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EA104" w14:textId="2A49D026" w:rsidR="00512EE0" w:rsidRPr="007A19E3" w:rsidRDefault="00512EE0" w:rsidP="007A19E3">
      <w:pPr>
        <w:spacing w:after="0" w:line="240" w:lineRule="auto"/>
        <w:jc w:val="right"/>
        <w:rPr>
          <w:rFonts w:ascii="Times New Roman" w:hAnsi="Times New Roman" w:cs="Times New Roman"/>
          <w:sz w:val="24"/>
          <w:szCs w:val="24"/>
        </w:rPr>
      </w:pPr>
      <w:bookmarkStart w:id="0" w:name="_Hlk167118118"/>
      <w:r w:rsidRPr="007A19E3">
        <w:rPr>
          <w:rFonts w:ascii="Times New Roman" w:hAnsi="Times New Roman" w:cs="Times New Roman"/>
          <w:sz w:val="24"/>
          <w:szCs w:val="24"/>
        </w:rPr>
        <w:t>EELNÕU</w:t>
      </w:r>
    </w:p>
    <w:p w14:paraId="69A3B93D" w14:textId="07674357" w:rsidR="00512EE0" w:rsidRPr="007A19E3" w:rsidRDefault="00CC1C0B" w:rsidP="007A19E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13</w:t>
      </w:r>
      <w:r w:rsidR="00C41D4C">
        <w:rPr>
          <w:rFonts w:ascii="Times New Roman" w:hAnsi="Times New Roman" w:cs="Times New Roman"/>
          <w:sz w:val="24"/>
          <w:szCs w:val="24"/>
        </w:rPr>
        <w:t>.</w:t>
      </w:r>
      <w:r w:rsidR="00D815D9" w:rsidRPr="007A19E3">
        <w:rPr>
          <w:rFonts w:ascii="Times New Roman" w:hAnsi="Times New Roman" w:cs="Times New Roman"/>
          <w:sz w:val="24"/>
          <w:szCs w:val="24"/>
        </w:rPr>
        <w:t>0</w:t>
      </w:r>
      <w:r w:rsidR="008D1D66">
        <w:rPr>
          <w:rFonts w:ascii="Times New Roman" w:hAnsi="Times New Roman" w:cs="Times New Roman"/>
          <w:sz w:val="24"/>
          <w:szCs w:val="24"/>
        </w:rPr>
        <w:t>8</w:t>
      </w:r>
      <w:r w:rsidR="007D49A2" w:rsidRPr="007A19E3">
        <w:rPr>
          <w:rFonts w:ascii="Times New Roman" w:hAnsi="Times New Roman" w:cs="Times New Roman"/>
          <w:sz w:val="24"/>
          <w:szCs w:val="24"/>
        </w:rPr>
        <w:t>.2024</w:t>
      </w:r>
    </w:p>
    <w:p w14:paraId="52F0B9D3" w14:textId="77777777" w:rsidR="00512EE0" w:rsidRPr="007A19E3" w:rsidRDefault="00512EE0" w:rsidP="007A19E3">
      <w:pPr>
        <w:spacing w:after="0" w:line="240" w:lineRule="auto"/>
        <w:jc w:val="both"/>
        <w:rPr>
          <w:rFonts w:ascii="Times New Roman" w:hAnsi="Times New Roman" w:cs="Times New Roman"/>
          <w:sz w:val="24"/>
          <w:szCs w:val="24"/>
        </w:rPr>
      </w:pPr>
    </w:p>
    <w:p w14:paraId="4188BE99" w14:textId="2486317D" w:rsidR="00D7617C" w:rsidRPr="00F70273" w:rsidRDefault="003D660A" w:rsidP="00F70273">
      <w:pPr>
        <w:spacing w:after="0" w:line="240" w:lineRule="auto"/>
        <w:jc w:val="center"/>
        <w:rPr>
          <w:rFonts w:ascii="Times New Roman" w:hAnsi="Times New Roman" w:cs="Times New Roman"/>
          <w:b/>
          <w:sz w:val="32"/>
          <w:szCs w:val="32"/>
        </w:rPr>
      </w:pPr>
      <w:r w:rsidRPr="00F70273">
        <w:rPr>
          <w:rFonts w:ascii="Times New Roman" w:hAnsi="Times New Roman" w:cs="Times New Roman"/>
          <w:b/>
          <w:sz w:val="32"/>
          <w:szCs w:val="32"/>
        </w:rPr>
        <w:t>Kriminaalmenetluse seadustiku</w:t>
      </w:r>
      <w:r w:rsidR="00E966DD">
        <w:rPr>
          <w:rFonts w:ascii="Times New Roman" w:hAnsi="Times New Roman" w:cs="Times New Roman"/>
          <w:b/>
          <w:sz w:val="32"/>
          <w:szCs w:val="32"/>
        </w:rPr>
        <w:t xml:space="preserve"> muutmise</w:t>
      </w:r>
      <w:r w:rsidR="00C41D4C">
        <w:rPr>
          <w:rFonts w:ascii="Times New Roman" w:hAnsi="Times New Roman" w:cs="Times New Roman"/>
          <w:b/>
          <w:sz w:val="32"/>
          <w:szCs w:val="32"/>
        </w:rPr>
        <w:t xml:space="preserve"> ja </w:t>
      </w:r>
      <w:r w:rsidR="009F3232">
        <w:rPr>
          <w:rFonts w:ascii="Times New Roman" w:hAnsi="Times New Roman" w:cs="Times New Roman"/>
          <w:b/>
          <w:sz w:val="32"/>
          <w:szCs w:val="32"/>
        </w:rPr>
        <w:t xml:space="preserve">sellega seonduvalt </w:t>
      </w:r>
      <w:r w:rsidR="00C41D4C">
        <w:rPr>
          <w:rFonts w:ascii="Times New Roman" w:hAnsi="Times New Roman" w:cs="Times New Roman"/>
          <w:b/>
          <w:sz w:val="32"/>
          <w:szCs w:val="32"/>
        </w:rPr>
        <w:t>teiste</w:t>
      </w:r>
      <w:r w:rsidR="007D49A2" w:rsidRPr="00F70273">
        <w:rPr>
          <w:rFonts w:ascii="Times New Roman" w:hAnsi="Times New Roman" w:cs="Times New Roman"/>
          <w:b/>
          <w:sz w:val="32"/>
          <w:szCs w:val="32"/>
        </w:rPr>
        <w:t xml:space="preserve"> </w:t>
      </w:r>
      <w:r w:rsidRPr="00F70273">
        <w:rPr>
          <w:rFonts w:ascii="Times New Roman" w:hAnsi="Times New Roman" w:cs="Times New Roman"/>
          <w:b/>
          <w:sz w:val="32"/>
          <w:szCs w:val="32"/>
        </w:rPr>
        <w:t>seadus</w:t>
      </w:r>
      <w:r w:rsidR="00C41D4C">
        <w:rPr>
          <w:rFonts w:ascii="Times New Roman" w:hAnsi="Times New Roman" w:cs="Times New Roman"/>
          <w:b/>
          <w:sz w:val="32"/>
          <w:szCs w:val="32"/>
        </w:rPr>
        <w:t>t</w:t>
      </w:r>
      <w:r w:rsidRPr="00F70273">
        <w:rPr>
          <w:rFonts w:ascii="Times New Roman" w:hAnsi="Times New Roman" w:cs="Times New Roman"/>
          <w:b/>
          <w:sz w:val="32"/>
          <w:szCs w:val="32"/>
        </w:rPr>
        <w:t>e</w:t>
      </w:r>
      <w:r w:rsidR="004A2B85" w:rsidRPr="00F70273">
        <w:rPr>
          <w:rFonts w:ascii="Times New Roman" w:hAnsi="Times New Roman" w:cs="Times New Roman"/>
          <w:b/>
          <w:sz w:val="32"/>
          <w:szCs w:val="32"/>
        </w:rPr>
        <w:t xml:space="preserve"> </w:t>
      </w:r>
      <w:r w:rsidR="00D7617C" w:rsidRPr="00F70273">
        <w:rPr>
          <w:rFonts w:ascii="Times New Roman" w:hAnsi="Times New Roman" w:cs="Times New Roman"/>
          <w:b/>
          <w:sz w:val="32"/>
          <w:szCs w:val="32"/>
        </w:rPr>
        <w:t>muutmise seadus (</w:t>
      </w:r>
      <w:r w:rsidR="00857E86">
        <w:rPr>
          <w:rFonts w:ascii="Times New Roman" w:hAnsi="Times New Roman" w:cs="Times New Roman"/>
          <w:b/>
          <w:sz w:val="32"/>
          <w:szCs w:val="32"/>
        </w:rPr>
        <w:t>t</w:t>
      </w:r>
      <w:r w:rsidR="00857E86" w:rsidRPr="00857E86">
        <w:rPr>
          <w:rFonts w:ascii="Times New Roman" w:hAnsi="Times New Roman" w:cs="Times New Roman"/>
          <w:b/>
          <w:sz w:val="32"/>
          <w:szCs w:val="32"/>
        </w:rPr>
        <w:t>eabevahetus</w:t>
      </w:r>
      <w:r w:rsidR="00C360D6">
        <w:rPr>
          <w:rFonts w:ascii="Times New Roman" w:hAnsi="Times New Roman" w:cs="Times New Roman"/>
          <w:b/>
          <w:bCs/>
          <w:sz w:val="32"/>
          <w:szCs w:val="32"/>
        </w:rPr>
        <w:t xml:space="preserve"> Euroopa Liidu liikmesriikide vahel ja Europoliga</w:t>
      </w:r>
      <w:r w:rsidR="00857E86">
        <w:rPr>
          <w:rFonts w:ascii="Times New Roman" w:hAnsi="Times New Roman" w:cs="Times New Roman"/>
          <w:b/>
          <w:sz w:val="32"/>
          <w:szCs w:val="32"/>
        </w:rPr>
        <w:t>)</w:t>
      </w:r>
      <w:r w:rsidR="00857E86" w:rsidRPr="00857E86" w:rsidDel="00857E86">
        <w:rPr>
          <w:rFonts w:ascii="Times New Roman" w:hAnsi="Times New Roman" w:cs="Times New Roman"/>
          <w:b/>
          <w:sz w:val="32"/>
          <w:szCs w:val="32"/>
        </w:rPr>
        <w:t xml:space="preserve"> </w:t>
      </w:r>
    </w:p>
    <w:p w14:paraId="54BAFE54" w14:textId="24BBB05D" w:rsidR="0026327A" w:rsidRPr="007A19E3" w:rsidRDefault="0026327A" w:rsidP="007A19E3">
      <w:pPr>
        <w:spacing w:after="0" w:line="240" w:lineRule="auto"/>
        <w:jc w:val="center"/>
        <w:rPr>
          <w:rFonts w:ascii="Times New Roman" w:hAnsi="Times New Roman" w:cs="Times New Roman"/>
          <w:sz w:val="24"/>
          <w:szCs w:val="24"/>
        </w:rPr>
      </w:pPr>
    </w:p>
    <w:p w14:paraId="4F699D13" w14:textId="072481FB" w:rsidR="0026327A" w:rsidRPr="004A1C6F" w:rsidRDefault="00A21F07" w:rsidP="004A1C6F">
      <w:pPr>
        <w:spacing w:after="0" w:line="240" w:lineRule="auto"/>
        <w:jc w:val="both"/>
        <w:rPr>
          <w:rFonts w:ascii="Times New Roman" w:hAnsi="Times New Roman" w:cs="Times New Roman"/>
          <w:b/>
          <w:sz w:val="24"/>
          <w:szCs w:val="24"/>
        </w:rPr>
      </w:pPr>
      <w:r w:rsidRPr="004A1C6F">
        <w:rPr>
          <w:rFonts w:ascii="Times New Roman" w:hAnsi="Times New Roman" w:cs="Times New Roman"/>
          <w:b/>
          <w:sz w:val="24"/>
          <w:szCs w:val="24"/>
        </w:rPr>
        <w:t xml:space="preserve">§ 1. </w:t>
      </w:r>
      <w:r w:rsidR="003D660A" w:rsidRPr="004A1C6F">
        <w:rPr>
          <w:rFonts w:ascii="Times New Roman" w:hAnsi="Times New Roman" w:cs="Times New Roman"/>
          <w:b/>
          <w:sz w:val="24"/>
          <w:szCs w:val="24"/>
        </w:rPr>
        <w:t>Kriminaalmenetluse seadustiku muutmine</w:t>
      </w:r>
    </w:p>
    <w:p w14:paraId="0DE8F27F" w14:textId="3CABA5EA" w:rsidR="00A21F07" w:rsidRPr="004A1C6F" w:rsidRDefault="00A21F07" w:rsidP="004A1C6F">
      <w:pPr>
        <w:spacing w:after="0" w:line="240" w:lineRule="auto"/>
        <w:jc w:val="both"/>
        <w:rPr>
          <w:rFonts w:ascii="Times New Roman" w:hAnsi="Times New Roman" w:cs="Times New Roman"/>
          <w:sz w:val="24"/>
          <w:szCs w:val="24"/>
        </w:rPr>
      </w:pPr>
    </w:p>
    <w:p w14:paraId="2008C931" w14:textId="70B0A11D" w:rsidR="00A21F07" w:rsidRPr="004A1C6F" w:rsidRDefault="003D660A"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Kriminaalmenetluse seadustikus</w:t>
      </w:r>
      <w:r w:rsidR="00A21F07" w:rsidRPr="004A1C6F">
        <w:rPr>
          <w:rFonts w:ascii="Times New Roman" w:hAnsi="Times New Roman" w:cs="Times New Roman"/>
          <w:sz w:val="24"/>
          <w:szCs w:val="24"/>
        </w:rPr>
        <w:t xml:space="preserve"> tehakse järgmised muudatused:</w:t>
      </w:r>
    </w:p>
    <w:p w14:paraId="202F1A29" w14:textId="77777777" w:rsidR="00A21F07" w:rsidRPr="004A1C6F" w:rsidRDefault="00A21F07" w:rsidP="004A1C6F">
      <w:pPr>
        <w:spacing w:after="0" w:line="240" w:lineRule="auto"/>
        <w:jc w:val="both"/>
        <w:rPr>
          <w:rFonts w:ascii="Times New Roman" w:hAnsi="Times New Roman" w:cs="Times New Roman"/>
          <w:sz w:val="24"/>
          <w:szCs w:val="24"/>
        </w:rPr>
      </w:pPr>
    </w:p>
    <w:p w14:paraId="0D396CB6" w14:textId="62FD5F87" w:rsidR="007A19E3" w:rsidRPr="004A1C6F" w:rsidRDefault="00D7617C"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b/>
          <w:sz w:val="24"/>
          <w:szCs w:val="24"/>
        </w:rPr>
        <w:t>1)</w:t>
      </w:r>
      <w:r w:rsidRPr="004A1C6F">
        <w:rPr>
          <w:rFonts w:ascii="Times New Roman" w:hAnsi="Times New Roman" w:cs="Times New Roman"/>
          <w:sz w:val="24"/>
          <w:szCs w:val="24"/>
        </w:rPr>
        <w:t xml:space="preserve"> </w:t>
      </w:r>
      <w:r w:rsidR="00FE7063" w:rsidRPr="004A1C6F">
        <w:rPr>
          <w:rFonts w:ascii="Times New Roman" w:hAnsi="Times New Roman" w:cs="Times New Roman"/>
          <w:sz w:val="24"/>
          <w:szCs w:val="24"/>
        </w:rPr>
        <w:t>seadus</w:t>
      </w:r>
      <w:r w:rsidR="00E966DD">
        <w:rPr>
          <w:rFonts w:ascii="Times New Roman" w:hAnsi="Times New Roman" w:cs="Times New Roman"/>
          <w:sz w:val="24"/>
          <w:szCs w:val="24"/>
        </w:rPr>
        <w:t>tiku</w:t>
      </w:r>
      <w:r w:rsidR="00FE7063" w:rsidRPr="004A1C6F">
        <w:rPr>
          <w:rFonts w:ascii="Times New Roman" w:hAnsi="Times New Roman" w:cs="Times New Roman"/>
          <w:sz w:val="24"/>
          <w:szCs w:val="24"/>
        </w:rPr>
        <w:t xml:space="preserve"> </w:t>
      </w:r>
      <w:r w:rsidR="00816A27">
        <w:rPr>
          <w:rFonts w:ascii="Times New Roman" w:hAnsi="Times New Roman" w:cs="Times New Roman"/>
          <w:sz w:val="24"/>
          <w:szCs w:val="24"/>
        </w:rPr>
        <w:t>19</w:t>
      </w:r>
      <w:r w:rsidR="00FE7063" w:rsidRPr="004A1C6F">
        <w:rPr>
          <w:rFonts w:ascii="Times New Roman" w:hAnsi="Times New Roman" w:cs="Times New Roman"/>
          <w:sz w:val="24"/>
          <w:szCs w:val="24"/>
        </w:rPr>
        <w:t xml:space="preserve">. peatüki </w:t>
      </w:r>
      <w:r w:rsidR="00816A27">
        <w:rPr>
          <w:rFonts w:ascii="Times New Roman" w:hAnsi="Times New Roman" w:cs="Times New Roman"/>
          <w:sz w:val="24"/>
          <w:szCs w:val="24"/>
        </w:rPr>
        <w:t xml:space="preserve">8. jao </w:t>
      </w:r>
      <w:r w:rsidR="00FE7063" w:rsidRPr="004A1C6F">
        <w:rPr>
          <w:rFonts w:ascii="Times New Roman" w:hAnsi="Times New Roman" w:cs="Times New Roman"/>
          <w:sz w:val="24"/>
          <w:szCs w:val="24"/>
        </w:rPr>
        <w:t>9</w:t>
      </w:r>
      <w:r w:rsidR="00816A27">
        <w:rPr>
          <w:rFonts w:ascii="Times New Roman" w:hAnsi="Times New Roman" w:cs="Times New Roman"/>
          <w:sz w:val="24"/>
          <w:szCs w:val="24"/>
        </w:rPr>
        <w:t>.</w:t>
      </w:r>
      <w:r w:rsidR="00FE7063" w:rsidRPr="004A1C6F">
        <w:rPr>
          <w:rFonts w:ascii="Times New Roman" w:hAnsi="Times New Roman" w:cs="Times New Roman"/>
          <w:sz w:val="24"/>
          <w:szCs w:val="24"/>
        </w:rPr>
        <w:t xml:space="preserve"> jaotis </w:t>
      </w:r>
      <w:r w:rsidR="007A19E3" w:rsidRPr="004A1C6F">
        <w:rPr>
          <w:rFonts w:ascii="Times New Roman" w:hAnsi="Times New Roman" w:cs="Times New Roman"/>
          <w:sz w:val="24"/>
          <w:szCs w:val="24"/>
        </w:rPr>
        <w:t>muudetakse ja sõnastatakse järgmiselt:</w:t>
      </w:r>
    </w:p>
    <w:p w14:paraId="6463F034" w14:textId="77777777" w:rsidR="00423C2C" w:rsidRPr="004A1C6F" w:rsidRDefault="00423C2C" w:rsidP="004A1C6F">
      <w:pPr>
        <w:spacing w:after="0" w:line="240" w:lineRule="auto"/>
        <w:jc w:val="both"/>
        <w:rPr>
          <w:rFonts w:ascii="Times New Roman" w:hAnsi="Times New Roman" w:cs="Times New Roman"/>
          <w:sz w:val="24"/>
          <w:szCs w:val="24"/>
        </w:rPr>
      </w:pPr>
    </w:p>
    <w:p w14:paraId="26EBC36C" w14:textId="77777777" w:rsidR="007A19E3" w:rsidRPr="004A1C6F" w:rsidRDefault="007A19E3" w:rsidP="004A1C6F">
      <w:pPr>
        <w:spacing w:after="0" w:line="240" w:lineRule="auto"/>
        <w:jc w:val="center"/>
        <w:rPr>
          <w:rFonts w:ascii="Times New Roman" w:hAnsi="Times New Roman" w:cs="Times New Roman"/>
          <w:b/>
          <w:bCs/>
          <w:sz w:val="24"/>
          <w:szCs w:val="24"/>
        </w:rPr>
      </w:pPr>
      <w:commentRangeStart w:id="1"/>
      <w:r w:rsidRPr="004A1C6F">
        <w:rPr>
          <w:rFonts w:ascii="Times New Roman" w:hAnsi="Times New Roman" w:cs="Times New Roman"/>
          <w:sz w:val="24"/>
          <w:szCs w:val="24"/>
        </w:rPr>
        <w:t>„</w:t>
      </w:r>
      <w:commentRangeStart w:id="2"/>
      <w:r w:rsidRPr="004A1C6F">
        <w:rPr>
          <w:rFonts w:ascii="Times New Roman" w:hAnsi="Times New Roman" w:cs="Times New Roman"/>
          <w:b/>
          <w:bCs/>
          <w:sz w:val="24"/>
          <w:szCs w:val="24"/>
        </w:rPr>
        <w:t>9. jaotis</w:t>
      </w:r>
      <w:commentRangeEnd w:id="2"/>
      <w:r w:rsidR="00774057">
        <w:rPr>
          <w:rStyle w:val="Kommentaariviide"/>
        </w:rPr>
        <w:commentReference w:id="2"/>
      </w:r>
    </w:p>
    <w:p w14:paraId="48BFC6DC" w14:textId="658071B7" w:rsidR="00FE7063" w:rsidRPr="004A1C6F" w:rsidRDefault="007A19E3" w:rsidP="004A1C6F">
      <w:pPr>
        <w:spacing w:after="0" w:line="240" w:lineRule="auto"/>
        <w:jc w:val="center"/>
        <w:rPr>
          <w:rFonts w:ascii="Times New Roman" w:hAnsi="Times New Roman" w:cs="Times New Roman"/>
          <w:sz w:val="24"/>
          <w:szCs w:val="24"/>
        </w:rPr>
      </w:pPr>
      <w:commentRangeStart w:id="3"/>
      <w:r w:rsidRPr="004A1C6F">
        <w:rPr>
          <w:rFonts w:ascii="Times New Roman" w:hAnsi="Times New Roman" w:cs="Times New Roman"/>
          <w:b/>
          <w:bCs/>
          <w:sz w:val="24"/>
          <w:szCs w:val="24"/>
        </w:rPr>
        <w:t>Teabevahet</w:t>
      </w:r>
      <w:r w:rsidR="006E028C">
        <w:rPr>
          <w:rFonts w:ascii="Times New Roman" w:hAnsi="Times New Roman" w:cs="Times New Roman"/>
          <w:b/>
          <w:bCs/>
          <w:sz w:val="24"/>
          <w:szCs w:val="24"/>
        </w:rPr>
        <w:t>us</w:t>
      </w:r>
      <w:r w:rsidRPr="004A1C6F">
        <w:rPr>
          <w:rFonts w:ascii="Times New Roman" w:hAnsi="Times New Roman" w:cs="Times New Roman"/>
          <w:b/>
          <w:bCs/>
          <w:sz w:val="24"/>
          <w:szCs w:val="24"/>
        </w:rPr>
        <w:t xml:space="preserve"> </w:t>
      </w:r>
      <w:commentRangeEnd w:id="3"/>
      <w:r w:rsidR="005F54F3">
        <w:rPr>
          <w:rStyle w:val="Kommentaariviide"/>
        </w:rPr>
        <w:commentReference w:id="3"/>
      </w:r>
      <w:r w:rsidRPr="004A1C6F">
        <w:rPr>
          <w:rFonts w:ascii="Times New Roman" w:hAnsi="Times New Roman" w:cs="Times New Roman"/>
          <w:b/>
          <w:bCs/>
          <w:sz w:val="24"/>
          <w:szCs w:val="24"/>
        </w:rPr>
        <w:t>Euroopa Liidu liikmesriikide vahel</w:t>
      </w:r>
      <w:r w:rsidR="008045DE" w:rsidRPr="004A1C6F">
        <w:rPr>
          <w:rFonts w:ascii="Times New Roman" w:hAnsi="Times New Roman" w:cs="Times New Roman"/>
          <w:b/>
          <w:bCs/>
          <w:sz w:val="24"/>
          <w:szCs w:val="24"/>
        </w:rPr>
        <w:t xml:space="preserve"> ja </w:t>
      </w:r>
      <w:r w:rsidR="00FE7063" w:rsidRPr="004A1C6F">
        <w:rPr>
          <w:rFonts w:ascii="Times New Roman" w:hAnsi="Times New Roman" w:cs="Times New Roman"/>
          <w:b/>
          <w:bCs/>
          <w:sz w:val="24"/>
          <w:szCs w:val="24"/>
        </w:rPr>
        <w:t>Europol</w:t>
      </w:r>
      <w:r w:rsidR="008045DE" w:rsidRPr="004A1C6F">
        <w:rPr>
          <w:rFonts w:ascii="Times New Roman" w:hAnsi="Times New Roman" w:cs="Times New Roman"/>
          <w:b/>
          <w:bCs/>
          <w:sz w:val="24"/>
          <w:szCs w:val="24"/>
        </w:rPr>
        <w:t>iga</w:t>
      </w:r>
      <w:commentRangeEnd w:id="1"/>
      <w:r w:rsidR="0038320F">
        <w:rPr>
          <w:rStyle w:val="Kommentaariviide"/>
        </w:rPr>
        <w:commentReference w:id="1"/>
      </w:r>
    </w:p>
    <w:p w14:paraId="1061E645" w14:textId="77777777" w:rsidR="007A19E3" w:rsidRPr="004A1C6F" w:rsidRDefault="007A19E3" w:rsidP="004A1C6F">
      <w:pPr>
        <w:spacing w:after="0" w:line="240" w:lineRule="auto"/>
        <w:jc w:val="center"/>
        <w:rPr>
          <w:rFonts w:ascii="Times New Roman" w:hAnsi="Times New Roman" w:cs="Times New Roman"/>
          <w:sz w:val="24"/>
          <w:szCs w:val="24"/>
        </w:rPr>
      </w:pPr>
    </w:p>
    <w:p w14:paraId="6A77EBE6" w14:textId="58A05BD6" w:rsidR="001A0557" w:rsidRPr="004A1C6F" w:rsidRDefault="001A0557" w:rsidP="004A1C6F">
      <w:pPr>
        <w:spacing w:after="0" w:line="240" w:lineRule="auto"/>
        <w:jc w:val="both"/>
        <w:rPr>
          <w:rFonts w:ascii="Times New Roman" w:hAnsi="Times New Roman" w:cs="Times New Roman"/>
          <w:b/>
          <w:bCs/>
          <w:sz w:val="24"/>
          <w:szCs w:val="24"/>
        </w:rPr>
      </w:pPr>
      <w:commentRangeStart w:id="4"/>
      <w:commentRangeStart w:id="5"/>
      <w:r w:rsidRPr="004A1C6F">
        <w:rPr>
          <w:rFonts w:ascii="Times New Roman" w:hAnsi="Times New Roman" w:cs="Times New Roman"/>
          <w:b/>
          <w:bCs/>
          <w:sz w:val="24"/>
          <w:szCs w:val="24"/>
        </w:rPr>
        <w:t>§ 508</w:t>
      </w:r>
      <w:r w:rsidR="00F11837">
        <w:rPr>
          <w:rFonts w:ascii="Times New Roman" w:hAnsi="Times New Roman" w:cs="Times New Roman"/>
          <w:b/>
          <w:bCs/>
          <w:sz w:val="24"/>
          <w:szCs w:val="24"/>
          <w:vertAlign w:val="superscript"/>
        </w:rPr>
        <w:t>78</w:t>
      </w:r>
      <w:r w:rsidRPr="004A1C6F">
        <w:rPr>
          <w:rFonts w:ascii="Times New Roman" w:hAnsi="Times New Roman" w:cs="Times New Roman"/>
          <w:b/>
          <w:bCs/>
          <w:sz w:val="24"/>
          <w:szCs w:val="24"/>
        </w:rPr>
        <w:t>. Teabevahet</w:t>
      </w:r>
      <w:r w:rsidR="006E028C">
        <w:rPr>
          <w:rFonts w:ascii="Times New Roman" w:hAnsi="Times New Roman" w:cs="Times New Roman"/>
          <w:b/>
          <w:bCs/>
          <w:sz w:val="24"/>
          <w:szCs w:val="24"/>
        </w:rPr>
        <w:t>us</w:t>
      </w:r>
      <w:commentRangeEnd w:id="4"/>
      <w:r w:rsidR="00227CDA">
        <w:rPr>
          <w:rStyle w:val="Kommentaariviide"/>
        </w:rPr>
        <w:commentReference w:id="4"/>
      </w:r>
      <w:commentRangeEnd w:id="5"/>
      <w:r w:rsidR="00853383">
        <w:rPr>
          <w:rStyle w:val="Kommentaariviide"/>
        </w:rPr>
        <w:commentReference w:id="5"/>
      </w:r>
    </w:p>
    <w:p w14:paraId="15A1D470" w14:textId="0984DF44" w:rsidR="001A0557" w:rsidRPr="004A1C6F" w:rsidRDefault="001A0557" w:rsidP="004A1C6F">
      <w:pPr>
        <w:spacing w:after="0" w:line="240" w:lineRule="auto"/>
        <w:jc w:val="both"/>
        <w:rPr>
          <w:rFonts w:ascii="Times New Roman" w:hAnsi="Times New Roman" w:cs="Times New Roman"/>
          <w:bCs/>
          <w:sz w:val="24"/>
          <w:szCs w:val="24"/>
        </w:rPr>
      </w:pPr>
    </w:p>
    <w:p w14:paraId="05C9F1E7" w14:textId="77777777" w:rsidR="00CA417D" w:rsidRDefault="001A0557" w:rsidP="004A1C6F">
      <w:pPr>
        <w:spacing w:after="0" w:line="240" w:lineRule="auto"/>
        <w:jc w:val="both"/>
        <w:rPr>
          <w:rFonts w:ascii="Times New Roman" w:hAnsi="Times New Roman" w:cs="Times New Roman"/>
          <w:bCs/>
          <w:sz w:val="24"/>
          <w:szCs w:val="24"/>
        </w:rPr>
      </w:pPr>
      <w:bookmarkStart w:id="6" w:name="_Hlk174008096"/>
      <w:r w:rsidRPr="004A1C6F">
        <w:rPr>
          <w:rFonts w:ascii="Times New Roman" w:hAnsi="Times New Roman" w:cs="Times New Roman"/>
          <w:bCs/>
          <w:sz w:val="24"/>
          <w:szCs w:val="24"/>
        </w:rPr>
        <w:t xml:space="preserve">(1) </w:t>
      </w:r>
      <w:bookmarkStart w:id="7" w:name="_Hlk166836365"/>
      <w:r w:rsidR="00D55D19">
        <w:rPr>
          <w:rFonts w:ascii="Times New Roman" w:hAnsi="Times New Roman" w:cs="Times New Roman"/>
          <w:bCs/>
          <w:sz w:val="24"/>
          <w:szCs w:val="24"/>
        </w:rPr>
        <w:t>Kuri</w:t>
      </w:r>
      <w:r w:rsidRPr="004A1C6F">
        <w:rPr>
          <w:rFonts w:ascii="Times New Roman" w:hAnsi="Times New Roman" w:cs="Times New Roman"/>
          <w:bCs/>
          <w:sz w:val="24"/>
          <w:szCs w:val="24"/>
        </w:rPr>
        <w:t>tegude avastamise</w:t>
      </w:r>
      <w:r w:rsidR="009A0FD6">
        <w:rPr>
          <w:rFonts w:ascii="Times New Roman" w:hAnsi="Times New Roman" w:cs="Times New Roman"/>
          <w:bCs/>
          <w:sz w:val="24"/>
          <w:szCs w:val="24"/>
        </w:rPr>
        <w:t>ks</w:t>
      </w:r>
      <w:r w:rsidRPr="004A1C6F">
        <w:rPr>
          <w:rFonts w:ascii="Times New Roman" w:hAnsi="Times New Roman" w:cs="Times New Roman"/>
          <w:bCs/>
          <w:sz w:val="24"/>
          <w:szCs w:val="24"/>
        </w:rPr>
        <w:t>, tõkestamise</w:t>
      </w:r>
      <w:r w:rsidR="006E028C">
        <w:rPr>
          <w:rFonts w:ascii="Times New Roman" w:hAnsi="Times New Roman" w:cs="Times New Roman"/>
          <w:bCs/>
          <w:sz w:val="24"/>
          <w:szCs w:val="24"/>
        </w:rPr>
        <w:t>ks</w:t>
      </w:r>
      <w:r w:rsidRPr="004A1C6F">
        <w:rPr>
          <w:rFonts w:ascii="Times New Roman" w:hAnsi="Times New Roman" w:cs="Times New Roman"/>
          <w:bCs/>
          <w:sz w:val="24"/>
          <w:szCs w:val="24"/>
        </w:rPr>
        <w:t xml:space="preserve"> </w:t>
      </w:r>
      <w:r w:rsidR="009A0FD6">
        <w:rPr>
          <w:rFonts w:ascii="Times New Roman" w:hAnsi="Times New Roman" w:cs="Times New Roman"/>
          <w:bCs/>
          <w:sz w:val="24"/>
          <w:szCs w:val="24"/>
        </w:rPr>
        <w:t>ja</w:t>
      </w:r>
      <w:r w:rsidR="006E028C" w:rsidRPr="004A1C6F">
        <w:rPr>
          <w:rFonts w:ascii="Times New Roman" w:hAnsi="Times New Roman" w:cs="Times New Roman"/>
          <w:bCs/>
          <w:sz w:val="24"/>
          <w:szCs w:val="24"/>
        </w:rPr>
        <w:t xml:space="preserve"> </w:t>
      </w:r>
      <w:r w:rsidRPr="0058754C">
        <w:rPr>
          <w:rFonts w:ascii="Times New Roman" w:hAnsi="Times New Roman" w:cs="Times New Roman"/>
          <w:bCs/>
          <w:sz w:val="24"/>
          <w:szCs w:val="24"/>
        </w:rPr>
        <w:t>menetl</w:t>
      </w:r>
      <w:r w:rsidR="009A0FD6" w:rsidRPr="0058754C">
        <w:rPr>
          <w:rFonts w:ascii="Times New Roman" w:hAnsi="Times New Roman" w:cs="Times New Roman"/>
          <w:bCs/>
          <w:sz w:val="24"/>
          <w:szCs w:val="24"/>
        </w:rPr>
        <w:t>emiseks</w:t>
      </w:r>
      <w:r w:rsidRPr="0058754C">
        <w:rPr>
          <w:rFonts w:ascii="Times New Roman" w:hAnsi="Times New Roman" w:cs="Times New Roman"/>
          <w:sz w:val="24"/>
          <w:szCs w:val="24"/>
        </w:rPr>
        <w:t xml:space="preserve"> </w:t>
      </w:r>
      <w:bookmarkEnd w:id="7"/>
      <w:r w:rsidRPr="008F3DF7">
        <w:rPr>
          <w:rFonts w:ascii="Times New Roman" w:hAnsi="Times New Roman" w:cs="Times New Roman"/>
          <w:bCs/>
          <w:sz w:val="24"/>
          <w:szCs w:val="24"/>
        </w:rPr>
        <w:t>vahetatakse</w:t>
      </w:r>
      <w:r w:rsidRPr="004A1C6F">
        <w:rPr>
          <w:rFonts w:ascii="Times New Roman" w:hAnsi="Times New Roman" w:cs="Times New Roman"/>
          <w:bCs/>
          <w:sz w:val="24"/>
          <w:szCs w:val="24"/>
        </w:rPr>
        <w:t xml:space="preserve"> </w:t>
      </w:r>
      <w:r w:rsidR="006E028C" w:rsidRPr="004A1C6F">
        <w:rPr>
          <w:rFonts w:ascii="Times New Roman" w:hAnsi="Times New Roman" w:cs="Times New Roman"/>
          <w:bCs/>
          <w:sz w:val="24"/>
          <w:szCs w:val="24"/>
        </w:rPr>
        <w:t>teavet</w:t>
      </w:r>
      <w:r w:rsidR="00CA417D">
        <w:rPr>
          <w:rFonts w:ascii="Times New Roman" w:hAnsi="Times New Roman" w:cs="Times New Roman"/>
          <w:bCs/>
          <w:sz w:val="24"/>
          <w:szCs w:val="24"/>
        </w:rPr>
        <w:t>:</w:t>
      </w:r>
    </w:p>
    <w:p w14:paraId="34A5DC43" w14:textId="5E0B5926" w:rsidR="00CA417D" w:rsidRDefault="00CA417D" w:rsidP="004A1C6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6E028C"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 xml:space="preserve">teise Euroopa Liidu </w:t>
      </w:r>
      <w:r w:rsidR="007463CE" w:rsidRPr="004A1C6F">
        <w:rPr>
          <w:rFonts w:ascii="Times New Roman" w:hAnsi="Times New Roman" w:cs="Times New Roman"/>
          <w:bCs/>
          <w:sz w:val="24"/>
          <w:szCs w:val="24"/>
        </w:rPr>
        <w:t>liikmesrii</w:t>
      </w:r>
      <w:r w:rsidR="006E028C">
        <w:rPr>
          <w:rFonts w:ascii="Times New Roman" w:hAnsi="Times New Roman" w:cs="Times New Roman"/>
          <w:bCs/>
          <w:sz w:val="24"/>
          <w:szCs w:val="24"/>
        </w:rPr>
        <w:t>g</w:t>
      </w:r>
      <w:r w:rsidR="007463CE" w:rsidRPr="004A1C6F">
        <w:rPr>
          <w:rFonts w:ascii="Times New Roman" w:hAnsi="Times New Roman" w:cs="Times New Roman"/>
          <w:bCs/>
          <w:sz w:val="24"/>
          <w:szCs w:val="24"/>
        </w:rPr>
        <w:t xml:space="preserve">i </w:t>
      </w:r>
      <w:r w:rsidR="00C37E01">
        <w:rPr>
          <w:rFonts w:ascii="Times New Roman" w:hAnsi="Times New Roman" w:cs="Times New Roman"/>
          <w:bCs/>
          <w:sz w:val="24"/>
          <w:szCs w:val="24"/>
        </w:rPr>
        <w:t>ühtse kontaktpunkti</w:t>
      </w:r>
      <w:r>
        <w:rPr>
          <w:rFonts w:ascii="Times New Roman" w:hAnsi="Times New Roman" w:cs="Times New Roman"/>
          <w:bCs/>
          <w:sz w:val="24"/>
          <w:szCs w:val="24"/>
        </w:rPr>
        <w:t xml:space="preserve"> ja</w:t>
      </w:r>
      <w:r w:rsidR="00C37E01">
        <w:rPr>
          <w:rFonts w:ascii="Times New Roman" w:hAnsi="Times New Roman" w:cs="Times New Roman"/>
          <w:bCs/>
          <w:sz w:val="24"/>
          <w:szCs w:val="24"/>
        </w:rPr>
        <w:t xml:space="preserve"> </w:t>
      </w:r>
      <w:commentRangeStart w:id="8"/>
      <w:r w:rsidR="001A0557" w:rsidRPr="004A1C6F">
        <w:rPr>
          <w:rFonts w:ascii="Times New Roman" w:hAnsi="Times New Roman" w:cs="Times New Roman"/>
          <w:bCs/>
          <w:sz w:val="24"/>
          <w:szCs w:val="24"/>
        </w:rPr>
        <w:t>õiguskaitseasutuse</w:t>
      </w:r>
      <w:r>
        <w:rPr>
          <w:rFonts w:ascii="Times New Roman" w:hAnsi="Times New Roman" w:cs="Times New Roman"/>
          <w:bCs/>
          <w:sz w:val="24"/>
          <w:szCs w:val="24"/>
        </w:rPr>
        <w:t>ga;</w:t>
      </w:r>
      <w:commentRangeEnd w:id="8"/>
      <w:r w:rsidR="006F15B8">
        <w:rPr>
          <w:rStyle w:val="Kommentaariviide"/>
        </w:rPr>
        <w:commentReference w:id="8"/>
      </w:r>
    </w:p>
    <w:p w14:paraId="7C5F8627" w14:textId="7ADE9114" w:rsidR="001A0557" w:rsidRPr="004A1C6F" w:rsidRDefault="00CA417D" w:rsidP="004A1C6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sidR="001A0557" w:rsidRPr="004A1C6F">
        <w:rPr>
          <w:rFonts w:ascii="Times New Roman" w:hAnsi="Times New Roman" w:cs="Times New Roman"/>
          <w:bCs/>
          <w:sz w:val="24"/>
          <w:szCs w:val="24"/>
        </w:rPr>
        <w:t xml:space="preserve">Euroopa Liidu Õiguskaitsekoostöö Ametiga (edaspidi </w:t>
      </w:r>
      <w:r w:rsidR="001A0557" w:rsidRPr="004A1C6F">
        <w:rPr>
          <w:rFonts w:ascii="Times New Roman" w:hAnsi="Times New Roman" w:cs="Times New Roman"/>
          <w:bCs/>
          <w:i/>
          <w:iCs/>
          <w:sz w:val="24"/>
          <w:szCs w:val="24"/>
        </w:rPr>
        <w:t>Europol</w:t>
      </w:r>
      <w:r w:rsidR="001A0557" w:rsidRPr="004A1C6F">
        <w:rPr>
          <w:rFonts w:ascii="Times New Roman" w:hAnsi="Times New Roman" w:cs="Times New Roman"/>
          <w:bCs/>
          <w:sz w:val="24"/>
          <w:szCs w:val="24"/>
        </w:rPr>
        <w:t>).</w:t>
      </w:r>
    </w:p>
    <w:bookmarkEnd w:id="6"/>
    <w:p w14:paraId="77AA9295" w14:textId="77777777" w:rsidR="001A0557" w:rsidRDefault="001A0557" w:rsidP="004A1C6F">
      <w:pPr>
        <w:spacing w:after="0" w:line="240" w:lineRule="auto"/>
        <w:jc w:val="both"/>
        <w:rPr>
          <w:rFonts w:ascii="Times New Roman" w:hAnsi="Times New Roman" w:cs="Times New Roman"/>
          <w:bCs/>
          <w:sz w:val="24"/>
          <w:szCs w:val="24"/>
        </w:rPr>
      </w:pPr>
    </w:p>
    <w:p w14:paraId="371F6305" w14:textId="5AB9A6F7" w:rsidR="00932B79" w:rsidRPr="004A1C6F" w:rsidRDefault="00932B79" w:rsidP="00932B79">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w:t>
      </w:r>
      <w:r>
        <w:rPr>
          <w:rFonts w:ascii="Times New Roman" w:hAnsi="Times New Roman" w:cs="Times New Roman"/>
          <w:bCs/>
          <w:sz w:val="24"/>
          <w:szCs w:val="24"/>
        </w:rPr>
        <w:t>2</w:t>
      </w:r>
      <w:r w:rsidRPr="004A1C6F">
        <w:rPr>
          <w:rFonts w:ascii="Times New Roman" w:hAnsi="Times New Roman" w:cs="Times New Roman"/>
          <w:bCs/>
          <w:sz w:val="24"/>
          <w:szCs w:val="24"/>
        </w:rPr>
        <w:t>) Teave käesoleva jaotise tähenduses on andmed füüsilis</w:t>
      </w:r>
      <w:r>
        <w:rPr>
          <w:rFonts w:ascii="Times New Roman" w:hAnsi="Times New Roman" w:cs="Times New Roman"/>
          <w:bCs/>
          <w:sz w:val="24"/>
          <w:szCs w:val="24"/>
        </w:rPr>
        <w:t>e</w:t>
      </w:r>
      <w:r w:rsidRPr="004A1C6F">
        <w:rPr>
          <w:rFonts w:ascii="Times New Roman" w:hAnsi="Times New Roman" w:cs="Times New Roman"/>
          <w:bCs/>
          <w:sz w:val="24"/>
          <w:szCs w:val="24"/>
        </w:rPr>
        <w:t xml:space="preserve"> või juriidilis</w:t>
      </w:r>
      <w:r>
        <w:rPr>
          <w:rFonts w:ascii="Times New Roman" w:hAnsi="Times New Roman" w:cs="Times New Roman"/>
          <w:bCs/>
          <w:sz w:val="24"/>
          <w:szCs w:val="24"/>
        </w:rPr>
        <w:t>e</w:t>
      </w:r>
      <w:r w:rsidRPr="004A1C6F">
        <w:rPr>
          <w:rFonts w:ascii="Times New Roman" w:hAnsi="Times New Roman" w:cs="Times New Roman"/>
          <w:bCs/>
          <w:sz w:val="24"/>
          <w:szCs w:val="24"/>
        </w:rPr>
        <w:t xml:space="preserve"> isiku või asjaolu</w:t>
      </w:r>
      <w:r>
        <w:rPr>
          <w:rFonts w:ascii="Times New Roman" w:hAnsi="Times New Roman" w:cs="Times New Roman"/>
          <w:bCs/>
          <w:sz w:val="24"/>
          <w:szCs w:val="24"/>
        </w:rPr>
        <w:t xml:space="preserve"> kohta,</w:t>
      </w:r>
      <w:r w:rsidRPr="004A1C6F">
        <w:rPr>
          <w:rFonts w:ascii="Times New Roman" w:hAnsi="Times New Roman" w:cs="Times New Roman"/>
          <w:bCs/>
          <w:sz w:val="24"/>
          <w:szCs w:val="24"/>
        </w:rPr>
        <w:t xml:space="preserve"> mis on vajalikud õiguskaitseasutusele</w:t>
      </w:r>
      <w:r>
        <w:rPr>
          <w:rFonts w:ascii="Times New Roman" w:hAnsi="Times New Roman" w:cs="Times New Roman"/>
          <w:bCs/>
          <w:sz w:val="24"/>
          <w:szCs w:val="24"/>
        </w:rPr>
        <w:t xml:space="preserve">, et </w:t>
      </w:r>
      <w:r w:rsidRPr="004A1C6F">
        <w:rPr>
          <w:rFonts w:ascii="Times New Roman" w:hAnsi="Times New Roman" w:cs="Times New Roman"/>
          <w:bCs/>
          <w:sz w:val="24"/>
          <w:szCs w:val="24"/>
        </w:rPr>
        <w:t>avasta</w:t>
      </w:r>
      <w:r>
        <w:rPr>
          <w:rFonts w:ascii="Times New Roman" w:hAnsi="Times New Roman" w:cs="Times New Roman"/>
          <w:bCs/>
          <w:sz w:val="24"/>
          <w:szCs w:val="24"/>
        </w:rPr>
        <w:t>da,</w:t>
      </w:r>
      <w:r w:rsidRPr="004A1C6F">
        <w:rPr>
          <w:rFonts w:ascii="Times New Roman" w:hAnsi="Times New Roman" w:cs="Times New Roman"/>
          <w:bCs/>
          <w:sz w:val="24"/>
          <w:szCs w:val="24"/>
        </w:rPr>
        <w:t xml:space="preserve"> tõkesta</w:t>
      </w:r>
      <w:r>
        <w:rPr>
          <w:rFonts w:ascii="Times New Roman" w:hAnsi="Times New Roman" w:cs="Times New Roman"/>
          <w:bCs/>
          <w:sz w:val="24"/>
          <w:szCs w:val="24"/>
        </w:rPr>
        <w:t>da</w:t>
      </w:r>
      <w:r w:rsidRPr="004A1C6F">
        <w:rPr>
          <w:rFonts w:ascii="Times New Roman" w:hAnsi="Times New Roman" w:cs="Times New Roman"/>
          <w:bCs/>
          <w:sz w:val="24"/>
          <w:szCs w:val="24"/>
        </w:rPr>
        <w:t xml:space="preserve"> või menetle</w:t>
      </w:r>
      <w:r>
        <w:rPr>
          <w:rFonts w:ascii="Times New Roman" w:hAnsi="Times New Roman" w:cs="Times New Roman"/>
          <w:bCs/>
          <w:sz w:val="24"/>
          <w:szCs w:val="24"/>
        </w:rPr>
        <w:t>da kuritegu</w:t>
      </w:r>
      <w:r w:rsidRPr="004A1C6F">
        <w:rPr>
          <w:rFonts w:ascii="Times New Roman" w:hAnsi="Times New Roman" w:cs="Times New Roman"/>
          <w:bCs/>
          <w:sz w:val="24"/>
          <w:szCs w:val="24"/>
        </w:rPr>
        <w:t xml:space="preserve">, sealhulgas </w:t>
      </w:r>
      <w:r>
        <w:rPr>
          <w:rFonts w:ascii="Times New Roman" w:hAnsi="Times New Roman" w:cs="Times New Roman"/>
          <w:bCs/>
          <w:sz w:val="24"/>
          <w:szCs w:val="24"/>
        </w:rPr>
        <w:t xml:space="preserve">andmed, mis on kogutud </w:t>
      </w:r>
      <w:r w:rsidRPr="004A1C6F">
        <w:rPr>
          <w:rFonts w:ascii="Times New Roman" w:hAnsi="Times New Roman" w:cs="Times New Roman"/>
          <w:bCs/>
          <w:sz w:val="24"/>
          <w:szCs w:val="24"/>
        </w:rPr>
        <w:t xml:space="preserve">jälitustoiminguga </w:t>
      </w:r>
      <w:r>
        <w:rPr>
          <w:rFonts w:ascii="Times New Roman" w:hAnsi="Times New Roman" w:cs="Times New Roman"/>
          <w:bCs/>
          <w:sz w:val="24"/>
          <w:szCs w:val="24"/>
        </w:rPr>
        <w:t>või</w:t>
      </w:r>
      <w:r w:rsidRPr="004A1C6F">
        <w:rPr>
          <w:rFonts w:ascii="Times New Roman" w:hAnsi="Times New Roman" w:cs="Times New Roman"/>
          <w:bCs/>
          <w:sz w:val="24"/>
          <w:szCs w:val="24"/>
        </w:rPr>
        <w:t xml:space="preserve"> salajase</w:t>
      </w:r>
      <w:r>
        <w:rPr>
          <w:rFonts w:ascii="Times New Roman" w:hAnsi="Times New Roman" w:cs="Times New Roman"/>
          <w:bCs/>
          <w:sz w:val="24"/>
          <w:szCs w:val="24"/>
        </w:rPr>
        <w:t>s</w:t>
      </w:r>
      <w:r w:rsidRPr="004A1C6F">
        <w:rPr>
          <w:rFonts w:ascii="Times New Roman" w:hAnsi="Times New Roman" w:cs="Times New Roman"/>
          <w:bCs/>
          <w:sz w:val="24"/>
          <w:szCs w:val="24"/>
        </w:rPr>
        <w:t xml:space="preserve"> koostöö</w:t>
      </w:r>
      <w:r>
        <w:rPr>
          <w:rFonts w:ascii="Times New Roman" w:hAnsi="Times New Roman" w:cs="Times New Roman"/>
          <w:bCs/>
          <w:sz w:val="24"/>
          <w:szCs w:val="24"/>
        </w:rPr>
        <w:t>s</w:t>
      </w:r>
      <w:r w:rsidRPr="004A1C6F">
        <w:rPr>
          <w:rFonts w:ascii="Times New Roman" w:hAnsi="Times New Roman" w:cs="Times New Roman"/>
          <w:bCs/>
          <w:sz w:val="24"/>
          <w:szCs w:val="24"/>
        </w:rPr>
        <w:t>.</w:t>
      </w:r>
    </w:p>
    <w:p w14:paraId="73C165DD" w14:textId="77777777" w:rsidR="00932B79" w:rsidRDefault="00932B79" w:rsidP="004A1C6F">
      <w:pPr>
        <w:spacing w:after="0" w:line="240" w:lineRule="auto"/>
        <w:jc w:val="both"/>
        <w:rPr>
          <w:rFonts w:ascii="Times New Roman" w:hAnsi="Times New Roman" w:cs="Times New Roman"/>
          <w:bCs/>
          <w:sz w:val="24"/>
          <w:szCs w:val="24"/>
        </w:rPr>
      </w:pPr>
    </w:p>
    <w:p w14:paraId="3DAE6D48" w14:textId="35935434" w:rsidR="00E375BB" w:rsidRPr="004A1C6F" w:rsidRDefault="00E375BB" w:rsidP="00E375BB">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w:t>
      </w:r>
      <w:r>
        <w:rPr>
          <w:rFonts w:ascii="Times New Roman" w:hAnsi="Times New Roman" w:cs="Times New Roman"/>
          <w:bCs/>
          <w:sz w:val="24"/>
          <w:szCs w:val="24"/>
        </w:rPr>
        <w:t>3</w:t>
      </w:r>
      <w:r w:rsidRPr="004A1C6F">
        <w:rPr>
          <w:rFonts w:ascii="Times New Roman" w:hAnsi="Times New Roman" w:cs="Times New Roman"/>
          <w:bCs/>
          <w:sz w:val="24"/>
          <w:szCs w:val="24"/>
        </w:rPr>
        <w:t>) Teise Euroopa Liidu liikmesriigi ja Europoliga vaheta</w:t>
      </w:r>
      <w:r>
        <w:rPr>
          <w:rFonts w:ascii="Times New Roman" w:hAnsi="Times New Roman" w:cs="Times New Roman"/>
          <w:bCs/>
          <w:sz w:val="24"/>
          <w:szCs w:val="24"/>
        </w:rPr>
        <w:t>takse järgmist</w:t>
      </w:r>
      <w:r w:rsidRPr="004A1C6F">
        <w:rPr>
          <w:rFonts w:ascii="Times New Roman" w:hAnsi="Times New Roman" w:cs="Times New Roman"/>
          <w:bCs/>
          <w:sz w:val="24"/>
          <w:szCs w:val="24"/>
        </w:rPr>
        <w:t xml:space="preserve"> </w:t>
      </w:r>
      <w:r w:rsidR="00C840A5">
        <w:rPr>
          <w:rFonts w:ascii="Times New Roman" w:hAnsi="Times New Roman" w:cs="Times New Roman"/>
          <w:bCs/>
          <w:sz w:val="24"/>
          <w:szCs w:val="24"/>
        </w:rPr>
        <w:t xml:space="preserve">ühtsele kontaktpunktile või </w:t>
      </w:r>
      <w:commentRangeStart w:id="9"/>
      <w:r w:rsidR="00C840A5">
        <w:rPr>
          <w:rFonts w:ascii="Times New Roman" w:hAnsi="Times New Roman" w:cs="Times New Roman"/>
          <w:bCs/>
          <w:sz w:val="24"/>
          <w:szCs w:val="24"/>
        </w:rPr>
        <w:t>uurimisasutusele</w:t>
      </w:r>
      <w:commentRangeEnd w:id="9"/>
      <w:r w:rsidR="00534997">
        <w:rPr>
          <w:rStyle w:val="Kommentaariviide"/>
        </w:rPr>
        <w:commentReference w:id="9"/>
      </w:r>
      <w:r w:rsidR="00C840A5">
        <w:rPr>
          <w:rFonts w:ascii="Times New Roman" w:hAnsi="Times New Roman" w:cs="Times New Roman"/>
          <w:bCs/>
          <w:sz w:val="24"/>
          <w:szCs w:val="24"/>
        </w:rPr>
        <w:t xml:space="preserve"> kättesaadavat </w:t>
      </w:r>
      <w:r w:rsidRPr="004A1C6F">
        <w:rPr>
          <w:rFonts w:ascii="Times New Roman" w:hAnsi="Times New Roman" w:cs="Times New Roman"/>
          <w:bCs/>
          <w:sz w:val="24"/>
          <w:szCs w:val="24"/>
        </w:rPr>
        <w:t>teavet:</w:t>
      </w:r>
    </w:p>
    <w:p w14:paraId="67A3441D" w14:textId="77777777" w:rsidR="00E375BB" w:rsidRPr="004A1C6F" w:rsidRDefault="00E375BB" w:rsidP="00E375BB">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1) otse juurdepääsetav teave – andmekogu</w:t>
      </w:r>
      <w:r>
        <w:rPr>
          <w:rFonts w:ascii="Times New Roman" w:hAnsi="Times New Roman" w:cs="Times New Roman"/>
          <w:bCs/>
          <w:sz w:val="24"/>
          <w:szCs w:val="24"/>
        </w:rPr>
        <w:t xml:space="preserve"> andmed</w:t>
      </w:r>
      <w:r w:rsidRPr="004A1C6F">
        <w:rPr>
          <w:rFonts w:ascii="Times New Roman" w:hAnsi="Times New Roman" w:cs="Times New Roman"/>
          <w:bCs/>
          <w:sz w:val="24"/>
          <w:szCs w:val="24"/>
        </w:rPr>
        <w:t xml:space="preserve">, millele on ühtsel kontaktpunktil </w:t>
      </w:r>
      <w:r>
        <w:rPr>
          <w:rFonts w:ascii="Times New Roman" w:hAnsi="Times New Roman" w:cs="Times New Roman"/>
          <w:bCs/>
          <w:sz w:val="24"/>
          <w:szCs w:val="24"/>
        </w:rPr>
        <w:t>või</w:t>
      </w:r>
      <w:r w:rsidRPr="004A1C6F">
        <w:rPr>
          <w:rFonts w:ascii="Times New Roman" w:hAnsi="Times New Roman" w:cs="Times New Roman"/>
          <w:bCs/>
          <w:sz w:val="24"/>
          <w:szCs w:val="24"/>
        </w:rPr>
        <w:t xml:space="preserve"> uurimisasutusel juurdepääs;</w:t>
      </w:r>
    </w:p>
    <w:p w14:paraId="7D78E805" w14:textId="77777777" w:rsidR="00E375BB" w:rsidRPr="004A1C6F" w:rsidRDefault="00E375BB" w:rsidP="00E375BB">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2) kaudselt juurdepääsetav teave – teave, mi</w:t>
      </w:r>
      <w:r>
        <w:rPr>
          <w:rFonts w:ascii="Times New Roman" w:hAnsi="Times New Roman" w:cs="Times New Roman"/>
          <w:bCs/>
          <w:sz w:val="24"/>
          <w:szCs w:val="24"/>
        </w:rPr>
        <w:t>lle</w:t>
      </w:r>
      <w:r w:rsidRPr="004A1C6F">
        <w:rPr>
          <w:rFonts w:ascii="Times New Roman" w:hAnsi="Times New Roman" w:cs="Times New Roman"/>
          <w:bCs/>
          <w:sz w:val="24"/>
          <w:szCs w:val="24"/>
        </w:rPr>
        <w:t xml:space="preserve"> ühtne kontaktpunkt või uurimisasutus võib saada </w:t>
      </w:r>
      <w:commentRangeStart w:id="10"/>
      <w:r w:rsidRPr="004A1C6F">
        <w:rPr>
          <w:rFonts w:ascii="Times New Roman" w:hAnsi="Times New Roman" w:cs="Times New Roman"/>
          <w:bCs/>
          <w:sz w:val="24"/>
          <w:szCs w:val="24"/>
        </w:rPr>
        <w:t xml:space="preserve">riiklikku sundi rakendamata </w:t>
      </w:r>
      <w:commentRangeEnd w:id="10"/>
      <w:r w:rsidR="00C74A1C">
        <w:rPr>
          <w:rStyle w:val="Kommentaariviide"/>
        </w:rPr>
        <w:commentReference w:id="10"/>
      </w:r>
      <w:r w:rsidRPr="004A1C6F">
        <w:rPr>
          <w:rFonts w:ascii="Times New Roman" w:hAnsi="Times New Roman" w:cs="Times New Roman"/>
          <w:bCs/>
          <w:sz w:val="24"/>
          <w:szCs w:val="24"/>
        </w:rPr>
        <w:t xml:space="preserve">teiselt </w:t>
      </w:r>
      <w:r>
        <w:rPr>
          <w:rFonts w:ascii="Times New Roman" w:hAnsi="Times New Roman" w:cs="Times New Roman"/>
          <w:bCs/>
          <w:sz w:val="24"/>
          <w:szCs w:val="24"/>
        </w:rPr>
        <w:t>ameti</w:t>
      </w:r>
      <w:r w:rsidRPr="004A1C6F">
        <w:rPr>
          <w:rFonts w:ascii="Times New Roman" w:hAnsi="Times New Roman" w:cs="Times New Roman"/>
          <w:bCs/>
          <w:sz w:val="24"/>
          <w:szCs w:val="24"/>
        </w:rPr>
        <w:t>asutuselt või füüsiliselt või juriidiliselt isikult.</w:t>
      </w:r>
    </w:p>
    <w:p w14:paraId="5F14DB05" w14:textId="77777777" w:rsidR="00E375BB" w:rsidRPr="004A1C6F" w:rsidRDefault="00E375BB" w:rsidP="004A1C6F">
      <w:pPr>
        <w:spacing w:after="0" w:line="240" w:lineRule="auto"/>
        <w:jc w:val="both"/>
        <w:rPr>
          <w:rFonts w:ascii="Times New Roman" w:hAnsi="Times New Roman" w:cs="Times New Roman"/>
          <w:bCs/>
          <w:sz w:val="24"/>
          <w:szCs w:val="24"/>
        </w:rPr>
      </w:pPr>
    </w:p>
    <w:p w14:paraId="65C64740" w14:textId="62E95405" w:rsidR="001A0557" w:rsidRPr="004A1C6F" w:rsidRDefault="001A0557" w:rsidP="004A1C6F">
      <w:pPr>
        <w:spacing w:after="0" w:line="240" w:lineRule="auto"/>
        <w:jc w:val="both"/>
        <w:rPr>
          <w:rFonts w:ascii="Times New Roman" w:hAnsi="Times New Roman" w:cs="Times New Roman"/>
          <w:bCs/>
          <w:sz w:val="24"/>
          <w:szCs w:val="24"/>
        </w:rPr>
      </w:pPr>
      <w:commentRangeStart w:id="11"/>
      <w:r w:rsidRPr="004A1C6F">
        <w:rPr>
          <w:rFonts w:ascii="Times New Roman" w:hAnsi="Times New Roman" w:cs="Times New Roman"/>
          <w:bCs/>
          <w:sz w:val="24"/>
          <w:szCs w:val="24"/>
        </w:rPr>
        <w:t>(</w:t>
      </w:r>
      <w:r w:rsidR="00C61DB7">
        <w:rPr>
          <w:rFonts w:ascii="Times New Roman" w:hAnsi="Times New Roman" w:cs="Times New Roman"/>
          <w:bCs/>
          <w:sz w:val="24"/>
          <w:szCs w:val="24"/>
        </w:rPr>
        <w:t>4</w:t>
      </w:r>
      <w:r w:rsidRPr="004A1C6F">
        <w:rPr>
          <w:rFonts w:ascii="Times New Roman" w:hAnsi="Times New Roman" w:cs="Times New Roman"/>
          <w:bCs/>
          <w:sz w:val="24"/>
          <w:szCs w:val="24"/>
        </w:rPr>
        <w:t xml:space="preserve">) </w:t>
      </w:r>
      <w:r w:rsidR="00CB01F7">
        <w:rPr>
          <w:rFonts w:ascii="Times New Roman" w:hAnsi="Times New Roman" w:cs="Times New Roman"/>
          <w:bCs/>
          <w:sz w:val="24"/>
          <w:szCs w:val="24"/>
        </w:rPr>
        <w:t>K</w:t>
      </w:r>
      <w:r w:rsidR="00330FD8" w:rsidRPr="004A1C6F">
        <w:rPr>
          <w:rFonts w:ascii="Times New Roman" w:hAnsi="Times New Roman" w:cs="Times New Roman"/>
          <w:bCs/>
          <w:sz w:val="24"/>
          <w:szCs w:val="24"/>
        </w:rPr>
        <w:t xml:space="preserve">äesoleva paragrahvi lõike 1 </w:t>
      </w:r>
      <w:r w:rsidR="00CB01F7">
        <w:rPr>
          <w:rFonts w:ascii="Times New Roman" w:hAnsi="Times New Roman" w:cs="Times New Roman"/>
          <w:bCs/>
          <w:sz w:val="24"/>
          <w:szCs w:val="24"/>
        </w:rPr>
        <w:t>alusel</w:t>
      </w:r>
      <w:r w:rsidR="007463CE" w:rsidRPr="004A1C6F">
        <w:rPr>
          <w:rFonts w:ascii="Times New Roman" w:hAnsi="Times New Roman" w:cs="Times New Roman"/>
          <w:bCs/>
          <w:sz w:val="24"/>
          <w:szCs w:val="24"/>
        </w:rPr>
        <w:t xml:space="preserve"> </w:t>
      </w:r>
      <w:r w:rsidR="00CB01F7" w:rsidRPr="004A1C6F">
        <w:rPr>
          <w:rFonts w:ascii="Times New Roman" w:hAnsi="Times New Roman" w:cs="Times New Roman"/>
          <w:bCs/>
          <w:sz w:val="24"/>
          <w:szCs w:val="24"/>
        </w:rPr>
        <w:t>vahet</w:t>
      </w:r>
      <w:r w:rsidR="00CB01F7">
        <w:rPr>
          <w:rFonts w:ascii="Times New Roman" w:hAnsi="Times New Roman" w:cs="Times New Roman"/>
          <w:bCs/>
          <w:sz w:val="24"/>
          <w:szCs w:val="24"/>
        </w:rPr>
        <w:t>atakse</w:t>
      </w:r>
      <w:r w:rsidR="00CB01F7" w:rsidRPr="004A1C6F">
        <w:rPr>
          <w:rFonts w:ascii="Times New Roman" w:hAnsi="Times New Roman" w:cs="Times New Roman"/>
          <w:bCs/>
          <w:sz w:val="24"/>
          <w:szCs w:val="24"/>
        </w:rPr>
        <w:t xml:space="preserve"> </w:t>
      </w:r>
      <w:r w:rsidR="00CB01F7">
        <w:rPr>
          <w:rFonts w:ascii="Times New Roman" w:hAnsi="Times New Roman" w:cs="Times New Roman"/>
          <w:bCs/>
          <w:sz w:val="24"/>
          <w:szCs w:val="24"/>
        </w:rPr>
        <w:t>t</w:t>
      </w:r>
      <w:r w:rsidR="00CB01F7" w:rsidRPr="004A1C6F">
        <w:rPr>
          <w:rFonts w:ascii="Times New Roman" w:hAnsi="Times New Roman" w:cs="Times New Roman"/>
          <w:bCs/>
          <w:sz w:val="24"/>
          <w:szCs w:val="24"/>
        </w:rPr>
        <w:t>ea</w:t>
      </w:r>
      <w:r w:rsidR="00CB01F7">
        <w:rPr>
          <w:rFonts w:ascii="Times New Roman" w:hAnsi="Times New Roman" w:cs="Times New Roman"/>
          <w:bCs/>
          <w:sz w:val="24"/>
          <w:szCs w:val="24"/>
        </w:rPr>
        <w:t>v</w:t>
      </w:r>
      <w:r w:rsidR="00CB01F7" w:rsidRPr="004A1C6F">
        <w:rPr>
          <w:rFonts w:ascii="Times New Roman" w:hAnsi="Times New Roman" w:cs="Times New Roman"/>
          <w:bCs/>
          <w:sz w:val="24"/>
          <w:szCs w:val="24"/>
        </w:rPr>
        <w:t>e</w:t>
      </w:r>
      <w:r w:rsidR="00CB01F7">
        <w:rPr>
          <w:rFonts w:ascii="Times New Roman" w:hAnsi="Times New Roman" w:cs="Times New Roman"/>
          <w:bCs/>
          <w:sz w:val="24"/>
          <w:szCs w:val="24"/>
        </w:rPr>
        <w:t xml:space="preserve">t </w:t>
      </w:r>
      <w:r w:rsidR="007463CE" w:rsidRPr="004A1C6F">
        <w:rPr>
          <w:rFonts w:ascii="Times New Roman" w:hAnsi="Times New Roman" w:cs="Times New Roman"/>
          <w:bCs/>
          <w:sz w:val="24"/>
          <w:szCs w:val="24"/>
        </w:rPr>
        <w:t xml:space="preserve">ühtse kontaktpunkti kaudu, kes </w:t>
      </w:r>
      <w:r w:rsidR="007062AF" w:rsidRPr="004A1C6F">
        <w:rPr>
          <w:rFonts w:ascii="Times New Roman" w:hAnsi="Times New Roman" w:cs="Times New Roman"/>
          <w:sz w:val="24"/>
          <w:szCs w:val="24"/>
        </w:rPr>
        <w:t xml:space="preserve">korraldab teabevahetust </w:t>
      </w:r>
      <w:r w:rsidR="00D941EE">
        <w:rPr>
          <w:rFonts w:ascii="Times New Roman" w:hAnsi="Times New Roman" w:cs="Times New Roman"/>
          <w:sz w:val="24"/>
          <w:szCs w:val="24"/>
        </w:rPr>
        <w:t>ööpäev ringi</w:t>
      </w:r>
      <w:r w:rsidR="00D941EE" w:rsidRPr="004A1C6F">
        <w:rPr>
          <w:rFonts w:ascii="Times New Roman" w:hAnsi="Times New Roman" w:cs="Times New Roman"/>
          <w:bCs/>
          <w:sz w:val="24"/>
          <w:szCs w:val="24"/>
        </w:rPr>
        <w:t xml:space="preserve"> </w:t>
      </w:r>
      <w:r w:rsidR="0000149F">
        <w:rPr>
          <w:rFonts w:ascii="Times New Roman" w:hAnsi="Times New Roman" w:cs="Times New Roman"/>
          <w:sz w:val="24"/>
          <w:szCs w:val="24"/>
        </w:rPr>
        <w:t>ja kellel</w:t>
      </w:r>
      <w:r w:rsidR="0000149F" w:rsidRPr="004A1C6F">
        <w:rPr>
          <w:rFonts w:ascii="Times New Roman" w:hAnsi="Times New Roman" w:cs="Times New Roman"/>
          <w:sz w:val="24"/>
          <w:szCs w:val="24"/>
        </w:rPr>
        <w:t xml:space="preserve"> </w:t>
      </w:r>
      <w:r w:rsidR="007463CE" w:rsidRPr="004A1C6F">
        <w:rPr>
          <w:rFonts w:ascii="Times New Roman" w:hAnsi="Times New Roman" w:cs="Times New Roman"/>
          <w:sz w:val="24"/>
          <w:szCs w:val="24"/>
        </w:rPr>
        <w:t>o</w:t>
      </w:r>
      <w:r w:rsidR="0000149F">
        <w:rPr>
          <w:rFonts w:ascii="Times New Roman" w:hAnsi="Times New Roman" w:cs="Times New Roman"/>
          <w:sz w:val="24"/>
          <w:szCs w:val="24"/>
        </w:rPr>
        <w:t>n</w:t>
      </w:r>
      <w:r w:rsidR="007463CE" w:rsidRPr="004A1C6F">
        <w:rPr>
          <w:rFonts w:ascii="Times New Roman" w:hAnsi="Times New Roman" w:cs="Times New Roman"/>
          <w:sz w:val="24"/>
          <w:szCs w:val="24"/>
        </w:rPr>
        <w:t xml:space="preserve"> juurdepääs </w:t>
      </w:r>
      <w:r w:rsidR="00330FD8" w:rsidRPr="004A1C6F">
        <w:rPr>
          <w:rFonts w:ascii="Times New Roman" w:hAnsi="Times New Roman" w:cs="Times New Roman"/>
          <w:bCs/>
          <w:sz w:val="24"/>
          <w:szCs w:val="24"/>
        </w:rPr>
        <w:t>uurimisasutuse</w:t>
      </w:r>
      <w:r w:rsidR="007463CE" w:rsidRPr="004A1C6F">
        <w:rPr>
          <w:rFonts w:ascii="Times New Roman" w:hAnsi="Times New Roman" w:cs="Times New Roman"/>
          <w:sz w:val="24"/>
          <w:szCs w:val="24"/>
        </w:rPr>
        <w:t xml:space="preserve"> teabele</w:t>
      </w:r>
      <w:r w:rsidR="007463CE" w:rsidRPr="004A1C6F">
        <w:rPr>
          <w:rFonts w:ascii="Times New Roman" w:hAnsi="Times New Roman" w:cs="Times New Roman"/>
          <w:bCs/>
          <w:sz w:val="24"/>
          <w:szCs w:val="24"/>
        </w:rPr>
        <w:t xml:space="preserve"> </w:t>
      </w:r>
      <w:r w:rsidR="00330FD8" w:rsidRPr="004A1C6F">
        <w:rPr>
          <w:rFonts w:ascii="Times New Roman" w:hAnsi="Times New Roman" w:cs="Times New Roman"/>
          <w:bCs/>
          <w:sz w:val="24"/>
          <w:szCs w:val="24"/>
        </w:rPr>
        <w:t>ulatuses</w:t>
      </w:r>
      <w:r w:rsidR="007463CE" w:rsidRPr="004A1C6F">
        <w:rPr>
          <w:rFonts w:ascii="Times New Roman" w:hAnsi="Times New Roman" w:cs="Times New Roman"/>
          <w:sz w:val="24"/>
          <w:szCs w:val="24"/>
        </w:rPr>
        <w:t>, mis on vajalik tema ülesannete täitmiseks</w:t>
      </w:r>
      <w:r w:rsidR="007463CE" w:rsidRPr="004A1C6F">
        <w:rPr>
          <w:rFonts w:ascii="Times New Roman" w:hAnsi="Times New Roman" w:cs="Times New Roman"/>
          <w:bCs/>
          <w:sz w:val="24"/>
          <w:szCs w:val="24"/>
        </w:rPr>
        <w:t xml:space="preserve">. </w:t>
      </w:r>
      <w:commentRangeEnd w:id="11"/>
      <w:r w:rsidR="006F15B8">
        <w:rPr>
          <w:rStyle w:val="Kommentaariviide"/>
        </w:rPr>
        <w:commentReference w:id="11"/>
      </w:r>
    </w:p>
    <w:p w14:paraId="71712F83" w14:textId="77777777" w:rsidR="005C19E5" w:rsidRPr="004A1C6F" w:rsidRDefault="005C19E5" w:rsidP="004A1C6F">
      <w:pPr>
        <w:spacing w:after="0" w:line="240" w:lineRule="auto"/>
        <w:jc w:val="both"/>
        <w:rPr>
          <w:rFonts w:ascii="Times New Roman" w:hAnsi="Times New Roman" w:cs="Times New Roman"/>
          <w:bCs/>
          <w:sz w:val="24"/>
          <w:szCs w:val="24"/>
        </w:rPr>
      </w:pPr>
    </w:p>
    <w:p w14:paraId="3C31ED3B" w14:textId="4EBC1F4B" w:rsidR="00845948"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w:t>
      </w:r>
      <w:r w:rsidR="00C61DB7">
        <w:rPr>
          <w:rFonts w:ascii="Times New Roman" w:hAnsi="Times New Roman" w:cs="Times New Roman"/>
          <w:bCs/>
          <w:sz w:val="24"/>
          <w:szCs w:val="24"/>
        </w:rPr>
        <w:t>5</w:t>
      </w:r>
      <w:r w:rsidRPr="004A1C6F">
        <w:rPr>
          <w:rFonts w:ascii="Times New Roman" w:hAnsi="Times New Roman" w:cs="Times New Roman"/>
          <w:bCs/>
          <w:sz w:val="24"/>
          <w:szCs w:val="24"/>
        </w:rPr>
        <w:t xml:space="preserve">) </w:t>
      </w:r>
      <w:commentRangeStart w:id="12"/>
      <w:r w:rsidR="00852477">
        <w:rPr>
          <w:rFonts w:ascii="Times New Roman" w:hAnsi="Times New Roman" w:cs="Times New Roman"/>
          <w:bCs/>
          <w:sz w:val="24"/>
          <w:szCs w:val="24"/>
        </w:rPr>
        <w:t>U</w:t>
      </w:r>
      <w:r w:rsidRPr="004A1C6F">
        <w:rPr>
          <w:rFonts w:ascii="Times New Roman" w:hAnsi="Times New Roman" w:cs="Times New Roman"/>
          <w:bCs/>
          <w:sz w:val="24"/>
          <w:szCs w:val="24"/>
        </w:rPr>
        <w:t xml:space="preserve">urimisasutus </w:t>
      </w:r>
      <w:commentRangeEnd w:id="12"/>
      <w:r w:rsidR="00525F43">
        <w:rPr>
          <w:rStyle w:val="Kommentaariviide"/>
        </w:rPr>
        <w:commentReference w:id="12"/>
      </w:r>
      <w:r w:rsidRPr="004A1C6F">
        <w:rPr>
          <w:rFonts w:ascii="Times New Roman" w:hAnsi="Times New Roman" w:cs="Times New Roman"/>
          <w:bCs/>
          <w:sz w:val="24"/>
          <w:szCs w:val="24"/>
        </w:rPr>
        <w:t>võib</w:t>
      </w:r>
      <w:r w:rsidR="00845948">
        <w:rPr>
          <w:rFonts w:ascii="Times New Roman" w:hAnsi="Times New Roman" w:cs="Times New Roman"/>
          <w:bCs/>
          <w:sz w:val="24"/>
          <w:szCs w:val="24"/>
        </w:rPr>
        <w:t>:</w:t>
      </w:r>
    </w:p>
    <w:p w14:paraId="46888291" w14:textId="53E26710" w:rsidR="00C61DB7" w:rsidRDefault="00845948" w:rsidP="004A1C6F">
      <w:pPr>
        <w:spacing w:after="0" w:line="240" w:lineRule="auto"/>
        <w:jc w:val="both"/>
        <w:rPr>
          <w:rFonts w:ascii="Times New Roman" w:hAnsi="Times New Roman" w:cs="Times New Roman"/>
          <w:bCs/>
          <w:sz w:val="24"/>
          <w:szCs w:val="24"/>
        </w:rPr>
      </w:pPr>
      <w:bookmarkStart w:id="13" w:name="_Hlk174444957"/>
      <w:r>
        <w:rPr>
          <w:rFonts w:ascii="Times New Roman" w:hAnsi="Times New Roman" w:cs="Times New Roman"/>
          <w:bCs/>
          <w:sz w:val="24"/>
          <w:szCs w:val="24"/>
        </w:rPr>
        <w:t>1)</w:t>
      </w:r>
      <w:r w:rsidR="001A0557" w:rsidRPr="004A1C6F">
        <w:rPr>
          <w:rFonts w:ascii="Times New Roman" w:hAnsi="Times New Roman" w:cs="Times New Roman"/>
          <w:bCs/>
          <w:sz w:val="24"/>
          <w:szCs w:val="24"/>
        </w:rPr>
        <w:t xml:space="preserve"> vahetada teise Euroopa Liidu liikmesriigi</w:t>
      </w:r>
      <w:r>
        <w:rPr>
          <w:rFonts w:ascii="Times New Roman" w:hAnsi="Times New Roman" w:cs="Times New Roman"/>
          <w:bCs/>
          <w:sz w:val="24"/>
          <w:szCs w:val="24"/>
        </w:rPr>
        <w:t>ga</w:t>
      </w:r>
      <w:r w:rsidR="001A0557" w:rsidRPr="004A1C6F">
        <w:rPr>
          <w:rFonts w:ascii="Times New Roman" w:hAnsi="Times New Roman" w:cs="Times New Roman"/>
          <w:bCs/>
          <w:sz w:val="24"/>
          <w:szCs w:val="24"/>
        </w:rPr>
        <w:t xml:space="preserve"> </w:t>
      </w:r>
      <w:r w:rsidR="0000149F" w:rsidRPr="004A1C6F">
        <w:rPr>
          <w:rFonts w:ascii="Times New Roman" w:hAnsi="Times New Roman" w:cs="Times New Roman"/>
          <w:bCs/>
          <w:sz w:val="24"/>
          <w:szCs w:val="24"/>
        </w:rPr>
        <w:t xml:space="preserve">iseseisvalt </w:t>
      </w:r>
      <w:r w:rsidR="00CC0FE3" w:rsidRPr="004A1C6F">
        <w:rPr>
          <w:rFonts w:ascii="Times New Roman" w:hAnsi="Times New Roman" w:cs="Times New Roman"/>
          <w:bCs/>
          <w:sz w:val="24"/>
          <w:szCs w:val="24"/>
        </w:rPr>
        <w:t xml:space="preserve">teavet </w:t>
      </w:r>
      <w:r w:rsidR="001A0AE1" w:rsidRPr="004A1C6F">
        <w:rPr>
          <w:rFonts w:ascii="Times New Roman" w:hAnsi="Times New Roman" w:cs="Times New Roman"/>
          <w:bCs/>
          <w:sz w:val="24"/>
          <w:szCs w:val="24"/>
        </w:rPr>
        <w:t>oma pädevuse piires</w:t>
      </w:r>
      <w:r w:rsidR="001A0557" w:rsidRPr="004A1C6F">
        <w:rPr>
          <w:rFonts w:ascii="Times New Roman" w:hAnsi="Times New Roman" w:cs="Times New Roman"/>
          <w:bCs/>
          <w:sz w:val="24"/>
          <w:szCs w:val="24"/>
        </w:rPr>
        <w:t xml:space="preserve">, arvestades </w:t>
      </w:r>
      <w:r w:rsidR="00C61DB7">
        <w:rPr>
          <w:rFonts w:ascii="Times New Roman" w:hAnsi="Times New Roman" w:cs="Times New Roman"/>
          <w:bCs/>
          <w:sz w:val="24"/>
          <w:szCs w:val="24"/>
        </w:rPr>
        <w:t xml:space="preserve">käesoleva seadustiku </w:t>
      </w:r>
      <w:r w:rsidR="001A0557" w:rsidRPr="004A1C6F">
        <w:rPr>
          <w:rFonts w:ascii="Times New Roman" w:hAnsi="Times New Roman" w:cs="Times New Roman"/>
          <w:sz w:val="24"/>
          <w:szCs w:val="24"/>
        </w:rPr>
        <w:t>§-s</w:t>
      </w:r>
      <w:r w:rsidR="007A19E3" w:rsidRPr="004A1C6F">
        <w:rPr>
          <w:rFonts w:ascii="Times New Roman" w:hAnsi="Times New Roman" w:cs="Times New Roman"/>
          <w:sz w:val="24"/>
          <w:szCs w:val="24"/>
        </w:rPr>
        <w:t xml:space="preserve"> </w:t>
      </w:r>
      <w:r w:rsidR="0056236E" w:rsidRPr="0058754C">
        <w:rPr>
          <w:rFonts w:ascii="Times New Roman" w:hAnsi="Times New Roman" w:cs="Times New Roman"/>
          <w:bCs/>
          <w:sz w:val="24"/>
          <w:szCs w:val="24"/>
        </w:rPr>
        <w:t>508</w:t>
      </w:r>
      <w:r w:rsidR="0058754C" w:rsidRPr="000A75A1">
        <w:rPr>
          <w:rFonts w:ascii="Times New Roman" w:hAnsi="Times New Roman" w:cs="Times New Roman"/>
          <w:bCs/>
          <w:sz w:val="24"/>
          <w:szCs w:val="24"/>
          <w:vertAlign w:val="superscript"/>
        </w:rPr>
        <w:t>86</w:t>
      </w:r>
      <w:r w:rsidR="0056236E"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sätestatud tingimusi</w:t>
      </w:r>
      <w:r w:rsidR="00C61DB7">
        <w:rPr>
          <w:rFonts w:ascii="Times New Roman" w:hAnsi="Times New Roman" w:cs="Times New Roman"/>
          <w:bCs/>
          <w:sz w:val="24"/>
          <w:szCs w:val="24"/>
        </w:rPr>
        <w:t>;</w:t>
      </w:r>
    </w:p>
    <w:p w14:paraId="49E42CC7" w14:textId="2933100C" w:rsidR="00C61DB7" w:rsidRDefault="00C61DB7" w:rsidP="00C61DB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vahetada </w:t>
      </w:r>
      <w:r w:rsidRPr="004A1C6F">
        <w:rPr>
          <w:rFonts w:ascii="Times New Roman" w:hAnsi="Times New Roman" w:cs="Times New Roman"/>
          <w:bCs/>
          <w:sz w:val="24"/>
          <w:szCs w:val="24"/>
        </w:rPr>
        <w:t>teise Euroopa Liidu liikmesriigi</w:t>
      </w:r>
      <w:r>
        <w:rPr>
          <w:rFonts w:ascii="Times New Roman" w:hAnsi="Times New Roman" w:cs="Times New Roman"/>
          <w:bCs/>
          <w:sz w:val="24"/>
          <w:szCs w:val="24"/>
        </w:rPr>
        <w:t>ga</w:t>
      </w:r>
      <w:r w:rsidRPr="004A1C6F">
        <w:rPr>
          <w:rFonts w:ascii="Times New Roman" w:hAnsi="Times New Roman" w:cs="Times New Roman"/>
          <w:bCs/>
          <w:sz w:val="24"/>
          <w:szCs w:val="24"/>
        </w:rPr>
        <w:t xml:space="preserve"> </w:t>
      </w:r>
      <w:r>
        <w:rPr>
          <w:rFonts w:ascii="Times New Roman" w:hAnsi="Times New Roman" w:cs="Times New Roman"/>
          <w:bCs/>
          <w:sz w:val="24"/>
          <w:szCs w:val="24"/>
        </w:rPr>
        <w:t>teabetaotluseta</w:t>
      </w:r>
      <w:r w:rsidRPr="004A1C6F">
        <w:rPr>
          <w:rFonts w:ascii="Times New Roman" w:hAnsi="Times New Roman" w:cs="Times New Roman"/>
          <w:bCs/>
          <w:sz w:val="24"/>
          <w:szCs w:val="24"/>
        </w:rPr>
        <w:t xml:space="preserve"> teavet oma pädevuse piires, arvestades </w:t>
      </w:r>
      <w:r>
        <w:rPr>
          <w:rFonts w:ascii="Times New Roman" w:hAnsi="Times New Roman" w:cs="Times New Roman"/>
          <w:bCs/>
          <w:sz w:val="24"/>
          <w:szCs w:val="24"/>
        </w:rPr>
        <w:t xml:space="preserve">käesoleva seadustiku </w:t>
      </w:r>
      <w:r w:rsidRPr="004A1C6F">
        <w:rPr>
          <w:rFonts w:ascii="Times New Roman" w:hAnsi="Times New Roman" w:cs="Times New Roman"/>
          <w:sz w:val="24"/>
          <w:szCs w:val="24"/>
        </w:rPr>
        <w:t xml:space="preserve">§-s </w:t>
      </w:r>
      <w:r w:rsidRPr="0058754C">
        <w:rPr>
          <w:rFonts w:ascii="Times New Roman" w:hAnsi="Times New Roman" w:cs="Times New Roman"/>
          <w:bCs/>
          <w:sz w:val="24"/>
          <w:szCs w:val="24"/>
        </w:rPr>
        <w:t>508</w:t>
      </w:r>
      <w:r w:rsidRPr="000A75A1">
        <w:rPr>
          <w:rFonts w:ascii="Times New Roman" w:hAnsi="Times New Roman" w:cs="Times New Roman"/>
          <w:bCs/>
          <w:sz w:val="24"/>
          <w:szCs w:val="24"/>
          <w:vertAlign w:val="superscript"/>
        </w:rPr>
        <w:t>8</w:t>
      </w:r>
      <w:r>
        <w:rPr>
          <w:rFonts w:ascii="Times New Roman" w:hAnsi="Times New Roman" w:cs="Times New Roman"/>
          <w:bCs/>
          <w:sz w:val="24"/>
          <w:szCs w:val="24"/>
          <w:vertAlign w:val="superscript"/>
        </w:rPr>
        <w:t>7</w:t>
      </w:r>
      <w:r w:rsidRPr="004A1C6F">
        <w:rPr>
          <w:rFonts w:ascii="Times New Roman" w:hAnsi="Times New Roman" w:cs="Times New Roman"/>
          <w:bCs/>
          <w:sz w:val="24"/>
          <w:szCs w:val="24"/>
        </w:rPr>
        <w:t xml:space="preserve"> sätestatud tingimusi</w:t>
      </w:r>
      <w:r>
        <w:rPr>
          <w:rFonts w:ascii="Times New Roman" w:hAnsi="Times New Roman" w:cs="Times New Roman"/>
          <w:bCs/>
          <w:sz w:val="24"/>
          <w:szCs w:val="24"/>
        </w:rPr>
        <w:t>;</w:t>
      </w:r>
    </w:p>
    <w:p w14:paraId="0FEFD829" w14:textId="6B4DFB84" w:rsidR="001A0557" w:rsidRPr="004A1C6F" w:rsidRDefault="00C61DB7" w:rsidP="004A1C6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3) edastada teavet Europolile </w:t>
      </w:r>
      <w:r w:rsidRPr="004A1C6F">
        <w:rPr>
          <w:rFonts w:ascii="Times New Roman" w:hAnsi="Times New Roman" w:cs="Times New Roman"/>
          <w:bCs/>
          <w:sz w:val="24"/>
          <w:szCs w:val="24"/>
        </w:rPr>
        <w:t xml:space="preserve">arvestades </w:t>
      </w:r>
      <w:r w:rsidR="009C174A">
        <w:rPr>
          <w:rFonts w:ascii="Times New Roman" w:hAnsi="Times New Roman" w:cs="Times New Roman"/>
          <w:bCs/>
          <w:sz w:val="24"/>
          <w:szCs w:val="24"/>
        </w:rPr>
        <w:t xml:space="preserve">käesoleva seadustiku </w:t>
      </w:r>
      <w:r w:rsidRPr="004A1C6F">
        <w:rPr>
          <w:rFonts w:ascii="Times New Roman" w:hAnsi="Times New Roman" w:cs="Times New Roman"/>
          <w:sz w:val="24"/>
          <w:szCs w:val="24"/>
        </w:rPr>
        <w:t xml:space="preserve">§-s </w:t>
      </w:r>
      <w:r w:rsidRPr="0058754C">
        <w:rPr>
          <w:rFonts w:ascii="Times New Roman" w:hAnsi="Times New Roman" w:cs="Times New Roman"/>
          <w:bCs/>
          <w:sz w:val="24"/>
          <w:szCs w:val="24"/>
        </w:rPr>
        <w:t>508</w:t>
      </w:r>
      <w:r w:rsidRPr="000A75A1">
        <w:rPr>
          <w:rFonts w:ascii="Times New Roman" w:hAnsi="Times New Roman" w:cs="Times New Roman"/>
          <w:bCs/>
          <w:sz w:val="24"/>
          <w:szCs w:val="24"/>
          <w:vertAlign w:val="superscript"/>
        </w:rPr>
        <w:t>8</w:t>
      </w:r>
      <w:r>
        <w:rPr>
          <w:rFonts w:ascii="Times New Roman" w:hAnsi="Times New Roman" w:cs="Times New Roman"/>
          <w:bCs/>
          <w:sz w:val="24"/>
          <w:szCs w:val="24"/>
          <w:vertAlign w:val="superscript"/>
        </w:rPr>
        <w:t>8</w:t>
      </w:r>
      <w:r w:rsidRPr="004A1C6F">
        <w:rPr>
          <w:rFonts w:ascii="Times New Roman" w:hAnsi="Times New Roman" w:cs="Times New Roman"/>
          <w:bCs/>
          <w:sz w:val="24"/>
          <w:szCs w:val="24"/>
        </w:rPr>
        <w:t xml:space="preserve"> sätestatud tingimusi</w:t>
      </w:r>
      <w:r>
        <w:rPr>
          <w:rFonts w:ascii="Times New Roman" w:hAnsi="Times New Roman" w:cs="Times New Roman"/>
          <w:bCs/>
          <w:sz w:val="24"/>
          <w:szCs w:val="24"/>
        </w:rPr>
        <w:t>.</w:t>
      </w:r>
    </w:p>
    <w:bookmarkEnd w:id="13"/>
    <w:p w14:paraId="7F4466B3" w14:textId="77777777" w:rsidR="001A0557" w:rsidRPr="004A1C6F" w:rsidRDefault="001A0557" w:rsidP="004A1C6F">
      <w:pPr>
        <w:spacing w:after="0" w:line="240" w:lineRule="auto"/>
        <w:jc w:val="both"/>
        <w:rPr>
          <w:rFonts w:ascii="Times New Roman" w:hAnsi="Times New Roman" w:cs="Times New Roman"/>
          <w:bCs/>
          <w:sz w:val="24"/>
          <w:szCs w:val="24"/>
        </w:rPr>
      </w:pPr>
    </w:p>
    <w:p w14:paraId="7E24CEA5" w14:textId="4DBE39D4"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w:t>
      </w:r>
      <w:r w:rsidR="00C61DB7">
        <w:rPr>
          <w:rFonts w:ascii="Times New Roman" w:hAnsi="Times New Roman" w:cs="Times New Roman"/>
          <w:bCs/>
          <w:sz w:val="24"/>
          <w:szCs w:val="24"/>
        </w:rPr>
        <w:t>6</w:t>
      </w:r>
      <w:r w:rsidRPr="004A1C6F">
        <w:rPr>
          <w:rFonts w:ascii="Times New Roman" w:hAnsi="Times New Roman" w:cs="Times New Roman"/>
          <w:bCs/>
          <w:sz w:val="24"/>
          <w:szCs w:val="24"/>
        </w:rPr>
        <w:t>) Euroopa Liidu liikmesriigi</w:t>
      </w:r>
      <w:r w:rsidR="00C95F39">
        <w:rPr>
          <w:rFonts w:ascii="Times New Roman" w:hAnsi="Times New Roman" w:cs="Times New Roman"/>
          <w:bCs/>
          <w:sz w:val="24"/>
          <w:szCs w:val="24"/>
        </w:rPr>
        <w:t>le</w:t>
      </w:r>
      <w:r w:rsidRPr="004A1C6F">
        <w:rPr>
          <w:rFonts w:ascii="Times New Roman" w:hAnsi="Times New Roman" w:cs="Times New Roman"/>
          <w:bCs/>
          <w:sz w:val="24"/>
          <w:szCs w:val="24"/>
        </w:rPr>
        <w:t xml:space="preserve"> </w:t>
      </w:r>
      <w:r w:rsidR="007D1607">
        <w:rPr>
          <w:rFonts w:ascii="Times New Roman" w:hAnsi="Times New Roman" w:cs="Times New Roman"/>
          <w:bCs/>
          <w:sz w:val="24"/>
          <w:szCs w:val="24"/>
        </w:rPr>
        <w:t xml:space="preserve">või Europolile </w:t>
      </w:r>
      <w:r w:rsidR="00CC0FE3">
        <w:rPr>
          <w:rFonts w:ascii="Times New Roman" w:hAnsi="Times New Roman" w:cs="Times New Roman"/>
          <w:bCs/>
          <w:sz w:val="24"/>
          <w:szCs w:val="24"/>
        </w:rPr>
        <w:t>tea</w:t>
      </w:r>
      <w:r w:rsidR="006E12AA">
        <w:rPr>
          <w:rFonts w:ascii="Times New Roman" w:hAnsi="Times New Roman" w:cs="Times New Roman"/>
          <w:bCs/>
          <w:sz w:val="24"/>
          <w:szCs w:val="24"/>
        </w:rPr>
        <w:t>be edastamise</w:t>
      </w:r>
      <w:del w:id="14" w:author="Kärt Voor" w:date="2024-09-12T15:58:00Z">
        <w:r w:rsidR="006E12AA" w:rsidDel="0058648A">
          <w:rPr>
            <w:rFonts w:ascii="Times New Roman" w:hAnsi="Times New Roman" w:cs="Times New Roman"/>
            <w:bCs/>
            <w:sz w:val="24"/>
            <w:szCs w:val="24"/>
          </w:rPr>
          <w:delText>le</w:delText>
        </w:r>
      </w:del>
      <w:ins w:id="15" w:author="Kärt Voor" w:date="2024-09-12T15:59:00Z">
        <w:r w:rsidR="0058648A">
          <w:rPr>
            <w:rFonts w:ascii="Times New Roman" w:hAnsi="Times New Roman" w:cs="Times New Roman"/>
            <w:bCs/>
            <w:sz w:val="24"/>
            <w:szCs w:val="24"/>
          </w:rPr>
          <w:t xml:space="preserve"> </w:t>
        </w:r>
        <w:commentRangeStart w:id="16"/>
        <w:r w:rsidR="0058648A">
          <w:rPr>
            <w:rFonts w:ascii="Times New Roman" w:hAnsi="Times New Roman" w:cs="Times New Roman"/>
            <w:bCs/>
            <w:sz w:val="24"/>
            <w:szCs w:val="24"/>
          </w:rPr>
          <w:t>tingimustele ja ulatusele</w:t>
        </w:r>
      </w:ins>
      <w:r w:rsidR="006E12AA">
        <w:rPr>
          <w:rFonts w:ascii="Times New Roman" w:hAnsi="Times New Roman" w:cs="Times New Roman"/>
          <w:bCs/>
          <w:sz w:val="24"/>
          <w:szCs w:val="24"/>
        </w:rPr>
        <w:t xml:space="preserve"> </w:t>
      </w:r>
      <w:commentRangeEnd w:id="16"/>
      <w:r w:rsidR="00C954D3">
        <w:rPr>
          <w:rStyle w:val="Kommentaariviide"/>
        </w:rPr>
        <w:commentReference w:id="16"/>
      </w:r>
      <w:r w:rsidR="006E12AA">
        <w:rPr>
          <w:rFonts w:ascii="Times New Roman" w:hAnsi="Times New Roman" w:cs="Times New Roman"/>
          <w:bCs/>
          <w:sz w:val="24"/>
          <w:szCs w:val="24"/>
        </w:rPr>
        <w:t>kohaldatakse</w:t>
      </w:r>
      <w:r w:rsidR="00CC0FE3">
        <w:rPr>
          <w:rFonts w:ascii="Times New Roman" w:hAnsi="Times New Roman" w:cs="Times New Roman"/>
          <w:bCs/>
          <w:sz w:val="24"/>
          <w:szCs w:val="24"/>
        </w:rPr>
        <w:t xml:space="preserve"> </w:t>
      </w:r>
      <w:r w:rsidRPr="004A1C6F">
        <w:rPr>
          <w:rFonts w:ascii="Times New Roman" w:hAnsi="Times New Roman" w:cs="Times New Roman"/>
          <w:bCs/>
          <w:sz w:val="24"/>
          <w:szCs w:val="24"/>
        </w:rPr>
        <w:t>riigisisese</w:t>
      </w:r>
      <w:r w:rsidR="006E12AA">
        <w:rPr>
          <w:rFonts w:ascii="Times New Roman" w:hAnsi="Times New Roman" w:cs="Times New Roman"/>
          <w:bCs/>
          <w:sz w:val="24"/>
          <w:szCs w:val="24"/>
        </w:rPr>
        <w:t>le</w:t>
      </w:r>
      <w:r w:rsidRPr="004A1C6F">
        <w:rPr>
          <w:rFonts w:ascii="Times New Roman" w:hAnsi="Times New Roman" w:cs="Times New Roman"/>
          <w:bCs/>
          <w:sz w:val="24"/>
          <w:szCs w:val="24"/>
        </w:rPr>
        <w:t xml:space="preserve"> teabevahetuse</w:t>
      </w:r>
      <w:ins w:id="17" w:author="Kärt Voor" w:date="2024-09-12T15:58:00Z">
        <w:r w:rsidR="0058648A">
          <w:rPr>
            <w:rFonts w:ascii="Times New Roman" w:hAnsi="Times New Roman" w:cs="Times New Roman"/>
            <w:bCs/>
            <w:sz w:val="24"/>
            <w:szCs w:val="24"/>
          </w:rPr>
          <w:t xml:space="preserve"> kohta</w:t>
        </w:r>
      </w:ins>
      <w:del w:id="18" w:author="Kärt Voor" w:date="2024-09-12T15:58:00Z">
        <w:r w:rsidR="006E12AA" w:rsidDel="0058648A">
          <w:rPr>
            <w:rFonts w:ascii="Times New Roman" w:hAnsi="Times New Roman" w:cs="Times New Roman"/>
            <w:bCs/>
            <w:sz w:val="24"/>
            <w:szCs w:val="24"/>
          </w:rPr>
          <w:delText>le</w:delText>
        </w:r>
      </w:del>
      <w:r w:rsidR="006E12AA">
        <w:rPr>
          <w:rFonts w:ascii="Times New Roman" w:hAnsi="Times New Roman" w:cs="Times New Roman"/>
          <w:bCs/>
          <w:sz w:val="24"/>
          <w:szCs w:val="24"/>
        </w:rPr>
        <w:t xml:space="preserve"> </w:t>
      </w:r>
      <w:del w:id="19" w:author="Kärt Voor" w:date="2024-09-12T14:59:00Z">
        <w:r w:rsidR="006E12AA" w:rsidDel="00E15A53">
          <w:rPr>
            <w:rFonts w:ascii="Times New Roman" w:hAnsi="Times New Roman" w:cs="Times New Roman"/>
            <w:bCs/>
            <w:sz w:val="24"/>
            <w:szCs w:val="24"/>
          </w:rPr>
          <w:delText>kehtivat korda</w:delText>
        </w:r>
      </w:del>
      <w:ins w:id="20" w:author="Kärt Voor" w:date="2024-09-12T14:59:00Z">
        <w:r w:rsidR="00E15A53">
          <w:rPr>
            <w:rFonts w:ascii="Times New Roman" w:hAnsi="Times New Roman" w:cs="Times New Roman"/>
            <w:bCs/>
            <w:sz w:val="24"/>
            <w:szCs w:val="24"/>
          </w:rPr>
          <w:t>sätestatut</w:t>
        </w:r>
      </w:ins>
      <w:r w:rsidRPr="004A1C6F">
        <w:rPr>
          <w:rFonts w:ascii="Times New Roman" w:hAnsi="Times New Roman" w:cs="Times New Roman"/>
          <w:bCs/>
          <w:sz w:val="24"/>
          <w:szCs w:val="24"/>
        </w:rPr>
        <w:t xml:space="preserve">. </w:t>
      </w:r>
    </w:p>
    <w:p w14:paraId="65188640" w14:textId="77777777" w:rsidR="001A0557" w:rsidRPr="004A1C6F" w:rsidRDefault="001A0557" w:rsidP="004A1C6F">
      <w:pPr>
        <w:spacing w:after="0" w:line="240" w:lineRule="auto"/>
        <w:jc w:val="both"/>
        <w:rPr>
          <w:rFonts w:ascii="Times New Roman" w:hAnsi="Times New Roman" w:cs="Times New Roman"/>
          <w:bCs/>
          <w:sz w:val="24"/>
          <w:szCs w:val="24"/>
        </w:rPr>
      </w:pPr>
    </w:p>
    <w:p w14:paraId="361F1234" w14:textId="350FBECF" w:rsidR="005C19E5" w:rsidRPr="004A1C6F" w:rsidRDefault="001A0557" w:rsidP="004A1C6F">
      <w:pPr>
        <w:spacing w:after="0" w:line="240" w:lineRule="auto"/>
        <w:jc w:val="both"/>
        <w:rPr>
          <w:rFonts w:ascii="Times New Roman" w:hAnsi="Times New Roman" w:cs="Times New Roman"/>
          <w:sz w:val="24"/>
          <w:szCs w:val="24"/>
        </w:rPr>
      </w:pPr>
      <w:commentRangeStart w:id="21"/>
      <w:r w:rsidRPr="004A1C6F">
        <w:rPr>
          <w:rFonts w:ascii="Times New Roman" w:hAnsi="Times New Roman" w:cs="Times New Roman"/>
          <w:bCs/>
          <w:sz w:val="24"/>
          <w:szCs w:val="24"/>
        </w:rPr>
        <w:t>(</w:t>
      </w:r>
      <w:r w:rsidR="00C61DB7">
        <w:rPr>
          <w:rFonts w:ascii="Times New Roman" w:hAnsi="Times New Roman" w:cs="Times New Roman"/>
          <w:bCs/>
          <w:sz w:val="24"/>
          <w:szCs w:val="24"/>
        </w:rPr>
        <w:t>7</w:t>
      </w:r>
      <w:r w:rsidRPr="004A1C6F">
        <w:rPr>
          <w:rFonts w:ascii="Times New Roman" w:hAnsi="Times New Roman" w:cs="Times New Roman"/>
          <w:bCs/>
          <w:sz w:val="24"/>
          <w:szCs w:val="24"/>
        </w:rPr>
        <w:t xml:space="preserve">) </w:t>
      </w:r>
      <w:r w:rsidR="005C19E5" w:rsidRPr="004A1C6F">
        <w:rPr>
          <w:rFonts w:ascii="Times New Roman" w:hAnsi="Times New Roman" w:cs="Times New Roman"/>
          <w:bCs/>
          <w:sz w:val="24"/>
          <w:szCs w:val="24"/>
        </w:rPr>
        <w:t xml:space="preserve">Kui teabe </w:t>
      </w:r>
      <w:r w:rsidR="00E96FB6" w:rsidRPr="004A1C6F">
        <w:rPr>
          <w:rFonts w:ascii="Times New Roman" w:hAnsi="Times New Roman" w:cs="Times New Roman"/>
          <w:bCs/>
          <w:sz w:val="24"/>
          <w:szCs w:val="24"/>
        </w:rPr>
        <w:t>Euroopa Liidu liikmesriigi</w:t>
      </w:r>
      <w:r w:rsidR="001F0912">
        <w:rPr>
          <w:rFonts w:ascii="Times New Roman" w:hAnsi="Times New Roman" w:cs="Times New Roman"/>
          <w:bCs/>
          <w:sz w:val="24"/>
          <w:szCs w:val="24"/>
        </w:rPr>
        <w:t>le</w:t>
      </w:r>
      <w:r w:rsidR="00E96FB6" w:rsidRPr="004A1C6F">
        <w:rPr>
          <w:rFonts w:ascii="Times New Roman" w:hAnsi="Times New Roman" w:cs="Times New Roman"/>
          <w:bCs/>
          <w:sz w:val="24"/>
          <w:szCs w:val="24"/>
        </w:rPr>
        <w:t xml:space="preserve"> </w:t>
      </w:r>
      <w:r w:rsidR="00E96FB6">
        <w:rPr>
          <w:rFonts w:ascii="Times New Roman" w:hAnsi="Times New Roman" w:cs="Times New Roman"/>
          <w:bCs/>
          <w:sz w:val="24"/>
          <w:szCs w:val="24"/>
        </w:rPr>
        <w:t xml:space="preserve">või Europolile </w:t>
      </w:r>
      <w:r w:rsidR="005C19E5" w:rsidRPr="004A1C6F">
        <w:rPr>
          <w:rFonts w:ascii="Times New Roman" w:hAnsi="Times New Roman" w:cs="Times New Roman"/>
          <w:bCs/>
          <w:sz w:val="24"/>
          <w:szCs w:val="24"/>
        </w:rPr>
        <w:t xml:space="preserve">edastamiseks </w:t>
      </w:r>
      <w:r w:rsidR="000C49C3" w:rsidRPr="00CF35EF">
        <w:rPr>
          <w:rFonts w:ascii="Times New Roman" w:hAnsi="Times New Roman" w:cs="Times New Roman"/>
          <w:bCs/>
          <w:sz w:val="24"/>
          <w:szCs w:val="24"/>
        </w:rPr>
        <w:t>peab olema</w:t>
      </w:r>
      <w:r w:rsidR="005C19E5" w:rsidRPr="00CF35EF">
        <w:rPr>
          <w:rFonts w:ascii="Times New Roman" w:hAnsi="Times New Roman" w:cs="Times New Roman"/>
          <w:bCs/>
          <w:sz w:val="24"/>
          <w:szCs w:val="24"/>
        </w:rPr>
        <w:t xml:space="preserve"> </w:t>
      </w:r>
      <w:r w:rsidR="000C49C3" w:rsidRPr="00CF35EF">
        <w:rPr>
          <w:rFonts w:ascii="Times New Roman" w:hAnsi="Times New Roman" w:cs="Times New Roman"/>
          <w:bCs/>
          <w:sz w:val="24"/>
          <w:szCs w:val="24"/>
        </w:rPr>
        <w:t xml:space="preserve">käesoleva seadustiku </w:t>
      </w:r>
      <w:commentRangeStart w:id="22"/>
      <w:r w:rsidR="000C49C3" w:rsidRPr="00CF35EF">
        <w:rPr>
          <w:rFonts w:ascii="Times New Roman" w:hAnsi="Times New Roman" w:cs="Times New Roman"/>
          <w:bCs/>
          <w:sz w:val="24"/>
          <w:szCs w:val="24"/>
        </w:rPr>
        <w:t>§ 214 kohaselt</w:t>
      </w:r>
      <w:r w:rsidR="005C19E5" w:rsidRPr="00CF35EF">
        <w:rPr>
          <w:rFonts w:ascii="Times New Roman" w:hAnsi="Times New Roman" w:cs="Times New Roman"/>
          <w:bCs/>
          <w:sz w:val="24"/>
          <w:szCs w:val="24"/>
        </w:rPr>
        <w:t xml:space="preserve"> kohtu või prokuratuuri luba</w:t>
      </w:r>
      <w:r w:rsidR="00541CA4" w:rsidRPr="00CF35EF">
        <w:rPr>
          <w:rFonts w:ascii="Times New Roman" w:hAnsi="Times New Roman" w:cs="Times New Roman"/>
          <w:bCs/>
          <w:sz w:val="24"/>
          <w:szCs w:val="24"/>
        </w:rPr>
        <w:t xml:space="preserve"> </w:t>
      </w:r>
      <w:commentRangeEnd w:id="22"/>
      <w:r w:rsidR="00B75769">
        <w:rPr>
          <w:rStyle w:val="Kommentaariviide"/>
        </w:rPr>
        <w:commentReference w:id="22"/>
      </w:r>
      <w:r w:rsidR="00541CA4" w:rsidRPr="00CF35EF">
        <w:rPr>
          <w:rFonts w:ascii="Times New Roman" w:hAnsi="Times New Roman" w:cs="Times New Roman"/>
          <w:bCs/>
          <w:sz w:val="24"/>
          <w:szCs w:val="24"/>
        </w:rPr>
        <w:t xml:space="preserve">(edaspidi </w:t>
      </w:r>
      <w:r w:rsidR="00541CA4" w:rsidRPr="00CF35EF">
        <w:rPr>
          <w:rFonts w:ascii="Times New Roman" w:hAnsi="Times New Roman" w:cs="Times New Roman"/>
          <w:bCs/>
          <w:i/>
          <w:iCs/>
          <w:sz w:val="24"/>
          <w:szCs w:val="24"/>
        </w:rPr>
        <w:t>teabevahetusluba</w:t>
      </w:r>
      <w:r w:rsidR="00541CA4" w:rsidRPr="00CF35EF">
        <w:rPr>
          <w:rFonts w:ascii="Times New Roman" w:hAnsi="Times New Roman" w:cs="Times New Roman"/>
          <w:bCs/>
          <w:sz w:val="24"/>
          <w:szCs w:val="24"/>
        </w:rPr>
        <w:t>)</w:t>
      </w:r>
      <w:r w:rsidR="005C19E5" w:rsidRPr="00CF35EF">
        <w:rPr>
          <w:rFonts w:ascii="Times New Roman" w:hAnsi="Times New Roman" w:cs="Times New Roman"/>
          <w:bCs/>
          <w:sz w:val="24"/>
          <w:szCs w:val="24"/>
        </w:rPr>
        <w:t>,</w:t>
      </w:r>
      <w:r w:rsidR="005C19E5" w:rsidRPr="004A1C6F">
        <w:rPr>
          <w:rFonts w:ascii="Times New Roman" w:hAnsi="Times New Roman" w:cs="Times New Roman"/>
          <w:bCs/>
          <w:sz w:val="24"/>
          <w:szCs w:val="24"/>
        </w:rPr>
        <w:t xml:space="preserve"> tagab </w:t>
      </w:r>
      <w:commentRangeStart w:id="23"/>
      <w:r w:rsidR="005C19E5" w:rsidRPr="004A1C6F">
        <w:rPr>
          <w:rFonts w:ascii="Times New Roman" w:hAnsi="Times New Roman" w:cs="Times New Roman"/>
          <w:bCs/>
          <w:sz w:val="24"/>
          <w:szCs w:val="24"/>
        </w:rPr>
        <w:t xml:space="preserve">kohus </w:t>
      </w:r>
      <w:commentRangeEnd w:id="23"/>
      <w:r w:rsidR="0058648A">
        <w:rPr>
          <w:rStyle w:val="Kommentaariviide"/>
        </w:rPr>
        <w:commentReference w:id="23"/>
      </w:r>
      <w:r w:rsidR="005C19E5" w:rsidRPr="004A1C6F">
        <w:rPr>
          <w:rFonts w:ascii="Times New Roman" w:hAnsi="Times New Roman" w:cs="Times New Roman"/>
          <w:bCs/>
          <w:sz w:val="24"/>
          <w:szCs w:val="24"/>
        </w:rPr>
        <w:t xml:space="preserve">või prokuratuur </w:t>
      </w:r>
      <w:r w:rsidR="00541CA4">
        <w:rPr>
          <w:rFonts w:ascii="Times New Roman" w:hAnsi="Times New Roman" w:cs="Times New Roman"/>
          <w:bCs/>
          <w:sz w:val="24"/>
          <w:szCs w:val="24"/>
        </w:rPr>
        <w:t>selle</w:t>
      </w:r>
      <w:r w:rsidR="00545DDD">
        <w:rPr>
          <w:rFonts w:ascii="Times New Roman" w:hAnsi="Times New Roman" w:cs="Times New Roman"/>
          <w:bCs/>
          <w:sz w:val="24"/>
          <w:szCs w:val="24"/>
        </w:rPr>
        <w:t xml:space="preserve"> </w:t>
      </w:r>
      <w:r w:rsidR="001A0AE1" w:rsidRPr="004A1C6F">
        <w:rPr>
          <w:rFonts w:ascii="Times New Roman" w:hAnsi="Times New Roman" w:cs="Times New Roman"/>
          <w:bCs/>
          <w:sz w:val="24"/>
          <w:szCs w:val="24"/>
        </w:rPr>
        <w:t>taotluse lahendamise</w:t>
      </w:r>
      <w:r w:rsidR="005C19E5" w:rsidRPr="004A1C6F">
        <w:rPr>
          <w:rFonts w:ascii="Times New Roman" w:hAnsi="Times New Roman" w:cs="Times New Roman"/>
          <w:sz w:val="24"/>
          <w:szCs w:val="24"/>
        </w:rPr>
        <w:t xml:space="preserve"> ööpäev</w:t>
      </w:r>
      <w:r w:rsidR="00545DDD">
        <w:rPr>
          <w:rFonts w:ascii="Times New Roman" w:hAnsi="Times New Roman" w:cs="Times New Roman"/>
          <w:sz w:val="24"/>
          <w:szCs w:val="24"/>
        </w:rPr>
        <w:t xml:space="preserve"> </w:t>
      </w:r>
      <w:r w:rsidR="00DF038A">
        <w:rPr>
          <w:rFonts w:ascii="Times New Roman" w:hAnsi="Times New Roman" w:cs="Times New Roman"/>
          <w:sz w:val="24"/>
          <w:szCs w:val="24"/>
        </w:rPr>
        <w:t>ring</w:t>
      </w:r>
      <w:r w:rsidR="00545DDD">
        <w:rPr>
          <w:rFonts w:ascii="Times New Roman" w:hAnsi="Times New Roman" w:cs="Times New Roman"/>
          <w:sz w:val="24"/>
          <w:szCs w:val="24"/>
        </w:rPr>
        <w:t>i</w:t>
      </w:r>
      <w:r w:rsidR="005C19E5" w:rsidRPr="004A1C6F">
        <w:rPr>
          <w:rFonts w:ascii="Times New Roman" w:hAnsi="Times New Roman" w:cs="Times New Roman"/>
          <w:sz w:val="24"/>
          <w:szCs w:val="24"/>
        </w:rPr>
        <w:t>.</w:t>
      </w:r>
      <w:commentRangeEnd w:id="21"/>
      <w:r w:rsidR="00490194">
        <w:rPr>
          <w:rStyle w:val="Kommentaariviide"/>
        </w:rPr>
        <w:commentReference w:id="21"/>
      </w:r>
    </w:p>
    <w:p w14:paraId="28C91F37" w14:textId="610A2CB4" w:rsidR="005C19E5" w:rsidRPr="004A1C6F" w:rsidRDefault="005C19E5" w:rsidP="004A1C6F">
      <w:pPr>
        <w:spacing w:after="0" w:line="240" w:lineRule="auto"/>
        <w:jc w:val="both"/>
        <w:rPr>
          <w:rFonts w:ascii="Times New Roman" w:hAnsi="Times New Roman" w:cs="Times New Roman"/>
          <w:bCs/>
          <w:sz w:val="24"/>
          <w:szCs w:val="24"/>
        </w:rPr>
      </w:pPr>
    </w:p>
    <w:p w14:paraId="1BE859CA" w14:textId="3C1190F0" w:rsidR="005238CC" w:rsidRDefault="005C19E5"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lastRenderedPageBreak/>
        <w:t>(</w:t>
      </w:r>
      <w:r w:rsidR="00C61DB7">
        <w:rPr>
          <w:rFonts w:ascii="Times New Roman" w:hAnsi="Times New Roman" w:cs="Times New Roman"/>
          <w:bCs/>
          <w:sz w:val="24"/>
          <w:szCs w:val="24"/>
        </w:rPr>
        <w:t>8</w:t>
      </w:r>
      <w:r w:rsidRPr="004A1C6F">
        <w:rPr>
          <w:rFonts w:ascii="Times New Roman" w:hAnsi="Times New Roman" w:cs="Times New Roman"/>
          <w:bCs/>
          <w:sz w:val="24"/>
          <w:szCs w:val="24"/>
        </w:rPr>
        <w:t xml:space="preserve">) </w:t>
      </w:r>
      <w:r w:rsidR="008B4EFD">
        <w:rPr>
          <w:rFonts w:ascii="Times New Roman" w:hAnsi="Times New Roman" w:cs="Times New Roman"/>
          <w:bCs/>
          <w:sz w:val="24"/>
          <w:szCs w:val="24"/>
        </w:rPr>
        <w:t>Euroopa Liidu liikmesriigilt saadud t</w:t>
      </w:r>
      <w:r w:rsidR="001A0557" w:rsidRPr="004A1C6F">
        <w:rPr>
          <w:rFonts w:ascii="Times New Roman" w:hAnsi="Times New Roman" w:cs="Times New Roman"/>
          <w:bCs/>
          <w:sz w:val="24"/>
          <w:szCs w:val="24"/>
        </w:rPr>
        <w:t>ea</w:t>
      </w:r>
      <w:r w:rsidR="00545DDD">
        <w:rPr>
          <w:rFonts w:ascii="Times New Roman" w:hAnsi="Times New Roman" w:cs="Times New Roman"/>
          <w:bCs/>
          <w:sz w:val="24"/>
          <w:szCs w:val="24"/>
        </w:rPr>
        <w:t>v</w:t>
      </w:r>
      <w:r w:rsidR="001A0557" w:rsidRPr="004A1C6F">
        <w:rPr>
          <w:rFonts w:ascii="Times New Roman" w:hAnsi="Times New Roman" w:cs="Times New Roman"/>
          <w:bCs/>
          <w:sz w:val="24"/>
          <w:szCs w:val="24"/>
        </w:rPr>
        <w:t>e</w:t>
      </w:r>
      <w:r w:rsidR="00545DDD">
        <w:rPr>
          <w:rFonts w:ascii="Times New Roman" w:hAnsi="Times New Roman" w:cs="Times New Roman"/>
          <w:bCs/>
          <w:sz w:val="24"/>
          <w:szCs w:val="24"/>
        </w:rPr>
        <w:t>t võib</w:t>
      </w:r>
      <w:r w:rsidR="001A0557" w:rsidRPr="004A1C6F">
        <w:rPr>
          <w:rFonts w:ascii="Times New Roman" w:hAnsi="Times New Roman" w:cs="Times New Roman"/>
          <w:bCs/>
          <w:sz w:val="24"/>
          <w:szCs w:val="24"/>
        </w:rPr>
        <w:t xml:space="preserve"> kasuta</w:t>
      </w:r>
      <w:r w:rsidR="00545DDD">
        <w:rPr>
          <w:rFonts w:ascii="Times New Roman" w:hAnsi="Times New Roman" w:cs="Times New Roman"/>
          <w:bCs/>
          <w:sz w:val="24"/>
          <w:szCs w:val="24"/>
        </w:rPr>
        <w:t>da</w:t>
      </w:r>
      <w:r w:rsidR="001A0557" w:rsidRPr="004A1C6F">
        <w:rPr>
          <w:rFonts w:ascii="Times New Roman" w:hAnsi="Times New Roman" w:cs="Times New Roman"/>
          <w:bCs/>
          <w:sz w:val="24"/>
          <w:szCs w:val="24"/>
        </w:rPr>
        <w:t xml:space="preserve">, sealhulgas kohtumenetluses tõendina, </w:t>
      </w:r>
      <w:r w:rsidR="00545DDD">
        <w:rPr>
          <w:rFonts w:ascii="Times New Roman" w:hAnsi="Times New Roman" w:cs="Times New Roman"/>
          <w:bCs/>
          <w:sz w:val="24"/>
          <w:szCs w:val="24"/>
        </w:rPr>
        <w:t>selle</w:t>
      </w:r>
      <w:r w:rsidR="001A0557" w:rsidRPr="004A1C6F">
        <w:rPr>
          <w:rFonts w:ascii="Times New Roman" w:hAnsi="Times New Roman" w:cs="Times New Roman"/>
          <w:bCs/>
          <w:sz w:val="24"/>
          <w:szCs w:val="24"/>
        </w:rPr>
        <w:t xml:space="preserve"> edastanud Euroopa Liidu liikmesriigi</w:t>
      </w:r>
      <w:r w:rsidR="008B4EFD">
        <w:rPr>
          <w:rFonts w:ascii="Times New Roman" w:hAnsi="Times New Roman" w:cs="Times New Roman"/>
          <w:bCs/>
          <w:sz w:val="24"/>
          <w:szCs w:val="24"/>
        </w:rPr>
        <w:t xml:space="preserve"> </w:t>
      </w:r>
      <w:commentRangeStart w:id="24"/>
      <w:r w:rsidR="00A26CF4">
        <w:rPr>
          <w:rFonts w:ascii="Times New Roman" w:hAnsi="Times New Roman" w:cs="Times New Roman"/>
          <w:bCs/>
          <w:sz w:val="24"/>
          <w:szCs w:val="24"/>
        </w:rPr>
        <w:t>nõusolekul</w:t>
      </w:r>
      <w:r w:rsidR="00A26CF4"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ja tingimustel</w:t>
      </w:r>
      <w:commentRangeEnd w:id="24"/>
      <w:r w:rsidR="00E12A6F">
        <w:rPr>
          <w:rStyle w:val="Kommentaariviide"/>
        </w:rPr>
        <w:commentReference w:id="24"/>
      </w:r>
      <w:r w:rsidR="001A0557" w:rsidRPr="004A1C6F">
        <w:rPr>
          <w:rFonts w:ascii="Times New Roman" w:hAnsi="Times New Roman" w:cs="Times New Roman"/>
          <w:bCs/>
          <w:sz w:val="24"/>
          <w:szCs w:val="24"/>
        </w:rPr>
        <w:t xml:space="preserve">. </w:t>
      </w:r>
    </w:p>
    <w:p w14:paraId="619420C2" w14:textId="77777777" w:rsidR="005238CC" w:rsidRDefault="005238CC" w:rsidP="004A1C6F">
      <w:pPr>
        <w:spacing w:after="0" w:line="240" w:lineRule="auto"/>
        <w:jc w:val="both"/>
        <w:rPr>
          <w:rFonts w:ascii="Times New Roman" w:hAnsi="Times New Roman" w:cs="Times New Roman"/>
          <w:bCs/>
          <w:sz w:val="24"/>
          <w:szCs w:val="24"/>
        </w:rPr>
      </w:pPr>
    </w:p>
    <w:p w14:paraId="3B04AFAE" w14:textId="029902A7" w:rsidR="00AE2499" w:rsidRDefault="00AE2499" w:rsidP="00AE2499">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w:t>
      </w:r>
      <w:r w:rsidR="00C61DB7">
        <w:rPr>
          <w:rFonts w:ascii="Times New Roman" w:hAnsi="Times New Roman" w:cs="Times New Roman"/>
          <w:bCs/>
          <w:sz w:val="24"/>
          <w:szCs w:val="24"/>
        </w:rPr>
        <w:t>9</w:t>
      </w:r>
      <w:r w:rsidRPr="004A1C6F">
        <w:rPr>
          <w:rFonts w:ascii="Times New Roman" w:hAnsi="Times New Roman" w:cs="Times New Roman"/>
          <w:bCs/>
          <w:sz w:val="24"/>
          <w:szCs w:val="24"/>
        </w:rPr>
        <w:t xml:space="preserve">) </w:t>
      </w:r>
      <w:r>
        <w:rPr>
          <w:rFonts w:ascii="Times New Roman" w:hAnsi="Times New Roman" w:cs="Times New Roman"/>
          <w:bCs/>
          <w:sz w:val="24"/>
          <w:szCs w:val="24"/>
        </w:rPr>
        <w:t>Kui t</w:t>
      </w:r>
      <w:r w:rsidRPr="004A1C6F">
        <w:rPr>
          <w:rFonts w:ascii="Times New Roman" w:hAnsi="Times New Roman" w:cs="Times New Roman"/>
          <w:bCs/>
          <w:sz w:val="24"/>
          <w:szCs w:val="24"/>
        </w:rPr>
        <w:t xml:space="preserve">eave </w:t>
      </w:r>
      <w:r>
        <w:rPr>
          <w:rFonts w:ascii="Times New Roman" w:hAnsi="Times New Roman" w:cs="Times New Roman"/>
          <w:bCs/>
          <w:sz w:val="24"/>
          <w:szCs w:val="24"/>
        </w:rPr>
        <w:t>on</w:t>
      </w:r>
      <w:r w:rsidRPr="004A1C6F">
        <w:rPr>
          <w:rFonts w:ascii="Times New Roman" w:hAnsi="Times New Roman" w:cs="Times New Roman"/>
          <w:bCs/>
          <w:sz w:val="24"/>
          <w:szCs w:val="24"/>
        </w:rPr>
        <w:t xml:space="preserve"> saad</w:t>
      </w:r>
      <w:r>
        <w:rPr>
          <w:rFonts w:ascii="Times New Roman" w:hAnsi="Times New Roman" w:cs="Times New Roman"/>
          <w:bCs/>
          <w:sz w:val="24"/>
          <w:szCs w:val="24"/>
        </w:rPr>
        <w:t>ud</w:t>
      </w:r>
      <w:r w:rsidRPr="004A1C6F">
        <w:rPr>
          <w:rFonts w:ascii="Times New Roman" w:hAnsi="Times New Roman" w:cs="Times New Roman"/>
          <w:bCs/>
          <w:sz w:val="24"/>
          <w:szCs w:val="24"/>
        </w:rPr>
        <w:t xml:space="preserve"> </w:t>
      </w:r>
      <w:r w:rsidR="00B8103A">
        <w:rPr>
          <w:rFonts w:ascii="Times New Roman" w:hAnsi="Times New Roman" w:cs="Times New Roman"/>
          <w:bCs/>
          <w:sz w:val="24"/>
          <w:szCs w:val="24"/>
        </w:rPr>
        <w:t xml:space="preserve">muult riigilt, võib selle edastada </w:t>
      </w:r>
      <w:r w:rsidRPr="004A1C6F">
        <w:rPr>
          <w:rFonts w:ascii="Times New Roman" w:hAnsi="Times New Roman" w:cs="Times New Roman"/>
          <w:bCs/>
          <w:sz w:val="24"/>
          <w:szCs w:val="24"/>
        </w:rPr>
        <w:t>teisel</w:t>
      </w:r>
      <w:r w:rsidR="00B8103A">
        <w:rPr>
          <w:rFonts w:ascii="Times New Roman" w:hAnsi="Times New Roman" w:cs="Times New Roman"/>
          <w:bCs/>
          <w:sz w:val="24"/>
          <w:szCs w:val="24"/>
        </w:rPr>
        <w:t>e</w:t>
      </w:r>
      <w:r w:rsidRPr="004A1C6F">
        <w:rPr>
          <w:rFonts w:ascii="Times New Roman" w:hAnsi="Times New Roman" w:cs="Times New Roman"/>
          <w:bCs/>
          <w:sz w:val="24"/>
          <w:szCs w:val="24"/>
        </w:rPr>
        <w:t xml:space="preserve"> Euroopa Liidu liikmesriigil</w:t>
      </w:r>
      <w:r w:rsidR="00B8103A">
        <w:rPr>
          <w:rFonts w:ascii="Times New Roman" w:hAnsi="Times New Roman" w:cs="Times New Roman"/>
          <w:bCs/>
          <w:sz w:val="24"/>
          <w:szCs w:val="24"/>
        </w:rPr>
        <w:t>e</w:t>
      </w:r>
      <w:r w:rsidRPr="004A1C6F">
        <w:rPr>
          <w:rFonts w:ascii="Times New Roman" w:hAnsi="Times New Roman" w:cs="Times New Roman"/>
          <w:bCs/>
          <w:sz w:val="24"/>
          <w:szCs w:val="24"/>
        </w:rPr>
        <w:t xml:space="preserve"> või Europolile, kui </w:t>
      </w:r>
      <w:r w:rsidR="00B8103A">
        <w:rPr>
          <w:rFonts w:ascii="Times New Roman" w:hAnsi="Times New Roman" w:cs="Times New Roman"/>
          <w:bCs/>
          <w:sz w:val="24"/>
          <w:szCs w:val="24"/>
        </w:rPr>
        <w:t>muu</w:t>
      </w:r>
      <w:r w:rsidRPr="004A1C6F">
        <w:rPr>
          <w:rFonts w:ascii="Times New Roman" w:hAnsi="Times New Roman" w:cs="Times New Roman"/>
          <w:bCs/>
          <w:sz w:val="24"/>
          <w:szCs w:val="24"/>
        </w:rPr>
        <w:t xml:space="preserve"> riik on</w:t>
      </w:r>
      <w:r>
        <w:rPr>
          <w:rFonts w:ascii="Times New Roman" w:hAnsi="Times New Roman" w:cs="Times New Roman"/>
          <w:bCs/>
          <w:sz w:val="24"/>
          <w:szCs w:val="24"/>
        </w:rPr>
        <w:t>:</w:t>
      </w:r>
    </w:p>
    <w:p w14:paraId="3DD4879E" w14:textId="77777777" w:rsidR="00AE2499" w:rsidRDefault="00AE2499" w:rsidP="00AE249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Pr="004A1C6F">
        <w:rPr>
          <w:rFonts w:ascii="Times New Roman" w:hAnsi="Times New Roman" w:cs="Times New Roman"/>
          <w:bCs/>
          <w:sz w:val="24"/>
          <w:szCs w:val="24"/>
        </w:rPr>
        <w:t xml:space="preserve"> andnud </w:t>
      </w:r>
      <w:r>
        <w:rPr>
          <w:rFonts w:ascii="Times New Roman" w:hAnsi="Times New Roman" w:cs="Times New Roman"/>
          <w:bCs/>
          <w:sz w:val="24"/>
          <w:szCs w:val="24"/>
        </w:rPr>
        <w:t>teabe edastamiseks</w:t>
      </w:r>
      <w:r w:rsidRPr="004A1C6F">
        <w:rPr>
          <w:rFonts w:ascii="Times New Roman" w:hAnsi="Times New Roman" w:cs="Times New Roman"/>
          <w:bCs/>
          <w:sz w:val="24"/>
          <w:szCs w:val="24"/>
        </w:rPr>
        <w:t xml:space="preserve"> nõusoleku</w:t>
      </w:r>
      <w:r>
        <w:rPr>
          <w:rFonts w:ascii="Times New Roman" w:hAnsi="Times New Roman" w:cs="Times New Roman"/>
          <w:bCs/>
          <w:sz w:val="24"/>
          <w:szCs w:val="24"/>
        </w:rPr>
        <w:t>;</w:t>
      </w:r>
    </w:p>
    <w:p w14:paraId="1D639756" w14:textId="2D4B0B10" w:rsidR="00AE2499" w:rsidRPr="004A1C6F" w:rsidRDefault="00AE2499" w:rsidP="00AE249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commentRangeStart w:id="25"/>
      <w:r>
        <w:rPr>
          <w:rFonts w:ascii="Times New Roman" w:hAnsi="Times New Roman" w:cs="Times New Roman"/>
          <w:bCs/>
          <w:sz w:val="24"/>
          <w:szCs w:val="24"/>
        </w:rPr>
        <w:t>kehtestanud</w:t>
      </w:r>
      <w:commentRangeEnd w:id="25"/>
      <w:r w:rsidR="00C954D3">
        <w:rPr>
          <w:rStyle w:val="Kommentaariviide"/>
        </w:rPr>
        <w:commentReference w:id="25"/>
      </w:r>
      <w:r>
        <w:rPr>
          <w:rFonts w:ascii="Times New Roman" w:hAnsi="Times New Roman" w:cs="Times New Roman"/>
          <w:bCs/>
          <w:sz w:val="24"/>
          <w:szCs w:val="24"/>
        </w:rPr>
        <w:t xml:space="preserve"> teabe kasutamise tingimused</w:t>
      </w:r>
      <w:r w:rsidRPr="004A1C6F">
        <w:rPr>
          <w:rFonts w:ascii="Times New Roman" w:hAnsi="Times New Roman" w:cs="Times New Roman"/>
          <w:bCs/>
          <w:sz w:val="24"/>
          <w:szCs w:val="24"/>
        </w:rPr>
        <w:t>.</w:t>
      </w:r>
    </w:p>
    <w:p w14:paraId="322A423F" w14:textId="77777777" w:rsidR="00AE2499" w:rsidRPr="004A1C6F" w:rsidRDefault="00AE2499" w:rsidP="004A1C6F">
      <w:pPr>
        <w:spacing w:after="0" w:line="240" w:lineRule="auto"/>
        <w:jc w:val="both"/>
        <w:rPr>
          <w:rFonts w:ascii="Times New Roman" w:hAnsi="Times New Roman" w:cs="Times New Roman"/>
          <w:bCs/>
          <w:sz w:val="24"/>
          <w:szCs w:val="24"/>
        </w:rPr>
      </w:pPr>
    </w:p>
    <w:p w14:paraId="6B8DBEC2" w14:textId="033DEC6D"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w:t>
      </w:r>
      <w:r w:rsidR="00C61DB7">
        <w:rPr>
          <w:rFonts w:ascii="Times New Roman" w:hAnsi="Times New Roman" w:cs="Times New Roman"/>
          <w:bCs/>
          <w:sz w:val="24"/>
          <w:szCs w:val="24"/>
        </w:rPr>
        <w:t>10</w:t>
      </w:r>
      <w:r w:rsidRPr="004A1C6F">
        <w:rPr>
          <w:rFonts w:ascii="Times New Roman" w:hAnsi="Times New Roman" w:cs="Times New Roman"/>
          <w:bCs/>
          <w:sz w:val="24"/>
          <w:szCs w:val="24"/>
        </w:rPr>
        <w:t>) Tea</w:t>
      </w:r>
      <w:r w:rsidR="00545DDD">
        <w:rPr>
          <w:rFonts w:ascii="Times New Roman" w:hAnsi="Times New Roman" w:cs="Times New Roman"/>
          <w:bCs/>
          <w:sz w:val="24"/>
          <w:szCs w:val="24"/>
        </w:rPr>
        <w:t>v</w:t>
      </w:r>
      <w:r w:rsidRPr="004A1C6F">
        <w:rPr>
          <w:rFonts w:ascii="Times New Roman" w:hAnsi="Times New Roman" w:cs="Times New Roman"/>
          <w:bCs/>
          <w:sz w:val="24"/>
          <w:szCs w:val="24"/>
        </w:rPr>
        <w:t>e</w:t>
      </w:r>
      <w:r w:rsidR="00545DDD">
        <w:rPr>
          <w:rFonts w:ascii="Times New Roman" w:hAnsi="Times New Roman" w:cs="Times New Roman"/>
          <w:bCs/>
          <w:sz w:val="24"/>
          <w:szCs w:val="24"/>
        </w:rPr>
        <w:t xml:space="preserve">t </w:t>
      </w:r>
      <w:r w:rsidRPr="004A1C6F">
        <w:rPr>
          <w:rFonts w:ascii="Times New Roman" w:hAnsi="Times New Roman" w:cs="Times New Roman"/>
          <w:bCs/>
          <w:sz w:val="24"/>
          <w:szCs w:val="24"/>
        </w:rPr>
        <w:t>vahet</w:t>
      </w:r>
      <w:r w:rsidR="00545DDD">
        <w:rPr>
          <w:rFonts w:ascii="Times New Roman" w:hAnsi="Times New Roman" w:cs="Times New Roman"/>
          <w:bCs/>
          <w:sz w:val="24"/>
          <w:szCs w:val="24"/>
        </w:rPr>
        <w:t>atakse</w:t>
      </w:r>
      <w:r w:rsidRPr="004A1C6F">
        <w:rPr>
          <w:rFonts w:ascii="Times New Roman" w:hAnsi="Times New Roman" w:cs="Times New Roman"/>
          <w:bCs/>
          <w:sz w:val="24"/>
          <w:szCs w:val="24"/>
        </w:rPr>
        <w:t xml:space="preserve"> inglise keeles.</w:t>
      </w:r>
    </w:p>
    <w:p w14:paraId="662EA1CA" w14:textId="77777777" w:rsidR="00FA51CA" w:rsidRPr="004A1C6F" w:rsidRDefault="00FA51CA" w:rsidP="004A1C6F">
      <w:pPr>
        <w:spacing w:after="0" w:line="240" w:lineRule="auto"/>
        <w:jc w:val="both"/>
        <w:rPr>
          <w:rFonts w:ascii="Times New Roman" w:hAnsi="Times New Roman" w:cs="Times New Roman"/>
          <w:bCs/>
          <w:sz w:val="24"/>
          <w:szCs w:val="24"/>
        </w:rPr>
      </w:pPr>
    </w:p>
    <w:p w14:paraId="77449328" w14:textId="321A18D3" w:rsidR="006A4923" w:rsidRDefault="001A0557" w:rsidP="004A1C6F">
      <w:pPr>
        <w:spacing w:after="0" w:line="240" w:lineRule="auto"/>
        <w:jc w:val="both"/>
        <w:rPr>
          <w:rFonts w:ascii="Times New Roman" w:hAnsi="Times New Roman" w:cs="Times New Roman"/>
          <w:b/>
          <w:bCs/>
          <w:sz w:val="24"/>
          <w:szCs w:val="24"/>
        </w:rPr>
      </w:pPr>
      <w:bookmarkStart w:id="26" w:name="_Hlk174351854"/>
      <w:r w:rsidRPr="004A1C6F">
        <w:rPr>
          <w:rFonts w:ascii="Times New Roman" w:hAnsi="Times New Roman" w:cs="Times New Roman"/>
          <w:b/>
          <w:bCs/>
          <w:sz w:val="24"/>
          <w:szCs w:val="24"/>
        </w:rPr>
        <w:t>§ 508</w:t>
      </w:r>
      <w:r w:rsidR="00932B79">
        <w:rPr>
          <w:rFonts w:ascii="Times New Roman" w:hAnsi="Times New Roman" w:cs="Times New Roman"/>
          <w:b/>
          <w:bCs/>
          <w:sz w:val="24"/>
          <w:szCs w:val="24"/>
          <w:vertAlign w:val="superscript"/>
        </w:rPr>
        <w:t>79</w:t>
      </w:r>
      <w:r w:rsidRPr="004A1C6F">
        <w:rPr>
          <w:rFonts w:ascii="Times New Roman" w:hAnsi="Times New Roman" w:cs="Times New Roman"/>
          <w:b/>
          <w:bCs/>
          <w:sz w:val="24"/>
          <w:szCs w:val="24"/>
        </w:rPr>
        <w:t xml:space="preserve">. </w:t>
      </w:r>
      <w:r w:rsidR="006A4923">
        <w:rPr>
          <w:rFonts w:ascii="Times New Roman" w:hAnsi="Times New Roman" w:cs="Times New Roman"/>
          <w:b/>
          <w:bCs/>
          <w:sz w:val="24"/>
          <w:szCs w:val="24"/>
        </w:rPr>
        <w:t>Ühtne kontaktpunkt</w:t>
      </w:r>
    </w:p>
    <w:bookmarkEnd w:id="26"/>
    <w:p w14:paraId="22C7AE19" w14:textId="77777777" w:rsidR="006A4923" w:rsidRDefault="006A4923" w:rsidP="004A1C6F">
      <w:pPr>
        <w:spacing w:after="0" w:line="240" w:lineRule="auto"/>
        <w:jc w:val="both"/>
        <w:rPr>
          <w:rFonts w:ascii="Times New Roman" w:hAnsi="Times New Roman" w:cs="Times New Roman"/>
          <w:b/>
          <w:bCs/>
          <w:sz w:val="24"/>
          <w:szCs w:val="24"/>
        </w:rPr>
      </w:pPr>
    </w:p>
    <w:p w14:paraId="22DDC4BE" w14:textId="63EB0A23" w:rsidR="006A4923" w:rsidRDefault="006A4923" w:rsidP="006A4923">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w:t>
      </w:r>
      <w:r>
        <w:rPr>
          <w:rFonts w:ascii="Times New Roman" w:hAnsi="Times New Roman" w:cs="Times New Roman"/>
          <w:bCs/>
          <w:sz w:val="24"/>
          <w:szCs w:val="24"/>
        </w:rPr>
        <w:t>1</w:t>
      </w:r>
      <w:r w:rsidRPr="004A1C6F">
        <w:rPr>
          <w:rFonts w:ascii="Times New Roman" w:hAnsi="Times New Roman" w:cs="Times New Roman"/>
          <w:bCs/>
          <w:sz w:val="24"/>
          <w:szCs w:val="24"/>
        </w:rPr>
        <w:t xml:space="preserve">) </w:t>
      </w:r>
      <w:r>
        <w:rPr>
          <w:rFonts w:ascii="Times New Roman" w:hAnsi="Times New Roman" w:cs="Times New Roman"/>
          <w:bCs/>
          <w:sz w:val="24"/>
          <w:szCs w:val="24"/>
        </w:rPr>
        <w:t>Ü</w:t>
      </w:r>
      <w:r w:rsidRPr="004A1C6F">
        <w:rPr>
          <w:rFonts w:ascii="Times New Roman" w:hAnsi="Times New Roman" w:cs="Times New Roman"/>
          <w:bCs/>
          <w:sz w:val="24"/>
          <w:szCs w:val="24"/>
        </w:rPr>
        <w:t>ht</w:t>
      </w:r>
      <w:r>
        <w:rPr>
          <w:rFonts w:ascii="Times New Roman" w:hAnsi="Times New Roman" w:cs="Times New Roman"/>
          <w:bCs/>
          <w:sz w:val="24"/>
          <w:szCs w:val="24"/>
        </w:rPr>
        <w:t>n</w:t>
      </w:r>
      <w:r w:rsidRPr="004A1C6F">
        <w:rPr>
          <w:rFonts w:ascii="Times New Roman" w:hAnsi="Times New Roman" w:cs="Times New Roman"/>
          <w:bCs/>
          <w:sz w:val="24"/>
          <w:szCs w:val="24"/>
        </w:rPr>
        <w:t>e kontaktpunk</w:t>
      </w:r>
      <w:r>
        <w:rPr>
          <w:rFonts w:ascii="Times New Roman" w:hAnsi="Times New Roman" w:cs="Times New Roman"/>
          <w:bCs/>
          <w:sz w:val="24"/>
          <w:szCs w:val="24"/>
        </w:rPr>
        <w:t xml:space="preserve">t on </w:t>
      </w:r>
      <w:r w:rsidRPr="004A1C6F">
        <w:rPr>
          <w:rFonts w:ascii="Times New Roman" w:hAnsi="Times New Roman" w:cs="Times New Roman"/>
          <w:bCs/>
          <w:sz w:val="24"/>
          <w:szCs w:val="24"/>
        </w:rPr>
        <w:t>Politsei- ja Piirivalveamet.</w:t>
      </w:r>
      <w:r>
        <w:rPr>
          <w:rFonts w:ascii="Times New Roman" w:hAnsi="Times New Roman" w:cs="Times New Roman"/>
          <w:bCs/>
          <w:sz w:val="24"/>
          <w:szCs w:val="24"/>
        </w:rPr>
        <w:t xml:space="preserve"> </w:t>
      </w:r>
    </w:p>
    <w:p w14:paraId="43765449" w14:textId="77777777" w:rsidR="006A4923" w:rsidRDefault="006A4923" w:rsidP="006A4923">
      <w:pPr>
        <w:spacing w:after="0" w:line="240" w:lineRule="auto"/>
        <w:jc w:val="both"/>
        <w:rPr>
          <w:rFonts w:ascii="Times New Roman" w:hAnsi="Times New Roman" w:cs="Times New Roman"/>
          <w:bCs/>
          <w:sz w:val="24"/>
          <w:szCs w:val="24"/>
        </w:rPr>
      </w:pPr>
    </w:p>
    <w:p w14:paraId="08BC0BE3" w14:textId="1D912E05" w:rsidR="006A4923" w:rsidRPr="004A1C6F" w:rsidRDefault="006A4923" w:rsidP="006A4923">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(2) </w:t>
      </w:r>
      <w:r w:rsidRPr="004A1C6F">
        <w:rPr>
          <w:rFonts w:ascii="Times New Roman" w:hAnsi="Times New Roman" w:cs="Times New Roman"/>
          <w:sz w:val="24"/>
          <w:szCs w:val="24"/>
        </w:rPr>
        <w:t>Üht</w:t>
      </w:r>
      <w:r>
        <w:rPr>
          <w:rFonts w:ascii="Times New Roman" w:hAnsi="Times New Roman" w:cs="Times New Roman"/>
          <w:sz w:val="24"/>
          <w:szCs w:val="24"/>
        </w:rPr>
        <w:t>s</w:t>
      </w:r>
      <w:r w:rsidRPr="004A1C6F">
        <w:rPr>
          <w:rFonts w:ascii="Times New Roman" w:hAnsi="Times New Roman" w:cs="Times New Roman"/>
          <w:sz w:val="24"/>
          <w:szCs w:val="24"/>
        </w:rPr>
        <w:t>e kontaktpunkt</w:t>
      </w:r>
      <w:r>
        <w:rPr>
          <w:rFonts w:ascii="Times New Roman" w:hAnsi="Times New Roman" w:cs="Times New Roman"/>
          <w:sz w:val="24"/>
          <w:szCs w:val="24"/>
        </w:rPr>
        <w:t>i</w:t>
      </w:r>
      <w:r w:rsidRPr="004A1C6F">
        <w:rPr>
          <w:rFonts w:ascii="Times New Roman" w:hAnsi="Times New Roman" w:cs="Times New Roman"/>
          <w:sz w:val="24"/>
          <w:szCs w:val="24"/>
        </w:rPr>
        <w:t xml:space="preserve"> </w:t>
      </w:r>
      <w:r>
        <w:rPr>
          <w:rFonts w:ascii="Times New Roman" w:hAnsi="Times New Roman" w:cs="Times New Roman"/>
          <w:sz w:val="24"/>
          <w:szCs w:val="24"/>
        </w:rPr>
        <w:t>töös osalevad</w:t>
      </w:r>
      <w:r w:rsidRPr="004A1C6F">
        <w:rPr>
          <w:rFonts w:ascii="Times New Roman" w:hAnsi="Times New Roman" w:cs="Times New Roman"/>
          <w:sz w:val="24"/>
          <w:szCs w:val="24"/>
        </w:rPr>
        <w:t>:</w:t>
      </w:r>
    </w:p>
    <w:p w14:paraId="3120C734" w14:textId="77777777" w:rsidR="006A4923" w:rsidRPr="004A1C6F" w:rsidRDefault="006A4923" w:rsidP="006A4923">
      <w:pPr>
        <w:spacing w:after="0" w:line="240" w:lineRule="auto"/>
        <w:jc w:val="both"/>
        <w:rPr>
          <w:rFonts w:ascii="Times New Roman" w:hAnsi="Times New Roman" w:cs="Times New Roman"/>
          <w:sz w:val="24"/>
          <w:szCs w:val="24"/>
        </w:rPr>
      </w:pPr>
      <w:commentRangeStart w:id="27"/>
      <w:r w:rsidRPr="004A1C6F">
        <w:rPr>
          <w:rFonts w:ascii="Times New Roman" w:hAnsi="Times New Roman" w:cs="Times New Roman"/>
          <w:sz w:val="24"/>
          <w:szCs w:val="24"/>
        </w:rPr>
        <w:t xml:space="preserve">1) </w:t>
      </w:r>
      <w:r>
        <w:rPr>
          <w:rFonts w:ascii="Times New Roman" w:hAnsi="Times New Roman" w:cs="Times New Roman"/>
          <w:sz w:val="24"/>
          <w:szCs w:val="24"/>
        </w:rPr>
        <w:t>iga käesoleva</w:t>
      </w:r>
      <w:r w:rsidRPr="004A1C6F">
        <w:rPr>
          <w:rFonts w:ascii="Times New Roman" w:hAnsi="Times New Roman" w:cs="Times New Roman"/>
          <w:sz w:val="24"/>
          <w:szCs w:val="24"/>
        </w:rPr>
        <w:t xml:space="preserve"> seadustiku § 31 lõikes 1 nimetatud uurimisasutuse </w:t>
      </w:r>
      <w:r w:rsidRPr="004A1C6F">
        <w:rPr>
          <w:rFonts w:ascii="Times New Roman" w:hAnsi="Times New Roman" w:cs="Times New Roman"/>
          <w:bCs/>
          <w:sz w:val="24"/>
          <w:szCs w:val="24"/>
        </w:rPr>
        <w:t>esindaja</w:t>
      </w:r>
      <w:r w:rsidRPr="004A1C6F">
        <w:rPr>
          <w:rFonts w:ascii="Times New Roman" w:hAnsi="Times New Roman" w:cs="Times New Roman"/>
          <w:sz w:val="24"/>
          <w:szCs w:val="24"/>
        </w:rPr>
        <w:t>;</w:t>
      </w:r>
    </w:p>
    <w:p w14:paraId="5186D128" w14:textId="77777777" w:rsidR="006A4923" w:rsidRPr="004A1C6F" w:rsidRDefault="006A4923" w:rsidP="006A4923">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2) Europoli riiklik üksus</w:t>
      </w:r>
      <w:r>
        <w:rPr>
          <w:rFonts w:ascii="Times New Roman" w:hAnsi="Times New Roman" w:cs="Times New Roman"/>
          <w:sz w:val="24"/>
          <w:szCs w:val="24"/>
        </w:rPr>
        <w:t>;</w:t>
      </w:r>
    </w:p>
    <w:p w14:paraId="3C12DF5F" w14:textId="77777777" w:rsidR="006A4923" w:rsidRPr="004A1C6F" w:rsidRDefault="006A4923" w:rsidP="006A4923">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3) SIRENE büroo;</w:t>
      </w:r>
    </w:p>
    <w:p w14:paraId="3B10124F" w14:textId="77777777" w:rsidR="006A4923" w:rsidRPr="004A1C6F" w:rsidRDefault="006A4923" w:rsidP="006A4923">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 xml:space="preserve">4) </w:t>
      </w:r>
      <w:r w:rsidRPr="00D941EE">
        <w:rPr>
          <w:rFonts w:ascii="Times New Roman" w:hAnsi="Times New Roman" w:cs="Times New Roman"/>
          <w:sz w:val="24"/>
          <w:szCs w:val="24"/>
        </w:rPr>
        <w:t xml:space="preserve">Rahvusvahelise Kriminaalpolitsei Organisatsiooni </w:t>
      </w:r>
      <w:r>
        <w:rPr>
          <w:rFonts w:ascii="Times New Roman" w:hAnsi="Times New Roman" w:cs="Times New Roman"/>
          <w:sz w:val="24"/>
          <w:szCs w:val="24"/>
        </w:rPr>
        <w:t>(</w:t>
      </w:r>
      <w:r w:rsidRPr="004A1C6F">
        <w:rPr>
          <w:rFonts w:ascii="Times New Roman" w:hAnsi="Times New Roman" w:cs="Times New Roman"/>
          <w:sz w:val="24"/>
          <w:szCs w:val="24"/>
        </w:rPr>
        <w:t>Interpol</w:t>
      </w:r>
      <w:r>
        <w:rPr>
          <w:rFonts w:ascii="Times New Roman" w:hAnsi="Times New Roman" w:cs="Times New Roman"/>
          <w:sz w:val="24"/>
          <w:szCs w:val="24"/>
        </w:rPr>
        <w:t>)</w:t>
      </w:r>
      <w:r w:rsidRPr="004A1C6F">
        <w:rPr>
          <w:rFonts w:ascii="Times New Roman" w:hAnsi="Times New Roman" w:cs="Times New Roman"/>
          <w:sz w:val="24"/>
          <w:szCs w:val="24"/>
        </w:rPr>
        <w:t xml:space="preserve"> riiklik keskbüroo.</w:t>
      </w:r>
      <w:commentRangeEnd w:id="27"/>
      <w:r w:rsidR="00AE009D">
        <w:rPr>
          <w:rStyle w:val="Kommentaariviide"/>
        </w:rPr>
        <w:commentReference w:id="27"/>
      </w:r>
    </w:p>
    <w:p w14:paraId="0FA3FFF4" w14:textId="77777777" w:rsidR="001A0557" w:rsidRPr="004A1C6F" w:rsidRDefault="001A0557" w:rsidP="004A1C6F">
      <w:pPr>
        <w:spacing w:after="0" w:line="240" w:lineRule="auto"/>
        <w:jc w:val="both"/>
        <w:rPr>
          <w:rFonts w:ascii="Times New Roman" w:hAnsi="Times New Roman" w:cs="Times New Roman"/>
          <w:bCs/>
          <w:sz w:val="24"/>
          <w:szCs w:val="24"/>
        </w:rPr>
      </w:pPr>
    </w:p>
    <w:p w14:paraId="62421B0B" w14:textId="2B4074CB" w:rsidR="000230E1" w:rsidRPr="004A1C6F" w:rsidRDefault="000230E1" w:rsidP="004A1C6F">
      <w:pPr>
        <w:spacing w:after="0" w:line="240" w:lineRule="auto"/>
        <w:jc w:val="both"/>
        <w:rPr>
          <w:rFonts w:ascii="Times New Roman" w:hAnsi="Times New Roman" w:cs="Times New Roman"/>
          <w:b/>
          <w:bCs/>
          <w:sz w:val="24"/>
          <w:szCs w:val="24"/>
        </w:rPr>
      </w:pPr>
      <w:bookmarkStart w:id="28" w:name="_Hlk168065457"/>
      <w:r w:rsidRPr="004A1C6F">
        <w:rPr>
          <w:rFonts w:ascii="Times New Roman" w:hAnsi="Times New Roman" w:cs="Times New Roman"/>
          <w:b/>
          <w:bCs/>
          <w:sz w:val="24"/>
          <w:szCs w:val="24"/>
        </w:rPr>
        <w:t>§ 508</w:t>
      </w:r>
      <w:r w:rsidR="0090599C" w:rsidRPr="004A1C6F">
        <w:rPr>
          <w:rFonts w:ascii="Times New Roman" w:hAnsi="Times New Roman" w:cs="Times New Roman"/>
          <w:b/>
          <w:bCs/>
          <w:sz w:val="24"/>
          <w:szCs w:val="24"/>
          <w:vertAlign w:val="superscript"/>
        </w:rPr>
        <w:t>8</w:t>
      </w:r>
      <w:r w:rsidR="00932B79">
        <w:rPr>
          <w:rFonts w:ascii="Times New Roman" w:hAnsi="Times New Roman" w:cs="Times New Roman"/>
          <w:b/>
          <w:bCs/>
          <w:sz w:val="24"/>
          <w:szCs w:val="24"/>
          <w:vertAlign w:val="superscript"/>
        </w:rPr>
        <w:t>0</w:t>
      </w:r>
      <w:r w:rsidRPr="004A1C6F">
        <w:rPr>
          <w:rFonts w:ascii="Times New Roman" w:hAnsi="Times New Roman" w:cs="Times New Roman"/>
          <w:b/>
          <w:bCs/>
          <w:sz w:val="24"/>
          <w:szCs w:val="24"/>
        </w:rPr>
        <w:t xml:space="preserve">. </w:t>
      </w:r>
      <w:bookmarkEnd w:id="28"/>
      <w:r w:rsidR="00096B64">
        <w:rPr>
          <w:rFonts w:ascii="Times New Roman" w:hAnsi="Times New Roman" w:cs="Times New Roman"/>
          <w:b/>
          <w:bCs/>
          <w:sz w:val="24"/>
          <w:szCs w:val="24"/>
        </w:rPr>
        <w:t>T</w:t>
      </w:r>
      <w:r w:rsidRPr="004A1C6F">
        <w:rPr>
          <w:rFonts w:ascii="Times New Roman" w:hAnsi="Times New Roman" w:cs="Times New Roman"/>
          <w:b/>
          <w:bCs/>
          <w:sz w:val="24"/>
          <w:szCs w:val="24"/>
        </w:rPr>
        <w:t>eabevahet</w:t>
      </w:r>
      <w:r w:rsidR="00096B64">
        <w:rPr>
          <w:rFonts w:ascii="Times New Roman" w:hAnsi="Times New Roman" w:cs="Times New Roman"/>
          <w:b/>
          <w:bCs/>
          <w:sz w:val="24"/>
          <w:szCs w:val="24"/>
        </w:rPr>
        <w:t>us</w:t>
      </w:r>
      <w:r w:rsidRPr="004A1C6F">
        <w:rPr>
          <w:rFonts w:ascii="Times New Roman" w:hAnsi="Times New Roman" w:cs="Times New Roman"/>
          <w:b/>
          <w:bCs/>
          <w:sz w:val="24"/>
          <w:szCs w:val="24"/>
        </w:rPr>
        <w:t>kanal</w:t>
      </w:r>
    </w:p>
    <w:p w14:paraId="1D145EDF" w14:textId="77777777" w:rsidR="000230E1" w:rsidRPr="004A1C6F" w:rsidRDefault="000230E1" w:rsidP="004A1C6F">
      <w:pPr>
        <w:spacing w:after="0" w:line="240" w:lineRule="auto"/>
        <w:jc w:val="both"/>
        <w:rPr>
          <w:rFonts w:ascii="Times New Roman" w:hAnsi="Times New Roman" w:cs="Times New Roman"/>
          <w:b/>
          <w:bCs/>
          <w:sz w:val="24"/>
          <w:szCs w:val="24"/>
        </w:rPr>
      </w:pPr>
    </w:p>
    <w:p w14:paraId="31885DBD" w14:textId="30A14951" w:rsidR="000230E1" w:rsidRDefault="00960CC3" w:rsidP="004A1C6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263F60">
        <w:rPr>
          <w:rFonts w:ascii="Times New Roman" w:hAnsi="Times New Roman" w:cs="Times New Roman"/>
          <w:bCs/>
          <w:sz w:val="24"/>
          <w:szCs w:val="24"/>
        </w:rPr>
        <w:t>T</w:t>
      </w:r>
      <w:r w:rsidR="000230E1" w:rsidRPr="004A1C6F">
        <w:rPr>
          <w:rFonts w:ascii="Times New Roman" w:hAnsi="Times New Roman" w:cs="Times New Roman"/>
          <w:bCs/>
          <w:sz w:val="24"/>
          <w:szCs w:val="24"/>
        </w:rPr>
        <w:t>ea</w:t>
      </w:r>
      <w:r w:rsidR="00096B64">
        <w:rPr>
          <w:rFonts w:ascii="Times New Roman" w:hAnsi="Times New Roman" w:cs="Times New Roman"/>
          <w:bCs/>
          <w:sz w:val="24"/>
          <w:szCs w:val="24"/>
        </w:rPr>
        <w:t>v</w:t>
      </w:r>
      <w:r w:rsidR="000230E1" w:rsidRPr="004A1C6F">
        <w:rPr>
          <w:rFonts w:ascii="Times New Roman" w:hAnsi="Times New Roman" w:cs="Times New Roman"/>
          <w:bCs/>
          <w:sz w:val="24"/>
          <w:szCs w:val="24"/>
        </w:rPr>
        <w:t>e</w:t>
      </w:r>
      <w:r w:rsidR="00096B64">
        <w:rPr>
          <w:rFonts w:ascii="Times New Roman" w:hAnsi="Times New Roman" w:cs="Times New Roman"/>
          <w:bCs/>
          <w:sz w:val="24"/>
          <w:szCs w:val="24"/>
        </w:rPr>
        <w:t>t</w:t>
      </w:r>
      <w:r w:rsidR="000230E1" w:rsidRPr="004A1C6F">
        <w:rPr>
          <w:rFonts w:ascii="Times New Roman" w:hAnsi="Times New Roman" w:cs="Times New Roman"/>
          <w:bCs/>
          <w:sz w:val="24"/>
          <w:szCs w:val="24"/>
        </w:rPr>
        <w:t xml:space="preserve"> </w:t>
      </w:r>
      <w:r w:rsidR="00263F60">
        <w:rPr>
          <w:rFonts w:ascii="Times New Roman" w:hAnsi="Times New Roman" w:cs="Times New Roman"/>
          <w:bCs/>
          <w:sz w:val="24"/>
          <w:szCs w:val="24"/>
        </w:rPr>
        <w:t xml:space="preserve">vahetatakse </w:t>
      </w:r>
      <w:r w:rsidR="000230E1" w:rsidRPr="004A1C6F">
        <w:rPr>
          <w:rFonts w:ascii="Times New Roman" w:hAnsi="Times New Roman" w:cs="Times New Roman"/>
          <w:bCs/>
          <w:sz w:val="24"/>
          <w:szCs w:val="24"/>
        </w:rPr>
        <w:t>Europoli turvalis</w:t>
      </w:r>
      <w:r w:rsidR="00096B64">
        <w:rPr>
          <w:rFonts w:ascii="Times New Roman" w:hAnsi="Times New Roman" w:cs="Times New Roman"/>
          <w:bCs/>
          <w:sz w:val="24"/>
          <w:szCs w:val="24"/>
        </w:rPr>
        <w:t>es</w:t>
      </w:r>
      <w:r w:rsidR="000230E1" w:rsidRPr="004A1C6F">
        <w:rPr>
          <w:rFonts w:ascii="Times New Roman" w:hAnsi="Times New Roman" w:cs="Times New Roman"/>
          <w:bCs/>
          <w:sz w:val="24"/>
          <w:szCs w:val="24"/>
        </w:rPr>
        <w:t xml:space="preserve"> teabevahetusvõr</w:t>
      </w:r>
      <w:r w:rsidR="00096B64">
        <w:rPr>
          <w:rFonts w:ascii="Times New Roman" w:hAnsi="Times New Roman" w:cs="Times New Roman"/>
          <w:bCs/>
          <w:sz w:val="24"/>
          <w:szCs w:val="24"/>
        </w:rPr>
        <w:t>g</w:t>
      </w:r>
      <w:r w:rsidR="000230E1" w:rsidRPr="004A1C6F">
        <w:rPr>
          <w:rFonts w:ascii="Times New Roman" w:hAnsi="Times New Roman" w:cs="Times New Roman"/>
          <w:bCs/>
          <w:sz w:val="24"/>
          <w:szCs w:val="24"/>
        </w:rPr>
        <w:t>u</w:t>
      </w:r>
      <w:r w:rsidR="00096B64">
        <w:rPr>
          <w:rFonts w:ascii="Times New Roman" w:hAnsi="Times New Roman" w:cs="Times New Roman"/>
          <w:bCs/>
          <w:sz w:val="24"/>
          <w:szCs w:val="24"/>
        </w:rPr>
        <w:t>s</w:t>
      </w:r>
      <w:r w:rsidR="000230E1" w:rsidRPr="004A1C6F">
        <w:rPr>
          <w:rFonts w:ascii="Times New Roman" w:hAnsi="Times New Roman" w:cs="Times New Roman"/>
          <w:bCs/>
          <w:sz w:val="24"/>
          <w:szCs w:val="24"/>
        </w:rPr>
        <w:t xml:space="preserve"> (edaspidi </w:t>
      </w:r>
      <w:r w:rsidR="000230E1" w:rsidRPr="004A1C6F">
        <w:rPr>
          <w:rFonts w:ascii="Times New Roman" w:hAnsi="Times New Roman" w:cs="Times New Roman"/>
          <w:bCs/>
          <w:i/>
          <w:iCs/>
          <w:sz w:val="24"/>
          <w:szCs w:val="24"/>
        </w:rPr>
        <w:t>SIENA</w:t>
      </w:r>
      <w:r w:rsidR="000230E1" w:rsidRPr="004A1C6F">
        <w:rPr>
          <w:rFonts w:ascii="Times New Roman" w:hAnsi="Times New Roman" w:cs="Times New Roman"/>
          <w:bCs/>
          <w:sz w:val="24"/>
          <w:szCs w:val="24"/>
        </w:rPr>
        <w:t>).</w:t>
      </w:r>
    </w:p>
    <w:p w14:paraId="7EC82BF1" w14:textId="77777777" w:rsidR="00960CC3" w:rsidRDefault="00960CC3" w:rsidP="004A1C6F">
      <w:pPr>
        <w:spacing w:after="0" w:line="240" w:lineRule="auto"/>
        <w:jc w:val="both"/>
        <w:rPr>
          <w:rFonts w:ascii="Times New Roman" w:hAnsi="Times New Roman" w:cs="Times New Roman"/>
          <w:bCs/>
          <w:sz w:val="24"/>
          <w:szCs w:val="24"/>
        </w:rPr>
      </w:pPr>
    </w:p>
    <w:p w14:paraId="2A0D13E9" w14:textId="2E500EDB" w:rsidR="008047D7" w:rsidRDefault="00960CC3" w:rsidP="00960CC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sidR="008047D7" w:rsidRPr="008047D7">
        <w:rPr>
          <w:rFonts w:ascii="Times New Roman" w:hAnsi="Times New Roman" w:cs="Times New Roman"/>
          <w:bCs/>
          <w:sz w:val="24"/>
          <w:szCs w:val="24"/>
        </w:rPr>
        <w:t>Ühtne kontaktpunkt ja uurimisasutus on SIENA-ga otseühenduses, sealhulgas mobiilseadme kaudu.</w:t>
      </w:r>
    </w:p>
    <w:p w14:paraId="40153FF6" w14:textId="77777777" w:rsidR="008047D7" w:rsidRDefault="008047D7" w:rsidP="00960CC3">
      <w:pPr>
        <w:spacing w:after="0" w:line="240" w:lineRule="auto"/>
        <w:jc w:val="both"/>
        <w:rPr>
          <w:rFonts w:ascii="Times New Roman" w:hAnsi="Times New Roman" w:cs="Times New Roman"/>
          <w:bCs/>
          <w:sz w:val="24"/>
          <w:szCs w:val="24"/>
        </w:rPr>
      </w:pPr>
      <w:commentRangeStart w:id="29"/>
    </w:p>
    <w:p w14:paraId="76A714F6" w14:textId="1B1B3C61" w:rsidR="00960CC3" w:rsidRPr="004A1C6F" w:rsidRDefault="008047D7" w:rsidP="00960CC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(3) </w:t>
      </w:r>
      <w:commentRangeStart w:id="30"/>
      <w:r w:rsidR="00960CC3" w:rsidRPr="004A1C6F">
        <w:rPr>
          <w:rFonts w:ascii="Times New Roman" w:hAnsi="Times New Roman" w:cs="Times New Roman"/>
          <w:bCs/>
          <w:sz w:val="24"/>
          <w:szCs w:val="24"/>
        </w:rPr>
        <w:t xml:space="preserve">Ühtne kontaktpunkt või uurimisasutus </w:t>
      </w:r>
      <w:commentRangeEnd w:id="30"/>
      <w:r w:rsidR="0038320F">
        <w:rPr>
          <w:rStyle w:val="Kommentaariviide"/>
        </w:rPr>
        <w:commentReference w:id="30"/>
      </w:r>
      <w:r w:rsidR="00252CF4">
        <w:rPr>
          <w:rFonts w:ascii="Times New Roman" w:hAnsi="Times New Roman" w:cs="Times New Roman"/>
          <w:bCs/>
          <w:sz w:val="24"/>
          <w:szCs w:val="24"/>
        </w:rPr>
        <w:t>ei pea</w:t>
      </w:r>
      <w:r w:rsidR="00252CF4" w:rsidRPr="004A1C6F">
        <w:rPr>
          <w:rFonts w:ascii="Times New Roman" w:hAnsi="Times New Roman" w:cs="Times New Roman"/>
          <w:bCs/>
          <w:sz w:val="24"/>
          <w:szCs w:val="24"/>
        </w:rPr>
        <w:t xml:space="preserve"> </w:t>
      </w:r>
      <w:r w:rsidR="00252CF4">
        <w:rPr>
          <w:rFonts w:ascii="Times New Roman" w:hAnsi="Times New Roman" w:cs="Times New Roman"/>
          <w:bCs/>
          <w:sz w:val="24"/>
          <w:szCs w:val="24"/>
        </w:rPr>
        <w:t>kasutama</w:t>
      </w:r>
      <w:r w:rsidR="00960CC3" w:rsidRPr="004A1C6F">
        <w:rPr>
          <w:rFonts w:ascii="Times New Roman" w:hAnsi="Times New Roman" w:cs="Times New Roman"/>
          <w:bCs/>
          <w:sz w:val="24"/>
          <w:szCs w:val="24"/>
        </w:rPr>
        <w:t xml:space="preserve"> SIENA</w:t>
      </w:r>
      <w:r w:rsidR="00096B64">
        <w:rPr>
          <w:rFonts w:ascii="Times New Roman" w:hAnsi="Times New Roman" w:cs="Times New Roman"/>
          <w:bCs/>
          <w:sz w:val="24"/>
          <w:szCs w:val="24"/>
        </w:rPr>
        <w:t>-</w:t>
      </w:r>
      <w:r w:rsidR="00252CF4">
        <w:rPr>
          <w:rFonts w:ascii="Times New Roman" w:hAnsi="Times New Roman" w:cs="Times New Roman"/>
          <w:bCs/>
          <w:sz w:val="24"/>
          <w:szCs w:val="24"/>
        </w:rPr>
        <w:t>t</w:t>
      </w:r>
      <w:r w:rsidR="00960CC3" w:rsidRPr="004A1C6F">
        <w:rPr>
          <w:rFonts w:ascii="Times New Roman" w:hAnsi="Times New Roman" w:cs="Times New Roman"/>
          <w:bCs/>
          <w:sz w:val="24"/>
          <w:szCs w:val="24"/>
        </w:rPr>
        <w:t xml:space="preserve"> juhul, kui:</w:t>
      </w:r>
      <w:commentRangeEnd w:id="29"/>
      <w:r w:rsidR="00141B1E">
        <w:rPr>
          <w:rStyle w:val="Kommentaariviide"/>
        </w:rPr>
        <w:commentReference w:id="29"/>
      </w:r>
    </w:p>
    <w:p w14:paraId="02DC1848" w14:textId="3165A9B1" w:rsidR="00960CC3" w:rsidRPr="004A1C6F" w:rsidRDefault="00960CC3" w:rsidP="00960CC3">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1) </w:t>
      </w:r>
      <w:bookmarkStart w:id="31" w:name="_Hlk173920633"/>
      <w:r w:rsidR="006D6B98">
        <w:rPr>
          <w:rFonts w:ascii="Times New Roman" w:hAnsi="Times New Roman" w:cs="Times New Roman"/>
          <w:bCs/>
          <w:sz w:val="24"/>
          <w:szCs w:val="24"/>
        </w:rPr>
        <w:t>teabe</w:t>
      </w:r>
      <w:r w:rsidRPr="004A1C6F">
        <w:rPr>
          <w:rFonts w:ascii="Times New Roman" w:hAnsi="Times New Roman" w:cs="Times New Roman"/>
          <w:bCs/>
          <w:sz w:val="24"/>
          <w:szCs w:val="24"/>
        </w:rPr>
        <w:t xml:space="preserve">taotluse kiireloomulisus eeldab ajutiselt teise </w:t>
      </w:r>
      <w:r w:rsidR="00096B64">
        <w:rPr>
          <w:rFonts w:ascii="Times New Roman" w:hAnsi="Times New Roman" w:cs="Times New Roman"/>
          <w:bCs/>
          <w:sz w:val="24"/>
          <w:szCs w:val="24"/>
        </w:rPr>
        <w:t>teabevahetus</w:t>
      </w:r>
      <w:r w:rsidRPr="004A1C6F">
        <w:rPr>
          <w:rFonts w:ascii="Times New Roman" w:hAnsi="Times New Roman" w:cs="Times New Roman"/>
          <w:bCs/>
          <w:sz w:val="24"/>
          <w:szCs w:val="24"/>
        </w:rPr>
        <w:t>kanali kasutamist</w:t>
      </w:r>
      <w:bookmarkEnd w:id="31"/>
      <w:r w:rsidRPr="004A1C6F">
        <w:rPr>
          <w:rFonts w:ascii="Times New Roman" w:hAnsi="Times New Roman" w:cs="Times New Roman"/>
          <w:bCs/>
          <w:sz w:val="24"/>
          <w:szCs w:val="24"/>
        </w:rPr>
        <w:t>;</w:t>
      </w:r>
    </w:p>
    <w:p w14:paraId="509C3FD2" w14:textId="7FF7CEE4" w:rsidR="00960CC3" w:rsidRPr="004A1C6F" w:rsidRDefault="00960CC3" w:rsidP="00960CC3">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w:t>
      </w:r>
      <w:bookmarkStart w:id="32" w:name="_Hlk173920658"/>
      <w:r w:rsidRPr="004A1C6F">
        <w:rPr>
          <w:rFonts w:ascii="Times New Roman" w:hAnsi="Times New Roman" w:cs="Times New Roman"/>
          <w:bCs/>
          <w:sz w:val="24"/>
          <w:szCs w:val="24"/>
        </w:rPr>
        <w:t>SIENA</w:t>
      </w:r>
      <w:r w:rsidR="00096B64">
        <w:rPr>
          <w:rFonts w:ascii="Times New Roman" w:hAnsi="Times New Roman" w:cs="Times New Roman"/>
          <w:bCs/>
          <w:sz w:val="24"/>
          <w:szCs w:val="24"/>
        </w:rPr>
        <w:t>-t ei ole võimalik</w:t>
      </w:r>
      <w:r w:rsidRPr="004A1C6F">
        <w:rPr>
          <w:rFonts w:ascii="Times New Roman" w:hAnsi="Times New Roman" w:cs="Times New Roman"/>
          <w:bCs/>
          <w:sz w:val="24"/>
          <w:szCs w:val="24"/>
        </w:rPr>
        <w:t xml:space="preserve"> ootamatu takistuse tõttu</w:t>
      </w:r>
      <w:r w:rsidR="00096B64" w:rsidRPr="00096B64">
        <w:rPr>
          <w:rFonts w:ascii="Times New Roman" w:hAnsi="Times New Roman" w:cs="Times New Roman"/>
          <w:bCs/>
          <w:sz w:val="24"/>
          <w:szCs w:val="24"/>
        </w:rPr>
        <w:t xml:space="preserve"> </w:t>
      </w:r>
      <w:r w:rsidR="00096B64" w:rsidRPr="004A1C6F">
        <w:rPr>
          <w:rFonts w:ascii="Times New Roman" w:hAnsi="Times New Roman" w:cs="Times New Roman"/>
          <w:bCs/>
          <w:sz w:val="24"/>
          <w:szCs w:val="24"/>
        </w:rPr>
        <w:t>kasuta</w:t>
      </w:r>
      <w:r w:rsidR="00096B64">
        <w:rPr>
          <w:rFonts w:ascii="Times New Roman" w:hAnsi="Times New Roman" w:cs="Times New Roman"/>
          <w:bCs/>
          <w:sz w:val="24"/>
          <w:szCs w:val="24"/>
        </w:rPr>
        <w:t>da</w:t>
      </w:r>
      <w:bookmarkEnd w:id="32"/>
      <w:r w:rsidRPr="004A1C6F">
        <w:rPr>
          <w:rFonts w:ascii="Times New Roman" w:hAnsi="Times New Roman" w:cs="Times New Roman"/>
          <w:bCs/>
          <w:sz w:val="24"/>
          <w:szCs w:val="24"/>
        </w:rPr>
        <w:t>;</w:t>
      </w:r>
    </w:p>
    <w:p w14:paraId="1D98C036" w14:textId="12AC4D9C" w:rsidR="00960CC3" w:rsidRPr="004A1C6F" w:rsidRDefault="00960CC3"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3) </w:t>
      </w:r>
      <w:bookmarkStart w:id="33" w:name="_Hlk173920678"/>
      <w:r w:rsidRPr="004A1C6F">
        <w:rPr>
          <w:rFonts w:ascii="Times New Roman" w:hAnsi="Times New Roman" w:cs="Times New Roman"/>
          <w:bCs/>
          <w:sz w:val="24"/>
          <w:szCs w:val="24"/>
        </w:rPr>
        <w:t>teabevahetuse</w:t>
      </w:r>
      <w:r w:rsidR="0054763A">
        <w:rPr>
          <w:rFonts w:ascii="Times New Roman" w:hAnsi="Times New Roman" w:cs="Times New Roman"/>
          <w:bCs/>
          <w:sz w:val="24"/>
          <w:szCs w:val="24"/>
        </w:rPr>
        <w:t>s</w:t>
      </w:r>
      <w:r w:rsidRPr="004A1C6F">
        <w:rPr>
          <w:rFonts w:ascii="Times New Roman" w:hAnsi="Times New Roman" w:cs="Times New Roman"/>
          <w:bCs/>
          <w:sz w:val="24"/>
          <w:szCs w:val="24"/>
        </w:rPr>
        <w:t xml:space="preserve"> osa</w:t>
      </w:r>
      <w:r w:rsidR="0054763A">
        <w:rPr>
          <w:rFonts w:ascii="Times New Roman" w:hAnsi="Times New Roman" w:cs="Times New Roman"/>
          <w:bCs/>
          <w:sz w:val="24"/>
          <w:szCs w:val="24"/>
        </w:rPr>
        <w:t>leb</w:t>
      </w:r>
      <w:r w:rsidRPr="004A1C6F">
        <w:rPr>
          <w:rFonts w:ascii="Times New Roman" w:hAnsi="Times New Roman" w:cs="Times New Roman"/>
          <w:bCs/>
          <w:sz w:val="24"/>
          <w:szCs w:val="24"/>
        </w:rPr>
        <w:t xml:space="preserve"> kolmas riik või rahvusvaheline organisatsioon või on alust arvata, et </w:t>
      </w:r>
      <w:r w:rsidR="0054763A">
        <w:rPr>
          <w:rFonts w:ascii="Times New Roman" w:hAnsi="Times New Roman" w:cs="Times New Roman"/>
          <w:bCs/>
          <w:sz w:val="24"/>
          <w:szCs w:val="24"/>
        </w:rPr>
        <w:t>ta</w:t>
      </w:r>
      <w:r w:rsidR="00096B64"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on vaja </w:t>
      </w:r>
      <w:r w:rsidR="00336339">
        <w:rPr>
          <w:rFonts w:ascii="Times New Roman" w:hAnsi="Times New Roman" w:cs="Times New Roman"/>
          <w:bCs/>
          <w:sz w:val="24"/>
          <w:szCs w:val="24"/>
        </w:rPr>
        <w:t>sellesse</w:t>
      </w:r>
      <w:r w:rsidR="00336339"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hiljem</w:t>
      </w:r>
      <w:r w:rsidR="00684DE2">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kaasata, sealhulgas </w:t>
      </w:r>
      <w:r w:rsidRPr="0054763A">
        <w:rPr>
          <w:rFonts w:ascii="Times New Roman" w:hAnsi="Times New Roman" w:cs="Times New Roman"/>
          <w:bCs/>
          <w:sz w:val="24"/>
          <w:szCs w:val="24"/>
        </w:rPr>
        <w:t>Rahvusvahelise Kriminaalpolitsei Organisatsiooni (Interpol)</w:t>
      </w:r>
      <w:r w:rsidRPr="004A1C6F">
        <w:rPr>
          <w:rFonts w:ascii="Times New Roman" w:hAnsi="Times New Roman" w:cs="Times New Roman"/>
          <w:bCs/>
          <w:sz w:val="24"/>
          <w:szCs w:val="24"/>
        </w:rPr>
        <w:t xml:space="preserve"> kaudu</w:t>
      </w:r>
      <w:bookmarkEnd w:id="33"/>
      <w:r w:rsidRPr="004A1C6F">
        <w:rPr>
          <w:rFonts w:ascii="Times New Roman" w:hAnsi="Times New Roman" w:cs="Times New Roman"/>
          <w:bCs/>
          <w:sz w:val="24"/>
          <w:szCs w:val="24"/>
        </w:rPr>
        <w:t>.</w:t>
      </w:r>
    </w:p>
    <w:p w14:paraId="704E36F2" w14:textId="77777777" w:rsidR="000230E1" w:rsidRPr="004A1C6F" w:rsidRDefault="000230E1" w:rsidP="004A1C6F">
      <w:pPr>
        <w:spacing w:after="0" w:line="240" w:lineRule="auto"/>
        <w:jc w:val="both"/>
        <w:rPr>
          <w:rFonts w:ascii="Times New Roman" w:hAnsi="Times New Roman" w:cs="Times New Roman"/>
          <w:bCs/>
          <w:sz w:val="24"/>
          <w:szCs w:val="24"/>
        </w:rPr>
      </w:pPr>
    </w:p>
    <w:p w14:paraId="219EDAD5" w14:textId="3B9B2E2B" w:rsidR="001A0557" w:rsidRPr="004A1C6F" w:rsidRDefault="001A0557" w:rsidP="004A1C6F">
      <w:pPr>
        <w:spacing w:after="0" w:line="240" w:lineRule="auto"/>
        <w:jc w:val="both"/>
        <w:rPr>
          <w:rFonts w:ascii="Times New Roman" w:hAnsi="Times New Roman" w:cs="Times New Roman"/>
          <w:b/>
          <w:bCs/>
          <w:sz w:val="24"/>
          <w:szCs w:val="24"/>
        </w:rPr>
      </w:pPr>
      <w:bookmarkStart w:id="34" w:name="_Hlk166766227"/>
      <w:commentRangeStart w:id="35"/>
      <w:r w:rsidRPr="004A1C6F">
        <w:rPr>
          <w:rFonts w:ascii="Times New Roman" w:hAnsi="Times New Roman" w:cs="Times New Roman"/>
          <w:b/>
          <w:bCs/>
          <w:sz w:val="24"/>
          <w:szCs w:val="24"/>
        </w:rPr>
        <w:t xml:space="preserve">§ </w:t>
      </w:r>
      <w:bookmarkEnd w:id="34"/>
      <w:r w:rsidR="0090599C" w:rsidRPr="004A1C6F">
        <w:rPr>
          <w:rFonts w:ascii="Times New Roman" w:hAnsi="Times New Roman" w:cs="Times New Roman"/>
          <w:b/>
          <w:bCs/>
          <w:sz w:val="24"/>
          <w:szCs w:val="24"/>
        </w:rPr>
        <w:t>508</w:t>
      </w:r>
      <w:r w:rsidR="0090599C" w:rsidRPr="004A1C6F">
        <w:rPr>
          <w:rFonts w:ascii="Times New Roman" w:hAnsi="Times New Roman" w:cs="Times New Roman"/>
          <w:b/>
          <w:bCs/>
          <w:sz w:val="24"/>
          <w:szCs w:val="24"/>
          <w:vertAlign w:val="superscript"/>
        </w:rPr>
        <w:t>8</w:t>
      </w:r>
      <w:r w:rsidR="00940E69">
        <w:rPr>
          <w:rFonts w:ascii="Times New Roman" w:hAnsi="Times New Roman" w:cs="Times New Roman"/>
          <w:b/>
          <w:bCs/>
          <w:sz w:val="24"/>
          <w:szCs w:val="24"/>
          <w:vertAlign w:val="superscript"/>
        </w:rPr>
        <w:t>1</w:t>
      </w:r>
      <w:r w:rsidRPr="004A1C6F">
        <w:rPr>
          <w:rFonts w:ascii="Times New Roman" w:hAnsi="Times New Roman" w:cs="Times New Roman"/>
          <w:b/>
          <w:bCs/>
          <w:sz w:val="24"/>
          <w:szCs w:val="24"/>
        </w:rPr>
        <w:t xml:space="preserve">. </w:t>
      </w:r>
      <w:r w:rsidR="00252CF4">
        <w:rPr>
          <w:rFonts w:ascii="Times New Roman" w:hAnsi="Times New Roman" w:cs="Times New Roman"/>
          <w:b/>
          <w:bCs/>
          <w:sz w:val="24"/>
          <w:szCs w:val="24"/>
        </w:rPr>
        <w:t>T</w:t>
      </w:r>
      <w:r w:rsidRPr="00252CF4">
        <w:rPr>
          <w:rFonts w:ascii="Times New Roman" w:hAnsi="Times New Roman" w:cs="Times New Roman"/>
          <w:b/>
          <w:bCs/>
          <w:sz w:val="24"/>
          <w:szCs w:val="24"/>
        </w:rPr>
        <w:t>eabetaotluse</w:t>
      </w:r>
      <w:r w:rsidR="000857C7">
        <w:rPr>
          <w:rFonts w:ascii="Times New Roman" w:hAnsi="Times New Roman" w:cs="Times New Roman"/>
          <w:b/>
          <w:bCs/>
          <w:sz w:val="24"/>
          <w:szCs w:val="24"/>
        </w:rPr>
        <w:t>le</w:t>
      </w:r>
      <w:r w:rsidRPr="004A1C6F">
        <w:rPr>
          <w:rFonts w:ascii="Times New Roman" w:hAnsi="Times New Roman" w:cs="Times New Roman"/>
          <w:b/>
          <w:bCs/>
          <w:sz w:val="24"/>
          <w:szCs w:val="24"/>
        </w:rPr>
        <w:t xml:space="preserve"> </w:t>
      </w:r>
      <w:r w:rsidR="000857C7">
        <w:rPr>
          <w:rFonts w:ascii="Times New Roman" w:hAnsi="Times New Roman" w:cs="Times New Roman"/>
          <w:b/>
          <w:bCs/>
          <w:sz w:val="24"/>
          <w:szCs w:val="24"/>
        </w:rPr>
        <w:t>vastamine</w:t>
      </w:r>
      <w:commentRangeEnd w:id="35"/>
      <w:r w:rsidR="00B75769">
        <w:rPr>
          <w:rStyle w:val="Kommentaariviide"/>
        </w:rPr>
        <w:commentReference w:id="35"/>
      </w:r>
    </w:p>
    <w:p w14:paraId="663DD0C7" w14:textId="77777777" w:rsidR="001A0557" w:rsidRPr="004A1C6F" w:rsidRDefault="001A0557" w:rsidP="004A1C6F">
      <w:pPr>
        <w:spacing w:after="0" w:line="240" w:lineRule="auto"/>
        <w:jc w:val="both"/>
        <w:rPr>
          <w:rFonts w:ascii="Times New Roman" w:hAnsi="Times New Roman" w:cs="Times New Roman"/>
          <w:b/>
          <w:bCs/>
          <w:sz w:val="24"/>
          <w:szCs w:val="24"/>
        </w:rPr>
      </w:pPr>
    </w:p>
    <w:p w14:paraId="6C7F535B" w14:textId="6A4AFD33"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(1) </w:t>
      </w:r>
      <w:commentRangeStart w:id="36"/>
      <w:r w:rsidRPr="004A1C6F">
        <w:rPr>
          <w:rFonts w:ascii="Times New Roman" w:hAnsi="Times New Roman" w:cs="Times New Roman"/>
          <w:bCs/>
          <w:sz w:val="24"/>
          <w:szCs w:val="24"/>
        </w:rPr>
        <w:t xml:space="preserve">Ühtne kontaktpunkt </w:t>
      </w:r>
      <w:commentRangeEnd w:id="36"/>
      <w:r w:rsidR="00AE4693">
        <w:rPr>
          <w:rStyle w:val="Kommentaariviide"/>
        </w:rPr>
        <w:commentReference w:id="36"/>
      </w:r>
      <w:r w:rsidRPr="004A1C6F">
        <w:rPr>
          <w:rFonts w:ascii="Times New Roman" w:hAnsi="Times New Roman" w:cs="Times New Roman"/>
          <w:bCs/>
          <w:sz w:val="24"/>
          <w:szCs w:val="24"/>
        </w:rPr>
        <w:t xml:space="preserve">kontrollib teise Euroopa Liidu liikmesriigi teabetaotluse nõuetekohasust, lubatavust ja </w:t>
      </w:r>
      <w:r w:rsidR="00593B19">
        <w:rPr>
          <w:rFonts w:ascii="Times New Roman" w:hAnsi="Times New Roman" w:cs="Times New Roman"/>
          <w:bCs/>
          <w:sz w:val="24"/>
          <w:szCs w:val="24"/>
        </w:rPr>
        <w:t>sellele vastamise</w:t>
      </w:r>
      <w:r w:rsidRPr="004A1C6F">
        <w:rPr>
          <w:rFonts w:ascii="Times New Roman" w:hAnsi="Times New Roman" w:cs="Times New Roman"/>
          <w:bCs/>
          <w:sz w:val="24"/>
          <w:szCs w:val="24"/>
        </w:rPr>
        <w:t xml:space="preserve"> võimalikkust ning </w:t>
      </w:r>
      <w:r w:rsidR="000857C7">
        <w:rPr>
          <w:rFonts w:ascii="Times New Roman" w:hAnsi="Times New Roman" w:cs="Times New Roman"/>
          <w:bCs/>
          <w:sz w:val="24"/>
          <w:szCs w:val="24"/>
        </w:rPr>
        <w:t>vastab</w:t>
      </w:r>
      <w:r w:rsidR="000857C7" w:rsidRPr="00A94D75">
        <w:rPr>
          <w:rFonts w:ascii="Times New Roman" w:hAnsi="Times New Roman" w:cs="Times New Roman"/>
          <w:bCs/>
          <w:sz w:val="24"/>
          <w:szCs w:val="24"/>
        </w:rPr>
        <w:t xml:space="preserve"> </w:t>
      </w:r>
      <w:r w:rsidR="001003C9">
        <w:rPr>
          <w:rFonts w:ascii="Times New Roman" w:hAnsi="Times New Roman" w:cs="Times New Roman"/>
          <w:bCs/>
          <w:sz w:val="24"/>
          <w:szCs w:val="24"/>
        </w:rPr>
        <w:t>t</w:t>
      </w:r>
      <w:r w:rsidRPr="004A1C6F">
        <w:rPr>
          <w:rFonts w:ascii="Times New Roman" w:hAnsi="Times New Roman" w:cs="Times New Roman"/>
          <w:bCs/>
          <w:sz w:val="24"/>
          <w:szCs w:val="24"/>
        </w:rPr>
        <w:t>aotluse</w:t>
      </w:r>
      <w:r w:rsidR="000857C7">
        <w:rPr>
          <w:rFonts w:ascii="Times New Roman" w:hAnsi="Times New Roman" w:cs="Times New Roman"/>
          <w:bCs/>
          <w:sz w:val="24"/>
          <w:szCs w:val="24"/>
        </w:rPr>
        <w:t>le</w:t>
      </w:r>
      <w:r w:rsidRPr="004A1C6F">
        <w:rPr>
          <w:rFonts w:ascii="Times New Roman" w:hAnsi="Times New Roman" w:cs="Times New Roman"/>
          <w:bCs/>
          <w:sz w:val="24"/>
          <w:szCs w:val="24"/>
        </w:rPr>
        <w:t xml:space="preserve"> või edastab selle </w:t>
      </w:r>
      <w:r w:rsidR="000857C7">
        <w:rPr>
          <w:rFonts w:ascii="Times New Roman" w:hAnsi="Times New Roman" w:cs="Times New Roman"/>
          <w:bCs/>
          <w:sz w:val="24"/>
          <w:szCs w:val="24"/>
        </w:rPr>
        <w:t>vastamiseks</w:t>
      </w:r>
      <w:r w:rsidR="000857C7"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uurimisasutusele.</w:t>
      </w:r>
    </w:p>
    <w:p w14:paraId="6BADCDEE" w14:textId="77777777" w:rsidR="001A0557" w:rsidRPr="004A1C6F" w:rsidRDefault="001A0557" w:rsidP="004A1C6F">
      <w:pPr>
        <w:spacing w:after="0" w:line="240" w:lineRule="auto"/>
        <w:jc w:val="both"/>
        <w:rPr>
          <w:rFonts w:ascii="Times New Roman" w:hAnsi="Times New Roman" w:cs="Times New Roman"/>
          <w:bCs/>
          <w:sz w:val="24"/>
          <w:szCs w:val="24"/>
        </w:rPr>
      </w:pPr>
    </w:p>
    <w:p w14:paraId="05C217AE" w14:textId="1C5EDD80"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(2) Kui teabetaotluses on puudusi, mille kõrvaldamata jätmise</w:t>
      </w:r>
      <w:r w:rsidR="00180E64">
        <w:rPr>
          <w:rFonts w:ascii="Times New Roman" w:hAnsi="Times New Roman" w:cs="Times New Roman"/>
          <w:bCs/>
          <w:sz w:val="24"/>
          <w:szCs w:val="24"/>
        </w:rPr>
        <w:t xml:space="preserve"> korra</w:t>
      </w:r>
      <w:r w:rsidRPr="004A1C6F">
        <w:rPr>
          <w:rFonts w:ascii="Times New Roman" w:hAnsi="Times New Roman" w:cs="Times New Roman"/>
          <w:bCs/>
          <w:sz w:val="24"/>
          <w:szCs w:val="24"/>
        </w:rPr>
        <w:t xml:space="preserve">l tuleks </w:t>
      </w:r>
      <w:r w:rsidR="00EE5798">
        <w:rPr>
          <w:rFonts w:ascii="Times New Roman" w:hAnsi="Times New Roman" w:cs="Times New Roman"/>
          <w:bCs/>
          <w:sz w:val="24"/>
          <w:szCs w:val="24"/>
        </w:rPr>
        <w:t>selle</w:t>
      </w:r>
      <w:r w:rsidR="000857C7">
        <w:rPr>
          <w:rFonts w:ascii="Times New Roman" w:hAnsi="Times New Roman" w:cs="Times New Roman"/>
          <w:bCs/>
          <w:sz w:val="24"/>
          <w:szCs w:val="24"/>
        </w:rPr>
        <w:t>le</w:t>
      </w:r>
      <w:r w:rsidR="00EE5798" w:rsidRPr="004A1C6F">
        <w:rPr>
          <w:rFonts w:ascii="Times New Roman" w:hAnsi="Times New Roman" w:cs="Times New Roman"/>
          <w:bCs/>
          <w:sz w:val="24"/>
          <w:szCs w:val="24"/>
        </w:rPr>
        <w:t xml:space="preserve"> </w:t>
      </w:r>
      <w:r w:rsidR="000857C7">
        <w:rPr>
          <w:rFonts w:ascii="Times New Roman" w:hAnsi="Times New Roman" w:cs="Times New Roman"/>
          <w:bCs/>
          <w:sz w:val="24"/>
          <w:szCs w:val="24"/>
        </w:rPr>
        <w:t>vastamisest</w:t>
      </w:r>
      <w:r w:rsidR="000857C7" w:rsidRPr="004A1C6F">
        <w:rPr>
          <w:rFonts w:ascii="Times New Roman" w:hAnsi="Times New Roman" w:cs="Times New Roman"/>
          <w:bCs/>
          <w:sz w:val="24"/>
          <w:szCs w:val="24"/>
        </w:rPr>
        <w:t xml:space="preserve"> </w:t>
      </w:r>
      <w:r w:rsidR="001F6E16">
        <w:rPr>
          <w:rFonts w:ascii="Times New Roman" w:hAnsi="Times New Roman" w:cs="Times New Roman"/>
          <w:bCs/>
          <w:sz w:val="24"/>
          <w:szCs w:val="24"/>
        </w:rPr>
        <w:t xml:space="preserve">käesoleva </w:t>
      </w:r>
      <w:r w:rsidR="001F6E16" w:rsidRPr="00845948">
        <w:rPr>
          <w:rFonts w:ascii="Times New Roman" w:hAnsi="Times New Roman" w:cs="Times New Roman"/>
          <w:bCs/>
          <w:sz w:val="24"/>
          <w:szCs w:val="24"/>
        </w:rPr>
        <w:t xml:space="preserve">seadustiku </w:t>
      </w:r>
      <w:r w:rsidR="001F6E16" w:rsidRPr="00FE2995">
        <w:rPr>
          <w:rFonts w:ascii="Times New Roman" w:hAnsi="Times New Roman" w:cs="Times New Roman"/>
          <w:sz w:val="24"/>
          <w:szCs w:val="24"/>
        </w:rPr>
        <w:t>§ 508</w:t>
      </w:r>
      <w:r w:rsidR="001F6E16" w:rsidRPr="00FE2995">
        <w:rPr>
          <w:rFonts w:ascii="Times New Roman" w:hAnsi="Times New Roman" w:cs="Times New Roman"/>
          <w:sz w:val="24"/>
          <w:szCs w:val="24"/>
          <w:vertAlign w:val="superscript"/>
        </w:rPr>
        <w:t>8</w:t>
      </w:r>
      <w:r w:rsidR="001003C9" w:rsidRPr="00FE2995">
        <w:rPr>
          <w:rFonts w:ascii="Times New Roman" w:hAnsi="Times New Roman" w:cs="Times New Roman"/>
          <w:sz w:val="24"/>
          <w:szCs w:val="24"/>
          <w:vertAlign w:val="superscript"/>
        </w:rPr>
        <w:t>2</w:t>
      </w:r>
      <w:r w:rsidR="001F6E16" w:rsidRPr="00845948">
        <w:rPr>
          <w:rFonts w:ascii="Times New Roman" w:hAnsi="Times New Roman" w:cs="Times New Roman"/>
          <w:bCs/>
          <w:sz w:val="24"/>
          <w:szCs w:val="24"/>
        </w:rPr>
        <w:t xml:space="preserve"> </w:t>
      </w:r>
      <w:commentRangeStart w:id="37"/>
      <w:ins w:id="38" w:author="Kärt Voor" w:date="2024-09-16T14:37:00Z">
        <w:r w:rsidR="00853383">
          <w:rPr>
            <w:rFonts w:ascii="Times New Roman" w:hAnsi="Times New Roman" w:cs="Times New Roman"/>
            <w:bCs/>
            <w:sz w:val="24"/>
            <w:szCs w:val="24"/>
          </w:rPr>
          <w:t xml:space="preserve">lõike 1 </w:t>
        </w:r>
      </w:ins>
      <w:r w:rsidR="001F6E16" w:rsidRPr="00845948">
        <w:rPr>
          <w:rFonts w:ascii="Times New Roman" w:hAnsi="Times New Roman" w:cs="Times New Roman"/>
          <w:bCs/>
          <w:sz w:val="24"/>
          <w:szCs w:val="24"/>
        </w:rPr>
        <w:t>alusel</w:t>
      </w:r>
      <w:r w:rsidR="001F6E16">
        <w:rPr>
          <w:rFonts w:ascii="Times New Roman" w:hAnsi="Times New Roman" w:cs="Times New Roman"/>
          <w:bCs/>
          <w:sz w:val="24"/>
          <w:szCs w:val="24"/>
        </w:rPr>
        <w:t xml:space="preserve"> </w:t>
      </w:r>
      <w:commentRangeEnd w:id="37"/>
      <w:r w:rsidR="00853383">
        <w:rPr>
          <w:rStyle w:val="Kommentaariviide"/>
        </w:rPr>
        <w:commentReference w:id="37"/>
      </w:r>
      <w:r w:rsidRPr="004A1C6F">
        <w:rPr>
          <w:rFonts w:ascii="Times New Roman" w:hAnsi="Times New Roman" w:cs="Times New Roman"/>
          <w:bCs/>
          <w:sz w:val="24"/>
          <w:szCs w:val="24"/>
        </w:rPr>
        <w:t xml:space="preserve">keelduda, teavitab ühtne kontaktpunkt sellest viivitamata taotluse esitanud Euroopa Liidu liikmesriigi ühtset kontaktpunkti või õiguskaitseasutust </w:t>
      </w:r>
      <w:r w:rsidR="00EE5798">
        <w:rPr>
          <w:rFonts w:ascii="Times New Roman" w:hAnsi="Times New Roman" w:cs="Times New Roman"/>
          <w:bCs/>
          <w:sz w:val="24"/>
          <w:szCs w:val="24"/>
        </w:rPr>
        <w:t>ja</w:t>
      </w:r>
      <w:r w:rsidR="00EE5798"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palub puudused kõrvaldada.</w:t>
      </w:r>
    </w:p>
    <w:p w14:paraId="02131733" w14:textId="77777777" w:rsidR="001A0557" w:rsidRPr="004A1C6F" w:rsidRDefault="001A0557" w:rsidP="004A1C6F">
      <w:pPr>
        <w:spacing w:after="0" w:line="240" w:lineRule="auto"/>
        <w:jc w:val="both"/>
        <w:rPr>
          <w:rFonts w:ascii="Times New Roman" w:hAnsi="Times New Roman" w:cs="Times New Roman"/>
          <w:bCs/>
          <w:sz w:val="24"/>
          <w:szCs w:val="24"/>
        </w:rPr>
      </w:pPr>
    </w:p>
    <w:p w14:paraId="316DC0B7" w14:textId="1C5EAF71" w:rsidR="001A0557" w:rsidRPr="004A1C6F" w:rsidRDefault="001A0557" w:rsidP="004A1C6F">
      <w:pPr>
        <w:spacing w:after="0" w:line="240" w:lineRule="auto"/>
        <w:jc w:val="both"/>
        <w:rPr>
          <w:rFonts w:ascii="Times New Roman" w:hAnsi="Times New Roman" w:cs="Times New Roman"/>
          <w:bCs/>
          <w:sz w:val="24"/>
          <w:szCs w:val="24"/>
        </w:rPr>
      </w:pPr>
      <w:r w:rsidRPr="001F7247">
        <w:rPr>
          <w:rFonts w:ascii="Times New Roman" w:hAnsi="Times New Roman" w:cs="Times New Roman"/>
          <w:bCs/>
          <w:sz w:val="24"/>
          <w:szCs w:val="24"/>
        </w:rPr>
        <w:t xml:space="preserve">(3) </w:t>
      </w:r>
      <w:r w:rsidR="001003C9" w:rsidRPr="001F7247">
        <w:rPr>
          <w:rFonts w:ascii="Times New Roman" w:hAnsi="Times New Roman" w:cs="Times New Roman"/>
          <w:bCs/>
          <w:sz w:val="24"/>
          <w:szCs w:val="24"/>
        </w:rPr>
        <w:t>U</w:t>
      </w:r>
      <w:r w:rsidR="00833F6F" w:rsidRPr="001F7247">
        <w:rPr>
          <w:rFonts w:ascii="Times New Roman" w:hAnsi="Times New Roman" w:cs="Times New Roman"/>
          <w:bCs/>
          <w:sz w:val="24"/>
          <w:szCs w:val="24"/>
        </w:rPr>
        <w:t>urimisasutus,</w:t>
      </w:r>
      <w:r w:rsidRPr="001F7247">
        <w:rPr>
          <w:rFonts w:ascii="Times New Roman" w:hAnsi="Times New Roman" w:cs="Times New Roman"/>
          <w:bCs/>
          <w:sz w:val="24"/>
          <w:szCs w:val="24"/>
        </w:rPr>
        <w:t xml:space="preserve"> </w:t>
      </w:r>
      <w:r w:rsidR="001003C9" w:rsidRPr="001F7247">
        <w:rPr>
          <w:rFonts w:ascii="Times New Roman" w:hAnsi="Times New Roman" w:cs="Times New Roman"/>
          <w:bCs/>
          <w:sz w:val="24"/>
          <w:szCs w:val="24"/>
        </w:rPr>
        <w:t>kellel</w:t>
      </w:r>
      <w:r w:rsidR="001F0912" w:rsidRPr="001F7247">
        <w:rPr>
          <w:rFonts w:ascii="Times New Roman" w:hAnsi="Times New Roman" w:cs="Times New Roman"/>
          <w:bCs/>
          <w:sz w:val="24"/>
          <w:szCs w:val="24"/>
        </w:rPr>
        <w:t>e</w:t>
      </w:r>
      <w:r w:rsidR="001003C9" w:rsidRPr="001F7247">
        <w:rPr>
          <w:rFonts w:ascii="Times New Roman" w:hAnsi="Times New Roman" w:cs="Times New Roman"/>
          <w:bCs/>
          <w:sz w:val="24"/>
          <w:szCs w:val="24"/>
        </w:rPr>
        <w:t xml:space="preserve"> teabetaotlus </w:t>
      </w:r>
      <w:r w:rsidR="000857C7" w:rsidRPr="001F7247">
        <w:rPr>
          <w:rFonts w:ascii="Times New Roman" w:hAnsi="Times New Roman" w:cs="Times New Roman"/>
          <w:bCs/>
          <w:sz w:val="24"/>
          <w:szCs w:val="24"/>
        </w:rPr>
        <w:t>vastamiseks</w:t>
      </w:r>
      <w:r w:rsidR="001003C9" w:rsidRPr="001F7247">
        <w:rPr>
          <w:rFonts w:ascii="Times New Roman" w:hAnsi="Times New Roman" w:cs="Times New Roman"/>
          <w:bCs/>
          <w:sz w:val="24"/>
          <w:szCs w:val="24"/>
        </w:rPr>
        <w:t xml:space="preserve"> edastati, peab </w:t>
      </w:r>
      <w:r w:rsidRPr="001F7247">
        <w:rPr>
          <w:rFonts w:ascii="Times New Roman" w:hAnsi="Times New Roman" w:cs="Times New Roman"/>
          <w:bCs/>
          <w:sz w:val="24"/>
          <w:szCs w:val="24"/>
        </w:rPr>
        <w:t>edasta</w:t>
      </w:r>
      <w:r w:rsidR="001003C9" w:rsidRPr="001F7247">
        <w:rPr>
          <w:rFonts w:ascii="Times New Roman" w:hAnsi="Times New Roman" w:cs="Times New Roman"/>
          <w:bCs/>
          <w:sz w:val="24"/>
          <w:szCs w:val="24"/>
        </w:rPr>
        <w:t>ma</w:t>
      </w:r>
      <w:r w:rsidRPr="001F7247">
        <w:rPr>
          <w:rFonts w:ascii="Times New Roman" w:hAnsi="Times New Roman" w:cs="Times New Roman"/>
          <w:bCs/>
          <w:sz w:val="24"/>
          <w:szCs w:val="24"/>
        </w:rPr>
        <w:t xml:space="preserve"> </w:t>
      </w:r>
      <w:ins w:id="39" w:author="Kärt Voor" w:date="2024-09-16T15:04:00Z">
        <w:r w:rsidR="009B4611" w:rsidRPr="001F7247">
          <w:rPr>
            <w:rFonts w:ascii="Times New Roman" w:hAnsi="Times New Roman" w:cs="Times New Roman"/>
            <w:bCs/>
            <w:sz w:val="24"/>
            <w:szCs w:val="24"/>
          </w:rPr>
          <w:t xml:space="preserve">kogutud </w:t>
        </w:r>
      </w:ins>
      <w:r w:rsidR="00833F6F" w:rsidRPr="001F7247">
        <w:rPr>
          <w:rFonts w:ascii="Times New Roman" w:hAnsi="Times New Roman" w:cs="Times New Roman"/>
          <w:bCs/>
          <w:sz w:val="24"/>
          <w:szCs w:val="24"/>
        </w:rPr>
        <w:t xml:space="preserve">teabe </w:t>
      </w:r>
      <w:r w:rsidRPr="001F7247">
        <w:rPr>
          <w:rFonts w:ascii="Times New Roman" w:hAnsi="Times New Roman" w:cs="Times New Roman"/>
          <w:bCs/>
          <w:sz w:val="24"/>
          <w:szCs w:val="24"/>
        </w:rPr>
        <w:t xml:space="preserve">viivitamata ühtsele kontaktpunktile, kes edastab </w:t>
      </w:r>
      <w:commentRangeStart w:id="40"/>
      <w:r w:rsidR="00EE5798" w:rsidRPr="001F7247">
        <w:rPr>
          <w:rFonts w:ascii="Times New Roman" w:hAnsi="Times New Roman" w:cs="Times New Roman"/>
          <w:bCs/>
          <w:sz w:val="24"/>
          <w:szCs w:val="24"/>
        </w:rPr>
        <w:t xml:space="preserve">teabetaotluse </w:t>
      </w:r>
      <w:r w:rsidR="0002738A" w:rsidRPr="001F7247">
        <w:rPr>
          <w:rFonts w:ascii="Times New Roman" w:hAnsi="Times New Roman" w:cs="Times New Roman"/>
          <w:bCs/>
          <w:sz w:val="24"/>
          <w:szCs w:val="24"/>
        </w:rPr>
        <w:t xml:space="preserve">vastuse </w:t>
      </w:r>
      <w:commentRangeEnd w:id="40"/>
      <w:r w:rsidR="009B4611" w:rsidRPr="001F7247">
        <w:rPr>
          <w:rStyle w:val="Kommentaariviide"/>
          <w:highlight w:val="green"/>
        </w:rPr>
        <w:commentReference w:id="40"/>
      </w:r>
      <w:r w:rsidR="00EE5798" w:rsidRPr="001F7247">
        <w:rPr>
          <w:rFonts w:ascii="Times New Roman" w:hAnsi="Times New Roman" w:cs="Times New Roman"/>
          <w:bCs/>
          <w:sz w:val="24"/>
          <w:szCs w:val="24"/>
        </w:rPr>
        <w:t xml:space="preserve">teise </w:t>
      </w:r>
      <w:r w:rsidRPr="001F7247">
        <w:rPr>
          <w:rFonts w:ascii="Times New Roman" w:hAnsi="Times New Roman" w:cs="Times New Roman"/>
          <w:bCs/>
          <w:sz w:val="24"/>
          <w:szCs w:val="24"/>
        </w:rPr>
        <w:t>Euroopa Liidu liikmesriigi ühtsele kontaktpunktile või õiguskaitseasutusele.</w:t>
      </w:r>
    </w:p>
    <w:p w14:paraId="5A87075F" w14:textId="77777777" w:rsidR="001A0557" w:rsidRPr="004A1C6F" w:rsidRDefault="001A0557" w:rsidP="004A1C6F">
      <w:pPr>
        <w:spacing w:after="0" w:line="240" w:lineRule="auto"/>
        <w:jc w:val="both"/>
        <w:rPr>
          <w:rFonts w:ascii="Times New Roman" w:hAnsi="Times New Roman" w:cs="Times New Roman"/>
          <w:bCs/>
          <w:sz w:val="24"/>
          <w:szCs w:val="24"/>
        </w:rPr>
      </w:pPr>
    </w:p>
    <w:p w14:paraId="09329EA8" w14:textId="031EB950" w:rsidR="001A0557" w:rsidRPr="004A1C6F" w:rsidRDefault="001A0557" w:rsidP="004A1C6F">
      <w:pPr>
        <w:spacing w:after="0" w:line="240" w:lineRule="auto"/>
        <w:jc w:val="both"/>
        <w:rPr>
          <w:rFonts w:ascii="Times New Roman" w:hAnsi="Times New Roman" w:cs="Times New Roman"/>
          <w:bCs/>
          <w:sz w:val="24"/>
          <w:szCs w:val="24"/>
        </w:rPr>
      </w:pPr>
      <w:commentRangeStart w:id="41"/>
      <w:r w:rsidRPr="004A1C6F">
        <w:rPr>
          <w:rFonts w:ascii="Times New Roman" w:hAnsi="Times New Roman" w:cs="Times New Roman"/>
          <w:bCs/>
          <w:sz w:val="24"/>
          <w:szCs w:val="24"/>
        </w:rPr>
        <w:t xml:space="preserve">(4) Kui </w:t>
      </w:r>
      <w:r w:rsidR="0002738A" w:rsidRPr="00A94D75">
        <w:rPr>
          <w:rFonts w:ascii="Times New Roman" w:hAnsi="Times New Roman" w:cs="Times New Roman"/>
          <w:bCs/>
          <w:sz w:val="24"/>
          <w:szCs w:val="24"/>
        </w:rPr>
        <w:t>teabetaotluse vastus</w:t>
      </w:r>
      <w:r w:rsidRPr="00A94D75">
        <w:rPr>
          <w:rFonts w:ascii="Times New Roman" w:hAnsi="Times New Roman" w:cs="Times New Roman"/>
          <w:bCs/>
          <w:sz w:val="24"/>
          <w:szCs w:val="24"/>
        </w:rPr>
        <w:t xml:space="preserve"> </w:t>
      </w:r>
      <w:r w:rsidR="00EE5798" w:rsidRPr="00A94D75">
        <w:rPr>
          <w:rFonts w:ascii="Times New Roman" w:hAnsi="Times New Roman" w:cs="Times New Roman"/>
          <w:bCs/>
          <w:sz w:val="24"/>
          <w:szCs w:val="24"/>
        </w:rPr>
        <w:t>edastatakse</w:t>
      </w:r>
      <w:r w:rsidR="00EE5798"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teise Euroopa Liidu liikmesriigi õiguskaitseasutusele, </w:t>
      </w:r>
      <w:r w:rsidR="00EE5798">
        <w:rPr>
          <w:rFonts w:ascii="Times New Roman" w:hAnsi="Times New Roman" w:cs="Times New Roman"/>
          <w:bCs/>
          <w:sz w:val="24"/>
          <w:szCs w:val="24"/>
        </w:rPr>
        <w:t>edastatakse</w:t>
      </w:r>
      <w:r w:rsidR="00EE5798"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selle liikmesriigi ühtsele kontaktpunktile</w:t>
      </w:r>
      <w:r w:rsidR="00EE5798" w:rsidRPr="00EE5798">
        <w:rPr>
          <w:rFonts w:ascii="Times New Roman" w:hAnsi="Times New Roman" w:cs="Times New Roman"/>
          <w:bCs/>
          <w:sz w:val="24"/>
          <w:szCs w:val="24"/>
        </w:rPr>
        <w:t xml:space="preserve"> </w:t>
      </w:r>
      <w:r w:rsidR="00EE5798">
        <w:rPr>
          <w:rFonts w:ascii="Times New Roman" w:hAnsi="Times New Roman" w:cs="Times New Roman"/>
          <w:bCs/>
          <w:sz w:val="24"/>
          <w:szCs w:val="24"/>
        </w:rPr>
        <w:t>vastuse</w:t>
      </w:r>
      <w:r w:rsidR="00EE5798" w:rsidRPr="004A1C6F">
        <w:rPr>
          <w:rFonts w:ascii="Times New Roman" w:hAnsi="Times New Roman" w:cs="Times New Roman"/>
          <w:bCs/>
          <w:sz w:val="24"/>
          <w:szCs w:val="24"/>
        </w:rPr>
        <w:t xml:space="preserve"> koopia</w:t>
      </w:r>
      <w:r w:rsidRPr="004A1C6F">
        <w:rPr>
          <w:rFonts w:ascii="Times New Roman" w:hAnsi="Times New Roman" w:cs="Times New Roman"/>
          <w:bCs/>
          <w:sz w:val="24"/>
          <w:szCs w:val="24"/>
        </w:rPr>
        <w:t>.</w:t>
      </w:r>
      <w:commentRangeEnd w:id="41"/>
      <w:r w:rsidR="001F7247">
        <w:rPr>
          <w:rStyle w:val="Kommentaariviide"/>
        </w:rPr>
        <w:commentReference w:id="41"/>
      </w:r>
    </w:p>
    <w:p w14:paraId="75FD5005" w14:textId="77777777" w:rsidR="001A0557" w:rsidRPr="004A1C6F" w:rsidRDefault="001A0557" w:rsidP="004A1C6F">
      <w:pPr>
        <w:spacing w:after="0" w:line="240" w:lineRule="auto"/>
        <w:jc w:val="both"/>
        <w:rPr>
          <w:rFonts w:ascii="Times New Roman" w:hAnsi="Times New Roman" w:cs="Times New Roman"/>
          <w:bCs/>
          <w:sz w:val="24"/>
          <w:szCs w:val="24"/>
        </w:rPr>
      </w:pPr>
    </w:p>
    <w:p w14:paraId="11F3CA7A" w14:textId="5C7A3CA2" w:rsidR="001A0557" w:rsidRPr="004A1C6F" w:rsidRDefault="001A0557" w:rsidP="004A1C6F">
      <w:pPr>
        <w:spacing w:after="0" w:line="240" w:lineRule="auto"/>
        <w:jc w:val="both"/>
        <w:rPr>
          <w:rFonts w:ascii="Times New Roman" w:hAnsi="Times New Roman" w:cs="Times New Roman"/>
          <w:bCs/>
          <w:sz w:val="24"/>
          <w:szCs w:val="24"/>
        </w:rPr>
      </w:pPr>
      <w:commentRangeStart w:id="42"/>
      <w:commentRangeStart w:id="43"/>
      <w:r w:rsidRPr="004A1C6F">
        <w:rPr>
          <w:rFonts w:ascii="Times New Roman" w:hAnsi="Times New Roman" w:cs="Times New Roman"/>
          <w:bCs/>
          <w:sz w:val="24"/>
          <w:szCs w:val="24"/>
        </w:rPr>
        <w:lastRenderedPageBreak/>
        <w:t xml:space="preserve">(5) </w:t>
      </w:r>
      <w:commentRangeEnd w:id="42"/>
      <w:r w:rsidR="009C418B">
        <w:rPr>
          <w:rStyle w:val="Kommentaariviide"/>
        </w:rPr>
        <w:commentReference w:id="42"/>
      </w:r>
      <w:r w:rsidR="00EE5798" w:rsidRPr="00A94D75">
        <w:rPr>
          <w:rFonts w:ascii="Times New Roman" w:hAnsi="Times New Roman" w:cs="Times New Roman"/>
          <w:bCs/>
          <w:sz w:val="24"/>
          <w:szCs w:val="24"/>
        </w:rPr>
        <w:t>Teabetaotluse vastuse koopiat</w:t>
      </w:r>
      <w:r w:rsidRPr="004A1C6F">
        <w:rPr>
          <w:rFonts w:ascii="Times New Roman" w:hAnsi="Times New Roman" w:cs="Times New Roman"/>
          <w:bCs/>
          <w:sz w:val="24"/>
          <w:szCs w:val="24"/>
        </w:rPr>
        <w:t xml:space="preserve"> ei pea </w:t>
      </w:r>
      <w:r w:rsidR="000D34A0" w:rsidRPr="004A1C6F">
        <w:rPr>
          <w:rFonts w:ascii="Times New Roman" w:hAnsi="Times New Roman" w:cs="Times New Roman"/>
          <w:bCs/>
          <w:sz w:val="24"/>
          <w:szCs w:val="24"/>
        </w:rPr>
        <w:t xml:space="preserve">käesoleva paragrahvi </w:t>
      </w:r>
      <w:r w:rsidRPr="004A1C6F">
        <w:rPr>
          <w:rFonts w:ascii="Times New Roman" w:hAnsi="Times New Roman" w:cs="Times New Roman"/>
          <w:sz w:val="24"/>
          <w:szCs w:val="24"/>
        </w:rPr>
        <w:t>lõike 4</w:t>
      </w:r>
      <w:r w:rsidRPr="004A1C6F">
        <w:rPr>
          <w:rFonts w:ascii="Times New Roman" w:hAnsi="Times New Roman" w:cs="Times New Roman"/>
          <w:bCs/>
          <w:sz w:val="24"/>
          <w:szCs w:val="24"/>
        </w:rPr>
        <w:t xml:space="preserve"> </w:t>
      </w:r>
      <w:r w:rsidR="00885A90">
        <w:rPr>
          <w:rFonts w:ascii="Times New Roman" w:hAnsi="Times New Roman" w:cs="Times New Roman"/>
          <w:bCs/>
          <w:sz w:val="24"/>
          <w:szCs w:val="24"/>
        </w:rPr>
        <w:t>alusel</w:t>
      </w:r>
      <w:r w:rsidRPr="004A1C6F">
        <w:rPr>
          <w:rFonts w:ascii="Times New Roman" w:hAnsi="Times New Roman" w:cs="Times New Roman"/>
          <w:bCs/>
          <w:sz w:val="24"/>
          <w:szCs w:val="24"/>
        </w:rPr>
        <w:t xml:space="preserve"> </w:t>
      </w:r>
      <w:r w:rsidR="00F87462" w:rsidRPr="00A94D75">
        <w:rPr>
          <w:rFonts w:ascii="Times New Roman" w:hAnsi="Times New Roman" w:cs="Times New Roman"/>
          <w:bCs/>
          <w:sz w:val="24"/>
          <w:szCs w:val="24"/>
        </w:rPr>
        <w:t>edastama</w:t>
      </w:r>
      <w:r w:rsidR="00F87462">
        <w:rPr>
          <w:rFonts w:ascii="Times New Roman" w:hAnsi="Times New Roman" w:cs="Times New Roman"/>
          <w:bCs/>
          <w:sz w:val="24"/>
          <w:szCs w:val="24"/>
        </w:rPr>
        <w:t xml:space="preserve"> juhul</w:t>
      </w:r>
      <w:r w:rsidRPr="004A1C6F">
        <w:rPr>
          <w:rFonts w:ascii="Times New Roman" w:hAnsi="Times New Roman" w:cs="Times New Roman"/>
          <w:bCs/>
          <w:sz w:val="24"/>
          <w:szCs w:val="24"/>
        </w:rPr>
        <w:t xml:space="preserve">, kui see </w:t>
      </w:r>
      <w:r w:rsidR="00BE7D74">
        <w:rPr>
          <w:rFonts w:ascii="Times New Roman" w:hAnsi="Times New Roman" w:cs="Times New Roman"/>
          <w:bCs/>
          <w:sz w:val="24"/>
          <w:szCs w:val="24"/>
        </w:rPr>
        <w:t xml:space="preserve">võib </w:t>
      </w:r>
      <w:r w:rsidRPr="004A1C6F">
        <w:rPr>
          <w:rFonts w:ascii="Times New Roman" w:hAnsi="Times New Roman" w:cs="Times New Roman"/>
          <w:bCs/>
          <w:sz w:val="24"/>
          <w:szCs w:val="24"/>
        </w:rPr>
        <w:t>ohu</w:t>
      </w:r>
      <w:r w:rsidR="00F87462">
        <w:rPr>
          <w:rFonts w:ascii="Times New Roman" w:hAnsi="Times New Roman" w:cs="Times New Roman"/>
          <w:bCs/>
          <w:sz w:val="24"/>
          <w:szCs w:val="24"/>
        </w:rPr>
        <w:t>sta</w:t>
      </w:r>
      <w:r w:rsidR="00BE7D74">
        <w:rPr>
          <w:rFonts w:ascii="Times New Roman" w:hAnsi="Times New Roman" w:cs="Times New Roman"/>
          <w:bCs/>
          <w:sz w:val="24"/>
          <w:szCs w:val="24"/>
        </w:rPr>
        <w:t>da</w:t>
      </w:r>
      <w:r w:rsidRPr="004A1C6F">
        <w:rPr>
          <w:rFonts w:ascii="Times New Roman" w:hAnsi="Times New Roman" w:cs="Times New Roman"/>
          <w:bCs/>
          <w:sz w:val="24"/>
          <w:szCs w:val="24"/>
        </w:rPr>
        <w:t>:</w:t>
      </w:r>
      <w:commentRangeEnd w:id="43"/>
      <w:r w:rsidR="0048154B">
        <w:rPr>
          <w:rStyle w:val="Kommentaariviide"/>
        </w:rPr>
        <w:commentReference w:id="43"/>
      </w:r>
    </w:p>
    <w:p w14:paraId="50AB6B22" w14:textId="22B84152"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1) käimasolev</w:t>
      </w:r>
      <w:r w:rsidR="00F87462">
        <w:rPr>
          <w:rFonts w:ascii="Times New Roman" w:hAnsi="Times New Roman" w:cs="Times New Roman"/>
          <w:bCs/>
          <w:sz w:val="24"/>
          <w:szCs w:val="24"/>
        </w:rPr>
        <w:t>at</w:t>
      </w:r>
      <w:r w:rsidRPr="004A1C6F">
        <w:rPr>
          <w:rFonts w:ascii="Times New Roman" w:hAnsi="Times New Roman" w:cs="Times New Roman"/>
          <w:bCs/>
          <w:sz w:val="24"/>
          <w:szCs w:val="24"/>
        </w:rPr>
        <w:t xml:space="preserve"> kriminaalmenetlus</w:t>
      </w:r>
      <w:r w:rsidR="00F87462">
        <w:rPr>
          <w:rFonts w:ascii="Times New Roman" w:hAnsi="Times New Roman" w:cs="Times New Roman"/>
          <w:bCs/>
          <w:sz w:val="24"/>
          <w:szCs w:val="24"/>
        </w:rPr>
        <w:t>t</w:t>
      </w:r>
      <w:r w:rsidRPr="004A1C6F">
        <w:rPr>
          <w:rFonts w:ascii="Times New Roman" w:hAnsi="Times New Roman" w:cs="Times New Roman"/>
          <w:bCs/>
          <w:sz w:val="24"/>
          <w:szCs w:val="24"/>
        </w:rPr>
        <w:t>;</w:t>
      </w:r>
    </w:p>
    <w:p w14:paraId="5B39D5C3" w14:textId="42861728"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2) riigi julgeolek</w:t>
      </w:r>
      <w:r w:rsidR="00F87462">
        <w:rPr>
          <w:rFonts w:ascii="Times New Roman" w:hAnsi="Times New Roman" w:cs="Times New Roman"/>
          <w:bCs/>
          <w:sz w:val="24"/>
          <w:szCs w:val="24"/>
        </w:rPr>
        <w:t>ut</w:t>
      </w:r>
      <w:r w:rsidR="00D76AC7">
        <w:rPr>
          <w:rFonts w:ascii="Times New Roman" w:hAnsi="Times New Roman" w:cs="Times New Roman"/>
          <w:bCs/>
          <w:sz w:val="24"/>
          <w:szCs w:val="24"/>
        </w:rPr>
        <w:t xml:space="preserve"> või</w:t>
      </w:r>
    </w:p>
    <w:p w14:paraId="54CA6E95" w14:textId="653F550F"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3) isiku turvalisus</w:t>
      </w:r>
      <w:r w:rsidR="00F87462">
        <w:rPr>
          <w:rFonts w:ascii="Times New Roman" w:hAnsi="Times New Roman" w:cs="Times New Roman"/>
          <w:bCs/>
          <w:sz w:val="24"/>
          <w:szCs w:val="24"/>
        </w:rPr>
        <w:t>t</w:t>
      </w:r>
      <w:r w:rsidRPr="004A1C6F">
        <w:rPr>
          <w:rFonts w:ascii="Times New Roman" w:hAnsi="Times New Roman" w:cs="Times New Roman"/>
          <w:bCs/>
          <w:sz w:val="24"/>
          <w:szCs w:val="24"/>
        </w:rPr>
        <w:t>.</w:t>
      </w:r>
    </w:p>
    <w:p w14:paraId="4A4EB5ED" w14:textId="7D6F59CB" w:rsidR="001A0557" w:rsidRPr="004A1C6F" w:rsidRDefault="001A0557" w:rsidP="004A1C6F">
      <w:pPr>
        <w:spacing w:after="0" w:line="240" w:lineRule="auto"/>
        <w:jc w:val="both"/>
        <w:rPr>
          <w:rFonts w:ascii="Times New Roman" w:hAnsi="Times New Roman" w:cs="Times New Roman"/>
          <w:b/>
          <w:bCs/>
          <w:sz w:val="24"/>
          <w:szCs w:val="24"/>
        </w:rPr>
      </w:pPr>
    </w:p>
    <w:p w14:paraId="48A62049" w14:textId="5D851909" w:rsidR="001A0557" w:rsidRPr="004A1C6F" w:rsidRDefault="001A0557" w:rsidP="004A1C6F">
      <w:pPr>
        <w:spacing w:after="0" w:line="240" w:lineRule="auto"/>
        <w:jc w:val="both"/>
        <w:rPr>
          <w:rFonts w:ascii="Times New Roman" w:hAnsi="Times New Roman" w:cs="Times New Roman"/>
          <w:b/>
          <w:bCs/>
          <w:sz w:val="24"/>
          <w:szCs w:val="24"/>
        </w:rPr>
      </w:pPr>
      <w:bookmarkStart w:id="44" w:name="_Hlk166766364"/>
      <w:r w:rsidRPr="004A1C6F">
        <w:rPr>
          <w:rFonts w:ascii="Times New Roman" w:hAnsi="Times New Roman" w:cs="Times New Roman"/>
          <w:b/>
          <w:bCs/>
          <w:sz w:val="24"/>
          <w:szCs w:val="24"/>
        </w:rPr>
        <w:t xml:space="preserve">§ </w:t>
      </w:r>
      <w:bookmarkEnd w:id="44"/>
      <w:r w:rsidR="0090599C" w:rsidRPr="004A1C6F">
        <w:rPr>
          <w:rFonts w:ascii="Times New Roman" w:hAnsi="Times New Roman" w:cs="Times New Roman"/>
          <w:b/>
          <w:bCs/>
          <w:sz w:val="24"/>
          <w:szCs w:val="24"/>
        </w:rPr>
        <w:t>508</w:t>
      </w:r>
      <w:r w:rsidR="0090599C" w:rsidRPr="004A1C6F">
        <w:rPr>
          <w:rFonts w:ascii="Times New Roman" w:hAnsi="Times New Roman" w:cs="Times New Roman"/>
          <w:b/>
          <w:bCs/>
          <w:sz w:val="24"/>
          <w:szCs w:val="24"/>
          <w:vertAlign w:val="superscript"/>
        </w:rPr>
        <w:t>8</w:t>
      </w:r>
      <w:r w:rsidR="001003C9">
        <w:rPr>
          <w:rFonts w:ascii="Times New Roman" w:hAnsi="Times New Roman" w:cs="Times New Roman"/>
          <w:b/>
          <w:bCs/>
          <w:sz w:val="24"/>
          <w:szCs w:val="24"/>
          <w:vertAlign w:val="superscript"/>
        </w:rPr>
        <w:t>2</w:t>
      </w:r>
      <w:r w:rsidRPr="004A1C6F">
        <w:rPr>
          <w:rFonts w:ascii="Times New Roman" w:hAnsi="Times New Roman" w:cs="Times New Roman"/>
          <w:b/>
          <w:bCs/>
          <w:sz w:val="24"/>
          <w:szCs w:val="24"/>
        </w:rPr>
        <w:t>. Teabetaotluse</w:t>
      </w:r>
      <w:r w:rsidR="000857C7">
        <w:rPr>
          <w:rFonts w:ascii="Times New Roman" w:hAnsi="Times New Roman" w:cs="Times New Roman"/>
          <w:b/>
          <w:bCs/>
          <w:sz w:val="24"/>
          <w:szCs w:val="24"/>
        </w:rPr>
        <w:t>le</w:t>
      </w:r>
      <w:r w:rsidRPr="004A1C6F">
        <w:rPr>
          <w:rFonts w:ascii="Times New Roman" w:hAnsi="Times New Roman" w:cs="Times New Roman"/>
          <w:b/>
          <w:bCs/>
          <w:sz w:val="24"/>
          <w:szCs w:val="24"/>
        </w:rPr>
        <w:t xml:space="preserve"> </w:t>
      </w:r>
      <w:r w:rsidR="000857C7">
        <w:rPr>
          <w:rFonts w:ascii="Times New Roman" w:hAnsi="Times New Roman" w:cs="Times New Roman"/>
          <w:b/>
          <w:bCs/>
          <w:sz w:val="24"/>
          <w:szCs w:val="24"/>
        </w:rPr>
        <w:t>vastamisest</w:t>
      </w:r>
      <w:r w:rsidR="000857C7" w:rsidRPr="004A1C6F">
        <w:rPr>
          <w:rFonts w:ascii="Times New Roman" w:hAnsi="Times New Roman" w:cs="Times New Roman"/>
          <w:b/>
          <w:bCs/>
          <w:sz w:val="24"/>
          <w:szCs w:val="24"/>
        </w:rPr>
        <w:t xml:space="preserve"> </w:t>
      </w:r>
      <w:r w:rsidRPr="004A1C6F">
        <w:rPr>
          <w:rFonts w:ascii="Times New Roman" w:hAnsi="Times New Roman" w:cs="Times New Roman"/>
          <w:b/>
          <w:bCs/>
          <w:sz w:val="24"/>
          <w:szCs w:val="24"/>
        </w:rPr>
        <w:t>keeldumi</w:t>
      </w:r>
      <w:r w:rsidR="00F87462">
        <w:rPr>
          <w:rFonts w:ascii="Times New Roman" w:hAnsi="Times New Roman" w:cs="Times New Roman"/>
          <w:b/>
          <w:bCs/>
          <w:sz w:val="24"/>
          <w:szCs w:val="24"/>
        </w:rPr>
        <w:t>n</w:t>
      </w:r>
      <w:r w:rsidRPr="004A1C6F">
        <w:rPr>
          <w:rFonts w:ascii="Times New Roman" w:hAnsi="Times New Roman" w:cs="Times New Roman"/>
          <w:b/>
          <w:bCs/>
          <w:sz w:val="24"/>
          <w:szCs w:val="24"/>
        </w:rPr>
        <w:t>e</w:t>
      </w:r>
    </w:p>
    <w:p w14:paraId="28316C89" w14:textId="77777777" w:rsidR="001A0557" w:rsidRPr="004A1C6F" w:rsidRDefault="001A0557" w:rsidP="004A1C6F">
      <w:pPr>
        <w:spacing w:after="0" w:line="240" w:lineRule="auto"/>
        <w:jc w:val="both"/>
        <w:rPr>
          <w:rFonts w:ascii="Times New Roman" w:hAnsi="Times New Roman" w:cs="Times New Roman"/>
          <w:bCs/>
          <w:sz w:val="24"/>
          <w:szCs w:val="24"/>
        </w:rPr>
      </w:pPr>
    </w:p>
    <w:p w14:paraId="0B1D7959" w14:textId="6D42E823"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(1) Teabetaotluse</w:t>
      </w:r>
      <w:r w:rsidR="00C935ED">
        <w:rPr>
          <w:rFonts w:ascii="Times New Roman" w:hAnsi="Times New Roman" w:cs="Times New Roman"/>
          <w:bCs/>
          <w:sz w:val="24"/>
          <w:szCs w:val="24"/>
        </w:rPr>
        <w:t>le</w:t>
      </w:r>
      <w:r w:rsidRPr="004A1C6F">
        <w:rPr>
          <w:rFonts w:ascii="Times New Roman" w:hAnsi="Times New Roman" w:cs="Times New Roman"/>
          <w:bCs/>
          <w:sz w:val="24"/>
          <w:szCs w:val="24"/>
        </w:rPr>
        <w:t xml:space="preserve"> </w:t>
      </w:r>
      <w:r w:rsidR="00C935ED">
        <w:rPr>
          <w:rFonts w:ascii="Times New Roman" w:hAnsi="Times New Roman" w:cs="Times New Roman"/>
          <w:bCs/>
          <w:sz w:val="24"/>
          <w:szCs w:val="24"/>
        </w:rPr>
        <w:t>vastamisest</w:t>
      </w:r>
      <w:r w:rsidRPr="004A1C6F">
        <w:rPr>
          <w:rFonts w:ascii="Times New Roman" w:hAnsi="Times New Roman" w:cs="Times New Roman"/>
          <w:bCs/>
          <w:sz w:val="24"/>
          <w:szCs w:val="24"/>
        </w:rPr>
        <w:t xml:space="preserve"> keeldutakse, </w:t>
      </w:r>
      <w:r w:rsidRPr="0093605B">
        <w:rPr>
          <w:rFonts w:ascii="Times New Roman" w:hAnsi="Times New Roman" w:cs="Times New Roman"/>
          <w:bCs/>
          <w:sz w:val="24"/>
          <w:szCs w:val="24"/>
        </w:rPr>
        <w:t>kui</w:t>
      </w:r>
      <w:r w:rsidR="00770D6F">
        <w:rPr>
          <w:rFonts w:ascii="Times New Roman" w:hAnsi="Times New Roman" w:cs="Times New Roman"/>
          <w:bCs/>
          <w:sz w:val="24"/>
          <w:szCs w:val="24"/>
        </w:rPr>
        <w:t xml:space="preserve"> esineb vähemalt üks järgmistest alustest</w:t>
      </w:r>
      <w:r w:rsidRPr="004A1C6F">
        <w:rPr>
          <w:rFonts w:ascii="Times New Roman" w:hAnsi="Times New Roman" w:cs="Times New Roman"/>
          <w:bCs/>
          <w:sz w:val="24"/>
          <w:szCs w:val="24"/>
        </w:rPr>
        <w:t>:</w:t>
      </w:r>
    </w:p>
    <w:p w14:paraId="26F3CC4D" w14:textId="5FCCC5CB" w:rsidR="00EF29B8" w:rsidRPr="004A1C6F" w:rsidRDefault="00EF29B8" w:rsidP="004A1C6F">
      <w:pPr>
        <w:spacing w:after="0" w:line="240" w:lineRule="auto"/>
        <w:jc w:val="both"/>
        <w:rPr>
          <w:rFonts w:ascii="Times New Roman" w:hAnsi="Times New Roman" w:cs="Times New Roman"/>
          <w:bCs/>
          <w:sz w:val="24"/>
          <w:szCs w:val="24"/>
        </w:rPr>
      </w:pPr>
      <w:commentRangeStart w:id="45"/>
      <w:r w:rsidRPr="004A1C6F">
        <w:rPr>
          <w:rFonts w:ascii="Times New Roman" w:hAnsi="Times New Roman" w:cs="Times New Roman"/>
          <w:bCs/>
          <w:sz w:val="24"/>
          <w:szCs w:val="24"/>
        </w:rPr>
        <w:t>1</w:t>
      </w:r>
      <w:bookmarkStart w:id="46" w:name="_Hlk174364473"/>
      <w:r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 xml:space="preserve">ühtsel kontaktpunktil </w:t>
      </w:r>
      <w:r w:rsidR="00DF2F39">
        <w:rPr>
          <w:rFonts w:ascii="Times New Roman" w:hAnsi="Times New Roman" w:cs="Times New Roman"/>
          <w:bCs/>
          <w:sz w:val="24"/>
          <w:szCs w:val="24"/>
        </w:rPr>
        <w:t>ja</w:t>
      </w:r>
      <w:r w:rsidR="00DF2F39"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uurimisasutusel</w:t>
      </w:r>
      <w:r w:rsidR="00DF2F39">
        <w:rPr>
          <w:rFonts w:ascii="Times New Roman" w:hAnsi="Times New Roman" w:cs="Times New Roman"/>
          <w:bCs/>
          <w:sz w:val="24"/>
          <w:szCs w:val="24"/>
        </w:rPr>
        <w:t xml:space="preserve"> ei ole taotletud teabele juurdepääsu</w:t>
      </w:r>
      <w:bookmarkEnd w:id="46"/>
      <w:r w:rsidR="001A0557" w:rsidRPr="004A1C6F">
        <w:rPr>
          <w:rFonts w:ascii="Times New Roman" w:hAnsi="Times New Roman" w:cs="Times New Roman"/>
          <w:bCs/>
          <w:sz w:val="24"/>
          <w:szCs w:val="24"/>
        </w:rPr>
        <w:t>;</w:t>
      </w:r>
    </w:p>
    <w:p w14:paraId="13B54548" w14:textId="4DC41FC9"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w:t>
      </w:r>
      <w:r w:rsidR="00DF2F39">
        <w:rPr>
          <w:rFonts w:ascii="Times New Roman" w:hAnsi="Times New Roman" w:cs="Times New Roman"/>
          <w:bCs/>
          <w:sz w:val="24"/>
          <w:szCs w:val="24"/>
        </w:rPr>
        <w:t>teabevahetus</w:t>
      </w:r>
      <w:r w:rsidR="00DF2F39"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kahjustaks käimasolevat kriminaalmenetlust;</w:t>
      </w:r>
    </w:p>
    <w:p w14:paraId="2C2F8D82" w14:textId="1CF0F861"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3) </w:t>
      </w:r>
      <w:bookmarkStart w:id="47" w:name="_Hlk174365689"/>
      <w:r w:rsidR="00DF2F39">
        <w:rPr>
          <w:rFonts w:ascii="Times New Roman" w:hAnsi="Times New Roman" w:cs="Times New Roman"/>
          <w:bCs/>
          <w:sz w:val="24"/>
          <w:szCs w:val="24"/>
        </w:rPr>
        <w:t>teabevahetus</w:t>
      </w:r>
      <w:r w:rsidR="00DF2F39"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seaks ohtu isiku turvalisuse</w:t>
      </w:r>
      <w:bookmarkEnd w:id="47"/>
      <w:r w:rsidR="001A0557" w:rsidRPr="004A1C6F">
        <w:rPr>
          <w:rFonts w:ascii="Times New Roman" w:hAnsi="Times New Roman" w:cs="Times New Roman"/>
          <w:bCs/>
          <w:sz w:val="24"/>
          <w:szCs w:val="24"/>
        </w:rPr>
        <w:t>;</w:t>
      </w:r>
    </w:p>
    <w:p w14:paraId="37549077" w14:textId="41032FB8"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4) </w:t>
      </w:r>
      <w:r w:rsidR="00DF2F39">
        <w:rPr>
          <w:rFonts w:ascii="Times New Roman" w:hAnsi="Times New Roman" w:cs="Times New Roman"/>
          <w:bCs/>
          <w:sz w:val="24"/>
          <w:szCs w:val="24"/>
        </w:rPr>
        <w:t>teabevahetus</w:t>
      </w:r>
      <w:r w:rsidR="00DF2F39"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kahjustaks põhjendamatult juriidilise isiku kaitstud olulisi huve;</w:t>
      </w:r>
    </w:p>
    <w:p w14:paraId="4236EFB6" w14:textId="317E7A6A"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5) </w:t>
      </w:r>
      <w:r w:rsidR="00DF2F39">
        <w:rPr>
          <w:rFonts w:ascii="Times New Roman" w:hAnsi="Times New Roman" w:cs="Times New Roman"/>
          <w:bCs/>
          <w:sz w:val="24"/>
          <w:szCs w:val="24"/>
        </w:rPr>
        <w:t>teabevahetus</w:t>
      </w:r>
      <w:r w:rsidR="00DF2F39"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võib ohustada riigi julgeolekut;</w:t>
      </w:r>
    </w:p>
    <w:p w14:paraId="3AF63224" w14:textId="6D696B59" w:rsidR="00EF29B8"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6) </w:t>
      </w:r>
      <w:r w:rsidR="00DF2F39">
        <w:rPr>
          <w:rFonts w:ascii="Times New Roman" w:hAnsi="Times New Roman" w:cs="Times New Roman"/>
          <w:bCs/>
          <w:sz w:val="24"/>
          <w:szCs w:val="24"/>
        </w:rPr>
        <w:t>teabe</w:t>
      </w:r>
      <w:r w:rsidR="007838B4">
        <w:rPr>
          <w:rFonts w:ascii="Times New Roman" w:hAnsi="Times New Roman" w:cs="Times New Roman"/>
          <w:bCs/>
          <w:sz w:val="24"/>
          <w:szCs w:val="24"/>
        </w:rPr>
        <w:t>vahetus</w:t>
      </w:r>
      <w:r w:rsidR="00DF2F39"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 xml:space="preserve">on </w:t>
      </w:r>
      <w:r w:rsidR="007838B4">
        <w:rPr>
          <w:rFonts w:ascii="Times New Roman" w:hAnsi="Times New Roman" w:cs="Times New Roman"/>
          <w:bCs/>
          <w:sz w:val="24"/>
          <w:szCs w:val="24"/>
        </w:rPr>
        <w:t xml:space="preserve">teabevahetuse </w:t>
      </w:r>
      <w:r w:rsidR="004C5331">
        <w:rPr>
          <w:rFonts w:ascii="Times New Roman" w:hAnsi="Times New Roman" w:cs="Times New Roman"/>
          <w:bCs/>
          <w:sz w:val="24"/>
          <w:szCs w:val="24"/>
        </w:rPr>
        <w:t xml:space="preserve">eesmärki arvestades </w:t>
      </w:r>
      <w:r w:rsidR="001A0557" w:rsidRPr="004A1C6F">
        <w:rPr>
          <w:rFonts w:ascii="Times New Roman" w:hAnsi="Times New Roman" w:cs="Times New Roman"/>
          <w:bCs/>
          <w:sz w:val="24"/>
          <w:szCs w:val="24"/>
        </w:rPr>
        <w:t>selgelt ebaproportsionaalne;</w:t>
      </w:r>
    </w:p>
    <w:p w14:paraId="475E506C" w14:textId="0E9C9CED"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7) </w:t>
      </w:r>
      <w:r w:rsidR="001A0557" w:rsidRPr="004A1C6F">
        <w:rPr>
          <w:rFonts w:ascii="Times New Roman" w:hAnsi="Times New Roman" w:cs="Times New Roman"/>
          <w:bCs/>
          <w:sz w:val="24"/>
          <w:szCs w:val="24"/>
        </w:rPr>
        <w:t>taotlet</w:t>
      </w:r>
      <w:r w:rsidR="004C5331">
        <w:rPr>
          <w:rFonts w:ascii="Times New Roman" w:hAnsi="Times New Roman" w:cs="Times New Roman"/>
          <w:bCs/>
          <w:sz w:val="24"/>
          <w:szCs w:val="24"/>
        </w:rPr>
        <w:t>akse</w:t>
      </w:r>
      <w:r w:rsidR="001A0557" w:rsidRPr="004A1C6F">
        <w:rPr>
          <w:rFonts w:ascii="Times New Roman" w:hAnsi="Times New Roman" w:cs="Times New Roman"/>
          <w:bCs/>
          <w:sz w:val="24"/>
          <w:szCs w:val="24"/>
        </w:rPr>
        <w:t xml:space="preserve"> teave</w:t>
      </w:r>
      <w:r w:rsidR="004C5331">
        <w:rPr>
          <w:rFonts w:ascii="Times New Roman" w:hAnsi="Times New Roman" w:cs="Times New Roman"/>
          <w:bCs/>
          <w:sz w:val="24"/>
          <w:szCs w:val="24"/>
        </w:rPr>
        <w:t>t, mis</w:t>
      </w:r>
      <w:r w:rsidR="001A0557" w:rsidRPr="004A1C6F">
        <w:rPr>
          <w:rFonts w:ascii="Times New Roman" w:hAnsi="Times New Roman" w:cs="Times New Roman"/>
          <w:bCs/>
          <w:sz w:val="24"/>
          <w:szCs w:val="24"/>
        </w:rPr>
        <w:t xml:space="preserve"> on ebaõige, mittetäielik või aegu</w:t>
      </w:r>
      <w:r w:rsidR="004A51DE">
        <w:rPr>
          <w:rFonts w:ascii="Times New Roman" w:hAnsi="Times New Roman" w:cs="Times New Roman"/>
          <w:bCs/>
          <w:sz w:val="24"/>
          <w:szCs w:val="24"/>
        </w:rPr>
        <w:t>nud</w:t>
      </w:r>
      <w:r w:rsidR="001A0557" w:rsidRPr="004A1C6F">
        <w:rPr>
          <w:rFonts w:ascii="Times New Roman" w:hAnsi="Times New Roman" w:cs="Times New Roman"/>
          <w:bCs/>
          <w:sz w:val="24"/>
          <w:szCs w:val="24"/>
        </w:rPr>
        <w:t>;</w:t>
      </w:r>
    </w:p>
    <w:p w14:paraId="08400D63" w14:textId="44B26041"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8) </w:t>
      </w:r>
      <w:r w:rsidR="001A0557" w:rsidRPr="004A1C6F">
        <w:rPr>
          <w:rFonts w:ascii="Times New Roman" w:hAnsi="Times New Roman" w:cs="Times New Roman"/>
          <w:bCs/>
          <w:sz w:val="24"/>
          <w:szCs w:val="24"/>
        </w:rPr>
        <w:t>taotlus ei vasta käesoleva seadus</w:t>
      </w:r>
      <w:r w:rsidR="00C94955" w:rsidRPr="004A1C6F">
        <w:rPr>
          <w:rFonts w:ascii="Times New Roman" w:hAnsi="Times New Roman" w:cs="Times New Roman"/>
          <w:bCs/>
          <w:sz w:val="24"/>
          <w:szCs w:val="24"/>
        </w:rPr>
        <w:t>tiku</w:t>
      </w:r>
      <w:r w:rsidR="001A0557" w:rsidRPr="004A1C6F">
        <w:rPr>
          <w:rFonts w:ascii="Times New Roman" w:hAnsi="Times New Roman" w:cs="Times New Roman"/>
          <w:bCs/>
          <w:sz w:val="24"/>
          <w:szCs w:val="24"/>
        </w:rPr>
        <w:t xml:space="preserve"> </w:t>
      </w:r>
      <w:r w:rsidR="001A0557" w:rsidRPr="00D2597F">
        <w:rPr>
          <w:rFonts w:ascii="Times New Roman" w:hAnsi="Times New Roman" w:cs="Times New Roman"/>
          <w:bCs/>
          <w:sz w:val="24"/>
          <w:szCs w:val="24"/>
        </w:rPr>
        <w:t xml:space="preserve">§ </w:t>
      </w:r>
      <w:r w:rsidR="0090599C" w:rsidRPr="00D2597F">
        <w:rPr>
          <w:rFonts w:ascii="Times New Roman" w:hAnsi="Times New Roman" w:cs="Times New Roman"/>
          <w:bCs/>
          <w:sz w:val="24"/>
          <w:szCs w:val="24"/>
        </w:rPr>
        <w:t>508</w:t>
      </w:r>
      <w:r w:rsidR="00D2597F" w:rsidRPr="000A75A1">
        <w:rPr>
          <w:rFonts w:ascii="Times New Roman" w:hAnsi="Times New Roman" w:cs="Times New Roman"/>
          <w:bCs/>
          <w:sz w:val="24"/>
          <w:szCs w:val="24"/>
          <w:vertAlign w:val="superscript"/>
        </w:rPr>
        <w:t>85</w:t>
      </w:r>
      <w:r w:rsidR="0090599C" w:rsidRPr="004A1C6F">
        <w:rPr>
          <w:rFonts w:ascii="Times New Roman" w:hAnsi="Times New Roman" w:cs="Times New Roman"/>
          <w:bCs/>
          <w:sz w:val="24"/>
          <w:szCs w:val="24"/>
        </w:rPr>
        <w:t xml:space="preserve"> nõuetele</w:t>
      </w:r>
      <w:r w:rsidR="001A0557" w:rsidRPr="004A1C6F">
        <w:rPr>
          <w:rFonts w:ascii="Times New Roman" w:hAnsi="Times New Roman" w:cs="Times New Roman"/>
          <w:bCs/>
          <w:sz w:val="24"/>
          <w:szCs w:val="24"/>
        </w:rPr>
        <w:t>;</w:t>
      </w:r>
    </w:p>
    <w:p w14:paraId="1C4E53C0" w14:textId="23A98010"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9) </w:t>
      </w:r>
      <w:r w:rsidR="004C5331">
        <w:rPr>
          <w:rFonts w:ascii="Times New Roman" w:hAnsi="Times New Roman" w:cs="Times New Roman"/>
          <w:bCs/>
          <w:sz w:val="24"/>
          <w:szCs w:val="24"/>
        </w:rPr>
        <w:t>taotluse</w:t>
      </w:r>
      <w:r w:rsidR="00EF6560">
        <w:rPr>
          <w:rFonts w:ascii="Times New Roman" w:hAnsi="Times New Roman" w:cs="Times New Roman"/>
          <w:bCs/>
          <w:sz w:val="24"/>
          <w:szCs w:val="24"/>
        </w:rPr>
        <w:t>le</w:t>
      </w:r>
      <w:r w:rsidR="004C5331">
        <w:rPr>
          <w:rFonts w:ascii="Times New Roman" w:hAnsi="Times New Roman" w:cs="Times New Roman"/>
          <w:bCs/>
          <w:sz w:val="24"/>
          <w:szCs w:val="24"/>
        </w:rPr>
        <w:t xml:space="preserve"> </w:t>
      </w:r>
      <w:r w:rsidR="00EF6560">
        <w:rPr>
          <w:rFonts w:ascii="Times New Roman" w:hAnsi="Times New Roman" w:cs="Times New Roman"/>
          <w:bCs/>
          <w:sz w:val="24"/>
          <w:szCs w:val="24"/>
        </w:rPr>
        <w:t>vastamiseks</w:t>
      </w:r>
      <w:r w:rsidR="00EF6560"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 xml:space="preserve">on vaja </w:t>
      </w:r>
      <w:r w:rsidR="00301575">
        <w:rPr>
          <w:rFonts w:ascii="Times New Roman" w:hAnsi="Times New Roman" w:cs="Times New Roman"/>
          <w:bCs/>
          <w:sz w:val="24"/>
          <w:szCs w:val="24"/>
        </w:rPr>
        <w:t>teabevahetus</w:t>
      </w:r>
      <w:r w:rsidR="001A0557" w:rsidRPr="004A1C6F">
        <w:rPr>
          <w:rFonts w:ascii="Times New Roman" w:hAnsi="Times New Roman" w:cs="Times New Roman"/>
          <w:bCs/>
          <w:sz w:val="24"/>
          <w:szCs w:val="24"/>
        </w:rPr>
        <w:t>luba</w:t>
      </w:r>
      <w:r w:rsidR="004C5331">
        <w:rPr>
          <w:rFonts w:ascii="Times New Roman" w:hAnsi="Times New Roman" w:cs="Times New Roman"/>
          <w:bCs/>
          <w:sz w:val="24"/>
          <w:szCs w:val="24"/>
        </w:rPr>
        <w:t>,</w:t>
      </w:r>
      <w:r w:rsidR="001A0557" w:rsidRPr="004A1C6F">
        <w:rPr>
          <w:rFonts w:ascii="Times New Roman" w:hAnsi="Times New Roman" w:cs="Times New Roman"/>
          <w:bCs/>
          <w:sz w:val="24"/>
          <w:szCs w:val="24"/>
        </w:rPr>
        <w:t xml:space="preserve"> aga </w:t>
      </w:r>
      <w:r w:rsidR="004C5331" w:rsidRPr="004A1C6F">
        <w:rPr>
          <w:rFonts w:ascii="Times New Roman" w:hAnsi="Times New Roman" w:cs="Times New Roman"/>
          <w:bCs/>
          <w:sz w:val="24"/>
          <w:szCs w:val="24"/>
        </w:rPr>
        <w:t xml:space="preserve">kohus või </w:t>
      </w:r>
      <w:r w:rsidR="001A0557" w:rsidRPr="004A1C6F">
        <w:rPr>
          <w:rFonts w:ascii="Times New Roman" w:hAnsi="Times New Roman" w:cs="Times New Roman"/>
          <w:bCs/>
          <w:sz w:val="24"/>
          <w:szCs w:val="24"/>
        </w:rPr>
        <w:t>prokuratuur on loa andmisest keeldunud;</w:t>
      </w:r>
    </w:p>
    <w:p w14:paraId="03EFBCDA" w14:textId="20BFF122"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10) </w:t>
      </w:r>
      <w:bookmarkStart w:id="48" w:name="_Hlk174367010"/>
      <w:r w:rsidR="001A0557" w:rsidRPr="004A1C6F">
        <w:rPr>
          <w:rFonts w:ascii="Times New Roman" w:hAnsi="Times New Roman" w:cs="Times New Roman"/>
          <w:bCs/>
          <w:sz w:val="24"/>
          <w:szCs w:val="24"/>
        </w:rPr>
        <w:t>taotl</w:t>
      </w:r>
      <w:r w:rsidR="004C5331">
        <w:rPr>
          <w:rFonts w:ascii="Times New Roman" w:hAnsi="Times New Roman" w:cs="Times New Roman"/>
          <w:bCs/>
          <w:sz w:val="24"/>
          <w:szCs w:val="24"/>
        </w:rPr>
        <w:t>etakse teavet</w:t>
      </w:r>
      <w:r w:rsidR="001A0557" w:rsidRPr="004A1C6F">
        <w:rPr>
          <w:rFonts w:ascii="Times New Roman" w:hAnsi="Times New Roman" w:cs="Times New Roman"/>
          <w:bCs/>
          <w:sz w:val="24"/>
          <w:szCs w:val="24"/>
        </w:rPr>
        <w:t xml:space="preserve"> kuriteo</w:t>
      </w:r>
      <w:r w:rsidR="004C5331">
        <w:rPr>
          <w:rFonts w:ascii="Times New Roman" w:hAnsi="Times New Roman" w:cs="Times New Roman"/>
          <w:bCs/>
          <w:sz w:val="24"/>
          <w:szCs w:val="24"/>
        </w:rPr>
        <w:t xml:space="preserve"> kohta</w:t>
      </w:r>
      <w:r w:rsidR="001A0557" w:rsidRPr="004A1C6F">
        <w:rPr>
          <w:rFonts w:ascii="Times New Roman" w:hAnsi="Times New Roman" w:cs="Times New Roman"/>
          <w:bCs/>
          <w:sz w:val="24"/>
          <w:szCs w:val="24"/>
        </w:rPr>
        <w:t xml:space="preserve">, mille eest karistatakse </w:t>
      </w:r>
      <w:r w:rsidR="00B30E33">
        <w:rPr>
          <w:rFonts w:ascii="Times New Roman" w:hAnsi="Times New Roman" w:cs="Times New Roman"/>
          <w:bCs/>
          <w:sz w:val="24"/>
          <w:szCs w:val="24"/>
        </w:rPr>
        <w:t>karistusseadustiku</w:t>
      </w:r>
      <w:r w:rsidR="001A0557" w:rsidRPr="004A1C6F">
        <w:rPr>
          <w:rFonts w:ascii="Times New Roman" w:hAnsi="Times New Roman" w:cs="Times New Roman"/>
          <w:bCs/>
          <w:sz w:val="24"/>
          <w:szCs w:val="24"/>
        </w:rPr>
        <w:t xml:space="preserve"> kohaselt kuni üheaasta</w:t>
      </w:r>
      <w:r w:rsidR="004C5331">
        <w:rPr>
          <w:rFonts w:ascii="Times New Roman" w:hAnsi="Times New Roman" w:cs="Times New Roman"/>
          <w:bCs/>
          <w:sz w:val="24"/>
          <w:szCs w:val="24"/>
        </w:rPr>
        <w:t>se</w:t>
      </w:r>
      <w:r w:rsidR="001A0557" w:rsidRPr="004A1C6F">
        <w:rPr>
          <w:rFonts w:ascii="Times New Roman" w:hAnsi="Times New Roman" w:cs="Times New Roman"/>
          <w:bCs/>
          <w:sz w:val="24"/>
          <w:szCs w:val="24"/>
        </w:rPr>
        <w:t xml:space="preserve"> vangistusega</w:t>
      </w:r>
      <w:bookmarkEnd w:id="48"/>
      <w:r w:rsidR="001A0557" w:rsidRPr="004A1C6F">
        <w:rPr>
          <w:rFonts w:ascii="Times New Roman" w:hAnsi="Times New Roman" w:cs="Times New Roman"/>
          <w:bCs/>
          <w:sz w:val="24"/>
          <w:szCs w:val="24"/>
        </w:rPr>
        <w:t>;</w:t>
      </w:r>
    </w:p>
    <w:p w14:paraId="1F2CB158" w14:textId="4011F6BB"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11) </w:t>
      </w:r>
      <w:bookmarkStart w:id="49" w:name="_Hlk174367095"/>
      <w:r w:rsidR="001A0557" w:rsidRPr="004A1C6F">
        <w:rPr>
          <w:rFonts w:ascii="Times New Roman" w:hAnsi="Times New Roman" w:cs="Times New Roman"/>
          <w:bCs/>
          <w:sz w:val="24"/>
          <w:szCs w:val="24"/>
        </w:rPr>
        <w:t>taotl</w:t>
      </w:r>
      <w:r w:rsidR="004C5331">
        <w:rPr>
          <w:rFonts w:ascii="Times New Roman" w:hAnsi="Times New Roman" w:cs="Times New Roman"/>
          <w:bCs/>
          <w:sz w:val="24"/>
          <w:szCs w:val="24"/>
        </w:rPr>
        <w:t>etakse teavet</w:t>
      </w:r>
      <w:r w:rsidR="001A0557" w:rsidRPr="004A1C6F">
        <w:rPr>
          <w:rFonts w:ascii="Times New Roman" w:hAnsi="Times New Roman" w:cs="Times New Roman"/>
          <w:bCs/>
          <w:sz w:val="24"/>
          <w:szCs w:val="24"/>
        </w:rPr>
        <w:t xml:space="preserve"> teo</w:t>
      </w:r>
      <w:r w:rsidR="004C5331">
        <w:rPr>
          <w:rFonts w:ascii="Times New Roman" w:hAnsi="Times New Roman" w:cs="Times New Roman"/>
          <w:bCs/>
          <w:sz w:val="24"/>
          <w:szCs w:val="24"/>
        </w:rPr>
        <w:t xml:space="preserve"> kohta</w:t>
      </w:r>
      <w:r w:rsidR="001A0557" w:rsidRPr="004A1C6F">
        <w:rPr>
          <w:rFonts w:ascii="Times New Roman" w:hAnsi="Times New Roman" w:cs="Times New Roman"/>
          <w:bCs/>
          <w:sz w:val="24"/>
          <w:szCs w:val="24"/>
        </w:rPr>
        <w:t>, mis ei ole karistusseadustiku kohaselt kuritegu</w:t>
      </w:r>
      <w:bookmarkEnd w:id="49"/>
      <w:r w:rsidR="001A0557" w:rsidRPr="004A1C6F">
        <w:rPr>
          <w:rFonts w:ascii="Times New Roman" w:hAnsi="Times New Roman" w:cs="Times New Roman"/>
          <w:bCs/>
          <w:sz w:val="24"/>
          <w:szCs w:val="24"/>
        </w:rPr>
        <w:t>;</w:t>
      </w:r>
    </w:p>
    <w:p w14:paraId="109C2EA6" w14:textId="2BC9C518" w:rsidR="001A0557" w:rsidRPr="004A1C6F" w:rsidRDefault="00EF29B8"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12) </w:t>
      </w:r>
      <w:bookmarkStart w:id="50" w:name="_Hlk174367220"/>
      <w:r w:rsidR="001A0557" w:rsidRPr="004A1C6F">
        <w:rPr>
          <w:rFonts w:ascii="Times New Roman" w:hAnsi="Times New Roman" w:cs="Times New Roman"/>
          <w:bCs/>
          <w:sz w:val="24"/>
          <w:szCs w:val="24"/>
        </w:rPr>
        <w:t>taotlet</w:t>
      </w:r>
      <w:r w:rsidR="004C5331">
        <w:rPr>
          <w:rFonts w:ascii="Times New Roman" w:hAnsi="Times New Roman" w:cs="Times New Roman"/>
          <w:bCs/>
          <w:sz w:val="24"/>
          <w:szCs w:val="24"/>
        </w:rPr>
        <w:t>akse</w:t>
      </w:r>
      <w:r w:rsidR="001A0557" w:rsidRPr="004A1C6F">
        <w:rPr>
          <w:rFonts w:ascii="Times New Roman" w:hAnsi="Times New Roman" w:cs="Times New Roman"/>
          <w:bCs/>
          <w:sz w:val="24"/>
          <w:szCs w:val="24"/>
        </w:rPr>
        <w:t xml:space="preserve"> teave</w:t>
      </w:r>
      <w:r w:rsidR="004C5331">
        <w:rPr>
          <w:rFonts w:ascii="Times New Roman" w:hAnsi="Times New Roman" w:cs="Times New Roman"/>
          <w:bCs/>
          <w:sz w:val="24"/>
          <w:szCs w:val="24"/>
        </w:rPr>
        <w:t>t, mis</w:t>
      </w:r>
      <w:r w:rsidR="001A0557" w:rsidRPr="004A1C6F">
        <w:rPr>
          <w:rFonts w:ascii="Times New Roman" w:hAnsi="Times New Roman" w:cs="Times New Roman"/>
          <w:bCs/>
          <w:sz w:val="24"/>
          <w:szCs w:val="24"/>
        </w:rPr>
        <w:t xml:space="preserve"> </w:t>
      </w:r>
      <w:r w:rsidR="004C5331">
        <w:rPr>
          <w:rFonts w:ascii="Times New Roman" w:hAnsi="Times New Roman" w:cs="Times New Roman"/>
          <w:bCs/>
          <w:sz w:val="24"/>
          <w:szCs w:val="24"/>
        </w:rPr>
        <w:t xml:space="preserve">on </w:t>
      </w:r>
      <w:r w:rsidR="001A0557" w:rsidRPr="004A1C6F">
        <w:rPr>
          <w:rFonts w:ascii="Times New Roman" w:hAnsi="Times New Roman" w:cs="Times New Roman"/>
          <w:bCs/>
          <w:sz w:val="24"/>
          <w:szCs w:val="24"/>
        </w:rPr>
        <w:t>saad</w:t>
      </w:r>
      <w:r w:rsidR="004C5331">
        <w:rPr>
          <w:rFonts w:ascii="Times New Roman" w:hAnsi="Times New Roman" w:cs="Times New Roman"/>
          <w:bCs/>
          <w:sz w:val="24"/>
          <w:szCs w:val="24"/>
        </w:rPr>
        <w:t>ud</w:t>
      </w:r>
      <w:r w:rsidR="001A0557" w:rsidRPr="004A1C6F">
        <w:rPr>
          <w:rFonts w:ascii="Times New Roman" w:hAnsi="Times New Roman" w:cs="Times New Roman"/>
          <w:bCs/>
          <w:sz w:val="24"/>
          <w:szCs w:val="24"/>
        </w:rPr>
        <w:t xml:space="preserve"> teiselt Euroopa Liidu liikmesriigilt või kolmandalt riigilt</w:t>
      </w:r>
      <w:r w:rsidR="004C5331">
        <w:rPr>
          <w:rFonts w:ascii="Times New Roman" w:hAnsi="Times New Roman" w:cs="Times New Roman"/>
          <w:bCs/>
          <w:sz w:val="24"/>
          <w:szCs w:val="24"/>
        </w:rPr>
        <w:t>,</w:t>
      </w:r>
      <w:r w:rsidR="001A0557" w:rsidRPr="004A1C6F">
        <w:rPr>
          <w:rFonts w:ascii="Times New Roman" w:hAnsi="Times New Roman" w:cs="Times New Roman"/>
          <w:bCs/>
          <w:sz w:val="24"/>
          <w:szCs w:val="24"/>
        </w:rPr>
        <w:t xml:space="preserve"> </w:t>
      </w:r>
      <w:r w:rsidR="004C5331">
        <w:rPr>
          <w:rFonts w:ascii="Times New Roman" w:hAnsi="Times New Roman" w:cs="Times New Roman"/>
          <w:bCs/>
          <w:sz w:val="24"/>
          <w:szCs w:val="24"/>
        </w:rPr>
        <w:t>kes</w:t>
      </w:r>
      <w:r w:rsidR="001A0557" w:rsidRPr="004A1C6F">
        <w:rPr>
          <w:rFonts w:ascii="Times New Roman" w:hAnsi="Times New Roman" w:cs="Times New Roman"/>
          <w:bCs/>
          <w:sz w:val="24"/>
          <w:szCs w:val="24"/>
        </w:rPr>
        <w:t xml:space="preserve"> ei ole andnud </w:t>
      </w:r>
      <w:r w:rsidR="004C5331">
        <w:rPr>
          <w:rFonts w:ascii="Times New Roman" w:hAnsi="Times New Roman" w:cs="Times New Roman"/>
          <w:bCs/>
          <w:sz w:val="24"/>
          <w:szCs w:val="24"/>
        </w:rPr>
        <w:t xml:space="preserve">selle edastamiseks </w:t>
      </w:r>
      <w:r w:rsidR="001A0557" w:rsidRPr="004A1C6F">
        <w:rPr>
          <w:rFonts w:ascii="Times New Roman" w:hAnsi="Times New Roman" w:cs="Times New Roman"/>
          <w:bCs/>
          <w:sz w:val="24"/>
          <w:szCs w:val="24"/>
        </w:rPr>
        <w:t>nõusolekut</w:t>
      </w:r>
      <w:bookmarkEnd w:id="50"/>
      <w:r w:rsidR="001A0557" w:rsidRPr="004A1C6F">
        <w:rPr>
          <w:rFonts w:ascii="Times New Roman" w:hAnsi="Times New Roman" w:cs="Times New Roman"/>
          <w:bCs/>
          <w:sz w:val="24"/>
          <w:szCs w:val="24"/>
        </w:rPr>
        <w:t>.</w:t>
      </w:r>
      <w:commentRangeEnd w:id="45"/>
      <w:r w:rsidR="0048154B">
        <w:rPr>
          <w:rStyle w:val="Kommentaariviide"/>
        </w:rPr>
        <w:commentReference w:id="45"/>
      </w:r>
    </w:p>
    <w:p w14:paraId="52B65A30" w14:textId="77777777" w:rsidR="001A0557" w:rsidRPr="004A1C6F" w:rsidRDefault="001A0557" w:rsidP="004A1C6F">
      <w:pPr>
        <w:spacing w:after="0" w:line="240" w:lineRule="auto"/>
        <w:jc w:val="both"/>
        <w:rPr>
          <w:rFonts w:ascii="Times New Roman" w:hAnsi="Times New Roman" w:cs="Times New Roman"/>
          <w:bCs/>
          <w:sz w:val="24"/>
          <w:szCs w:val="24"/>
        </w:rPr>
      </w:pPr>
    </w:p>
    <w:p w14:paraId="38AED302" w14:textId="4681C708" w:rsidR="001A0557" w:rsidRPr="004A1C6F" w:rsidRDefault="001A0557" w:rsidP="004A1C6F">
      <w:pPr>
        <w:spacing w:after="0" w:line="240" w:lineRule="auto"/>
        <w:jc w:val="both"/>
        <w:rPr>
          <w:rFonts w:ascii="Times New Roman" w:hAnsi="Times New Roman" w:cs="Times New Roman"/>
          <w:bCs/>
          <w:sz w:val="24"/>
          <w:szCs w:val="24"/>
        </w:rPr>
      </w:pPr>
      <w:r w:rsidRPr="007838B4">
        <w:rPr>
          <w:rFonts w:ascii="Times New Roman" w:hAnsi="Times New Roman" w:cs="Times New Roman"/>
          <w:bCs/>
          <w:sz w:val="24"/>
          <w:szCs w:val="24"/>
        </w:rPr>
        <w:t xml:space="preserve">(2) </w:t>
      </w:r>
      <w:r w:rsidR="009C20C7">
        <w:rPr>
          <w:rFonts w:ascii="Times New Roman" w:hAnsi="Times New Roman" w:cs="Times New Roman"/>
          <w:bCs/>
          <w:sz w:val="24"/>
          <w:szCs w:val="24"/>
        </w:rPr>
        <w:t xml:space="preserve">Kui </w:t>
      </w:r>
      <w:ins w:id="51" w:author="Kärt Voor" w:date="2024-09-17T10:03:00Z">
        <w:r w:rsidR="00DB19B4">
          <w:rPr>
            <w:rFonts w:ascii="Times New Roman" w:hAnsi="Times New Roman" w:cs="Times New Roman"/>
            <w:bCs/>
            <w:sz w:val="24"/>
            <w:szCs w:val="24"/>
          </w:rPr>
          <w:t xml:space="preserve">üks </w:t>
        </w:r>
      </w:ins>
      <w:r w:rsidR="009C20C7" w:rsidRPr="007838B4">
        <w:rPr>
          <w:rFonts w:ascii="Times New Roman" w:hAnsi="Times New Roman" w:cs="Times New Roman"/>
          <w:bCs/>
          <w:sz w:val="24"/>
          <w:szCs w:val="24"/>
        </w:rPr>
        <w:t>käesoleva paragrahvi lõikes 1 sätestatud keeldumis</w:t>
      </w:r>
      <w:r w:rsidR="009C20C7">
        <w:rPr>
          <w:rFonts w:ascii="Times New Roman" w:hAnsi="Times New Roman" w:cs="Times New Roman"/>
          <w:bCs/>
          <w:sz w:val="24"/>
          <w:szCs w:val="24"/>
        </w:rPr>
        <w:t xml:space="preserve">e </w:t>
      </w:r>
      <w:r w:rsidR="009C20C7" w:rsidRPr="007838B4">
        <w:rPr>
          <w:rFonts w:ascii="Times New Roman" w:hAnsi="Times New Roman" w:cs="Times New Roman"/>
          <w:bCs/>
          <w:sz w:val="24"/>
          <w:szCs w:val="24"/>
        </w:rPr>
        <w:t>alus</w:t>
      </w:r>
      <w:r w:rsidR="009C20C7">
        <w:rPr>
          <w:rFonts w:ascii="Times New Roman" w:hAnsi="Times New Roman" w:cs="Times New Roman"/>
          <w:bCs/>
          <w:sz w:val="24"/>
          <w:szCs w:val="24"/>
        </w:rPr>
        <w:t xml:space="preserve"> kehtib</w:t>
      </w:r>
      <w:r w:rsidR="009C20C7" w:rsidRPr="007838B4">
        <w:rPr>
          <w:rFonts w:ascii="Times New Roman" w:hAnsi="Times New Roman" w:cs="Times New Roman"/>
          <w:bCs/>
          <w:sz w:val="24"/>
          <w:szCs w:val="24"/>
        </w:rPr>
        <w:t xml:space="preserve"> </w:t>
      </w:r>
      <w:r w:rsidR="009C20C7">
        <w:rPr>
          <w:rFonts w:ascii="Times New Roman" w:hAnsi="Times New Roman" w:cs="Times New Roman"/>
          <w:bCs/>
          <w:sz w:val="24"/>
          <w:szCs w:val="24"/>
        </w:rPr>
        <w:t>üksnes t</w:t>
      </w:r>
      <w:r w:rsidRPr="007838B4">
        <w:rPr>
          <w:rFonts w:ascii="Times New Roman" w:hAnsi="Times New Roman" w:cs="Times New Roman"/>
          <w:bCs/>
          <w:sz w:val="24"/>
          <w:szCs w:val="24"/>
        </w:rPr>
        <w:t xml:space="preserve">eabetaotluse </w:t>
      </w:r>
      <w:r w:rsidR="009C20C7">
        <w:rPr>
          <w:rFonts w:ascii="Times New Roman" w:hAnsi="Times New Roman" w:cs="Times New Roman"/>
          <w:bCs/>
          <w:sz w:val="24"/>
          <w:szCs w:val="24"/>
        </w:rPr>
        <w:t xml:space="preserve">osa kohta, </w:t>
      </w:r>
      <w:r w:rsidRPr="007838B4">
        <w:rPr>
          <w:rFonts w:ascii="Times New Roman" w:hAnsi="Times New Roman" w:cs="Times New Roman"/>
          <w:bCs/>
          <w:sz w:val="24"/>
          <w:szCs w:val="24"/>
        </w:rPr>
        <w:t>keeldu</w:t>
      </w:r>
      <w:r w:rsidR="008F1FA3" w:rsidRPr="007838B4">
        <w:rPr>
          <w:rFonts w:ascii="Times New Roman" w:hAnsi="Times New Roman" w:cs="Times New Roman"/>
          <w:bCs/>
          <w:sz w:val="24"/>
          <w:szCs w:val="24"/>
        </w:rPr>
        <w:t>t</w:t>
      </w:r>
      <w:r w:rsidRPr="007838B4">
        <w:rPr>
          <w:rFonts w:ascii="Times New Roman" w:hAnsi="Times New Roman" w:cs="Times New Roman"/>
          <w:bCs/>
          <w:sz w:val="24"/>
          <w:szCs w:val="24"/>
        </w:rPr>
        <w:t>a</w:t>
      </w:r>
      <w:r w:rsidR="008F1FA3" w:rsidRPr="007838B4">
        <w:rPr>
          <w:rFonts w:ascii="Times New Roman" w:hAnsi="Times New Roman" w:cs="Times New Roman"/>
          <w:bCs/>
          <w:sz w:val="24"/>
          <w:szCs w:val="24"/>
        </w:rPr>
        <w:t>kse</w:t>
      </w:r>
      <w:r w:rsidRPr="007838B4">
        <w:rPr>
          <w:rFonts w:ascii="Times New Roman" w:hAnsi="Times New Roman" w:cs="Times New Roman"/>
          <w:bCs/>
          <w:sz w:val="24"/>
          <w:szCs w:val="24"/>
        </w:rPr>
        <w:t xml:space="preserve"> </w:t>
      </w:r>
      <w:r w:rsidR="009C20C7">
        <w:rPr>
          <w:rFonts w:ascii="Times New Roman" w:hAnsi="Times New Roman" w:cs="Times New Roman"/>
          <w:bCs/>
          <w:sz w:val="24"/>
          <w:szCs w:val="24"/>
        </w:rPr>
        <w:t>taotluse</w:t>
      </w:r>
      <w:r w:rsidR="00EF6560">
        <w:rPr>
          <w:rFonts w:ascii="Times New Roman" w:hAnsi="Times New Roman" w:cs="Times New Roman"/>
          <w:bCs/>
          <w:sz w:val="24"/>
          <w:szCs w:val="24"/>
        </w:rPr>
        <w:t>le</w:t>
      </w:r>
      <w:r w:rsidR="009C20C7">
        <w:rPr>
          <w:rFonts w:ascii="Times New Roman" w:hAnsi="Times New Roman" w:cs="Times New Roman"/>
          <w:bCs/>
          <w:sz w:val="24"/>
          <w:szCs w:val="24"/>
        </w:rPr>
        <w:t xml:space="preserve"> </w:t>
      </w:r>
      <w:r w:rsidR="00EF6560">
        <w:rPr>
          <w:rFonts w:ascii="Times New Roman" w:hAnsi="Times New Roman" w:cs="Times New Roman"/>
          <w:bCs/>
          <w:sz w:val="24"/>
          <w:szCs w:val="24"/>
        </w:rPr>
        <w:t xml:space="preserve">vastamisest </w:t>
      </w:r>
      <w:r w:rsidRPr="007838B4">
        <w:rPr>
          <w:rFonts w:ascii="Times New Roman" w:hAnsi="Times New Roman" w:cs="Times New Roman"/>
          <w:bCs/>
          <w:sz w:val="24"/>
          <w:szCs w:val="24"/>
        </w:rPr>
        <w:t>üksnes ulatuses, mille suhtes ilmneb vähemalt üks käesoleva paragrahvi lõike</w:t>
      </w:r>
      <w:r w:rsidR="006000DF" w:rsidRPr="007838B4">
        <w:rPr>
          <w:rFonts w:ascii="Times New Roman" w:hAnsi="Times New Roman" w:cs="Times New Roman"/>
          <w:bCs/>
          <w:sz w:val="24"/>
          <w:szCs w:val="24"/>
        </w:rPr>
        <w:t>s</w:t>
      </w:r>
      <w:r w:rsidRPr="007838B4">
        <w:rPr>
          <w:rFonts w:ascii="Times New Roman" w:hAnsi="Times New Roman" w:cs="Times New Roman"/>
          <w:bCs/>
          <w:sz w:val="24"/>
          <w:szCs w:val="24"/>
        </w:rPr>
        <w:t xml:space="preserve"> 1 sätestatud keeldumise alustest.</w:t>
      </w:r>
    </w:p>
    <w:p w14:paraId="25E1B8F6" w14:textId="77777777" w:rsidR="001A0557" w:rsidRPr="004A1C6F" w:rsidRDefault="001A0557" w:rsidP="004A1C6F">
      <w:pPr>
        <w:spacing w:after="0" w:line="240" w:lineRule="auto"/>
        <w:jc w:val="both"/>
        <w:rPr>
          <w:rFonts w:ascii="Times New Roman" w:hAnsi="Times New Roman" w:cs="Times New Roman"/>
          <w:bCs/>
          <w:sz w:val="24"/>
          <w:szCs w:val="24"/>
        </w:rPr>
      </w:pPr>
    </w:p>
    <w:p w14:paraId="5F8188E9" w14:textId="35B06F33"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(3) </w:t>
      </w:r>
      <w:r w:rsidR="00F16CD0">
        <w:rPr>
          <w:rFonts w:ascii="Times New Roman" w:hAnsi="Times New Roman" w:cs="Times New Roman"/>
          <w:bCs/>
          <w:sz w:val="24"/>
          <w:szCs w:val="24"/>
        </w:rPr>
        <w:t>Ü</w:t>
      </w:r>
      <w:r w:rsidR="00F16CD0" w:rsidRPr="004A1C6F">
        <w:rPr>
          <w:rFonts w:ascii="Times New Roman" w:hAnsi="Times New Roman" w:cs="Times New Roman"/>
          <w:bCs/>
          <w:sz w:val="24"/>
          <w:szCs w:val="24"/>
        </w:rPr>
        <w:t xml:space="preserve">htne kontaktpunkt </w:t>
      </w:r>
      <w:r w:rsidRPr="004A1C6F">
        <w:rPr>
          <w:rFonts w:ascii="Times New Roman" w:hAnsi="Times New Roman" w:cs="Times New Roman"/>
          <w:bCs/>
          <w:sz w:val="24"/>
          <w:szCs w:val="24"/>
        </w:rPr>
        <w:t xml:space="preserve">teavitab </w:t>
      </w:r>
      <w:bookmarkStart w:id="52" w:name="_Hlk174368435"/>
      <w:r w:rsidR="00F16CD0">
        <w:rPr>
          <w:rFonts w:ascii="Times New Roman" w:hAnsi="Times New Roman" w:cs="Times New Roman"/>
          <w:bCs/>
          <w:sz w:val="24"/>
          <w:szCs w:val="24"/>
        </w:rPr>
        <w:t>t</w:t>
      </w:r>
      <w:r w:rsidR="00F16CD0" w:rsidRPr="004A1C6F">
        <w:rPr>
          <w:rFonts w:ascii="Times New Roman" w:hAnsi="Times New Roman" w:cs="Times New Roman"/>
          <w:bCs/>
          <w:sz w:val="24"/>
          <w:szCs w:val="24"/>
        </w:rPr>
        <w:t>eabetaotluse</w:t>
      </w:r>
      <w:r w:rsidR="00C935ED">
        <w:rPr>
          <w:rFonts w:ascii="Times New Roman" w:hAnsi="Times New Roman" w:cs="Times New Roman"/>
          <w:bCs/>
          <w:sz w:val="24"/>
          <w:szCs w:val="24"/>
        </w:rPr>
        <w:t xml:space="preserve">le vastamisest </w:t>
      </w:r>
      <w:r w:rsidR="00F16CD0" w:rsidRPr="004A1C6F">
        <w:rPr>
          <w:rFonts w:ascii="Times New Roman" w:hAnsi="Times New Roman" w:cs="Times New Roman"/>
          <w:bCs/>
          <w:sz w:val="24"/>
          <w:szCs w:val="24"/>
        </w:rPr>
        <w:t xml:space="preserve">keeldumisest </w:t>
      </w:r>
      <w:r w:rsidRPr="004A1C6F">
        <w:rPr>
          <w:rFonts w:ascii="Times New Roman" w:hAnsi="Times New Roman" w:cs="Times New Roman"/>
          <w:bCs/>
          <w:sz w:val="24"/>
          <w:szCs w:val="24"/>
        </w:rPr>
        <w:t xml:space="preserve">taotluse esitanud </w:t>
      </w:r>
      <w:r w:rsidR="00F16CD0">
        <w:rPr>
          <w:rFonts w:ascii="Times New Roman" w:hAnsi="Times New Roman" w:cs="Times New Roman"/>
          <w:bCs/>
          <w:sz w:val="24"/>
          <w:szCs w:val="24"/>
        </w:rPr>
        <w:t xml:space="preserve">teise </w:t>
      </w:r>
      <w:r w:rsidRPr="004A1C6F">
        <w:rPr>
          <w:rFonts w:ascii="Times New Roman" w:hAnsi="Times New Roman" w:cs="Times New Roman"/>
          <w:bCs/>
          <w:sz w:val="24"/>
          <w:szCs w:val="24"/>
        </w:rPr>
        <w:t>Euroopa Liidu liikmesriigi ühtset kontaktpunkti või õiguskaitseasutust ja selgitab keeldumise põhjus</w:t>
      </w:r>
      <w:r w:rsidR="00F16CD0">
        <w:rPr>
          <w:rFonts w:ascii="Times New Roman" w:hAnsi="Times New Roman" w:cs="Times New Roman"/>
          <w:bCs/>
          <w:sz w:val="24"/>
          <w:szCs w:val="24"/>
        </w:rPr>
        <w:t>t</w:t>
      </w:r>
      <w:bookmarkEnd w:id="52"/>
      <w:r w:rsidRPr="004A1C6F">
        <w:rPr>
          <w:rFonts w:ascii="Times New Roman" w:hAnsi="Times New Roman" w:cs="Times New Roman"/>
          <w:bCs/>
          <w:sz w:val="24"/>
          <w:szCs w:val="24"/>
        </w:rPr>
        <w:t xml:space="preserve"> käesoleva </w:t>
      </w:r>
      <w:r w:rsidRPr="000A75A1">
        <w:rPr>
          <w:rFonts w:ascii="Times New Roman" w:hAnsi="Times New Roman" w:cs="Times New Roman"/>
          <w:bCs/>
          <w:sz w:val="24"/>
          <w:szCs w:val="24"/>
        </w:rPr>
        <w:t xml:space="preserve">seadustiku </w:t>
      </w:r>
      <w:r w:rsidRPr="00C94BBA">
        <w:rPr>
          <w:rFonts w:ascii="Times New Roman" w:hAnsi="Times New Roman" w:cs="Times New Roman"/>
          <w:bCs/>
          <w:sz w:val="24"/>
          <w:szCs w:val="24"/>
        </w:rPr>
        <w:t xml:space="preserve">§ </w:t>
      </w:r>
      <w:r w:rsidR="0090599C" w:rsidRPr="00C94BBA">
        <w:rPr>
          <w:rFonts w:ascii="Times New Roman" w:hAnsi="Times New Roman" w:cs="Times New Roman"/>
          <w:bCs/>
          <w:sz w:val="24"/>
          <w:szCs w:val="24"/>
        </w:rPr>
        <w:t>508</w:t>
      </w:r>
      <w:r w:rsidR="00502589" w:rsidRPr="00C94BBA">
        <w:rPr>
          <w:rFonts w:ascii="Times New Roman" w:hAnsi="Times New Roman" w:cs="Times New Roman"/>
          <w:bCs/>
          <w:sz w:val="24"/>
          <w:szCs w:val="24"/>
          <w:vertAlign w:val="superscript"/>
        </w:rPr>
        <w:t>83</w:t>
      </w:r>
      <w:r w:rsidR="0090599C" w:rsidRPr="00C94BBA">
        <w:rPr>
          <w:rFonts w:ascii="Times New Roman" w:hAnsi="Times New Roman" w:cs="Times New Roman"/>
          <w:bCs/>
          <w:sz w:val="24"/>
          <w:szCs w:val="24"/>
        </w:rPr>
        <w:t xml:space="preserve"> </w:t>
      </w:r>
      <w:r w:rsidRPr="00C94BBA">
        <w:rPr>
          <w:rFonts w:ascii="Times New Roman" w:hAnsi="Times New Roman" w:cs="Times New Roman"/>
          <w:bCs/>
          <w:sz w:val="24"/>
          <w:szCs w:val="24"/>
        </w:rPr>
        <w:t>lõikes 1 või 2</w:t>
      </w:r>
      <w:r w:rsidRPr="000A75A1">
        <w:rPr>
          <w:rFonts w:ascii="Times New Roman" w:hAnsi="Times New Roman" w:cs="Times New Roman"/>
          <w:bCs/>
          <w:sz w:val="24"/>
          <w:szCs w:val="24"/>
        </w:rPr>
        <w:t xml:space="preserve"> sätestatud</w:t>
      </w:r>
      <w:r w:rsidRPr="004A1C6F">
        <w:rPr>
          <w:rFonts w:ascii="Times New Roman" w:hAnsi="Times New Roman" w:cs="Times New Roman"/>
          <w:bCs/>
          <w:sz w:val="24"/>
          <w:szCs w:val="24"/>
        </w:rPr>
        <w:t xml:space="preserve"> tähta</w:t>
      </w:r>
      <w:r w:rsidR="00F16CD0">
        <w:rPr>
          <w:rFonts w:ascii="Times New Roman" w:hAnsi="Times New Roman" w:cs="Times New Roman"/>
          <w:bCs/>
          <w:sz w:val="24"/>
          <w:szCs w:val="24"/>
        </w:rPr>
        <w:t>ja</w:t>
      </w:r>
      <w:ins w:id="53" w:author="Kärt Voor" w:date="2024-09-17T10:04:00Z">
        <w:r w:rsidR="00DB19B4">
          <w:rPr>
            <w:rFonts w:ascii="Times New Roman" w:hAnsi="Times New Roman" w:cs="Times New Roman"/>
            <w:bCs/>
            <w:sz w:val="24"/>
            <w:szCs w:val="24"/>
          </w:rPr>
          <w:t xml:space="preserve"> jooksu</w:t>
        </w:r>
      </w:ins>
      <w:r w:rsidR="00F16CD0">
        <w:rPr>
          <w:rFonts w:ascii="Times New Roman" w:hAnsi="Times New Roman" w:cs="Times New Roman"/>
          <w:bCs/>
          <w:sz w:val="24"/>
          <w:szCs w:val="24"/>
        </w:rPr>
        <w:t>l</w:t>
      </w:r>
      <w:r w:rsidRPr="004A1C6F">
        <w:rPr>
          <w:rFonts w:ascii="Times New Roman" w:hAnsi="Times New Roman" w:cs="Times New Roman"/>
          <w:bCs/>
          <w:sz w:val="24"/>
          <w:szCs w:val="24"/>
        </w:rPr>
        <w:t>.</w:t>
      </w:r>
    </w:p>
    <w:p w14:paraId="774EB375" w14:textId="0267DC59" w:rsidR="00F30744" w:rsidRDefault="00F30744" w:rsidP="004A1C6F">
      <w:pPr>
        <w:spacing w:after="0" w:line="240" w:lineRule="auto"/>
        <w:jc w:val="both"/>
        <w:rPr>
          <w:rFonts w:ascii="Times New Roman" w:hAnsi="Times New Roman" w:cs="Times New Roman"/>
          <w:b/>
          <w:bCs/>
          <w:sz w:val="24"/>
          <w:szCs w:val="24"/>
        </w:rPr>
      </w:pPr>
    </w:p>
    <w:p w14:paraId="076E40CB" w14:textId="7A2E577B" w:rsidR="001A0557" w:rsidRPr="004A1C6F" w:rsidRDefault="008B32B8" w:rsidP="004A1C6F">
      <w:pPr>
        <w:spacing w:after="0" w:line="240" w:lineRule="auto"/>
        <w:jc w:val="both"/>
        <w:rPr>
          <w:rFonts w:ascii="Times New Roman" w:hAnsi="Times New Roman" w:cs="Times New Roman"/>
          <w:b/>
          <w:bCs/>
          <w:sz w:val="24"/>
          <w:szCs w:val="24"/>
        </w:rPr>
      </w:pPr>
      <w:commentRangeStart w:id="54"/>
      <w:r w:rsidRPr="00745AE9">
        <w:rPr>
          <w:rFonts w:ascii="Times New Roman" w:hAnsi="Times New Roman" w:cs="Times New Roman"/>
          <w:b/>
          <w:bCs/>
          <w:sz w:val="24"/>
          <w:szCs w:val="24"/>
        </w:rPr>
        <w:t xml:space="preserve">§ </w:t>
      </w:r>
      <w:r w:rsidR="0090599C" w:rsidRPr="00745AE9">
        <w:rPr>
          <w:rFonts w:ascii="Times New Roman" w:hAnsi="Times New Roman" w:cs="Times New Roman"/>
          <w:b/>
          <w:bCs/>
          <w:sz w:val="24"/>
          <w:szCs w:val="24"/>
        </w:rPr>
        <w:t>508</w:t>
      </w:r>
      <w:r w:rsidR="008C7FE1" w:rsidRPr="00745AE9">
        <w:rPr>
          <w:rFonts w:ascii="Times New Roman" w:hAnsi="Times New Roman" w:cs="Times New Roman"/>
          <w:b/>
          <w:bCs/>
          <w:sz w:val="24"/>
          <w:szCs w:val="24"/>
          <w:vertAlign w:val="superscript"/>
        </w:rPr>
        <w:t>83</w:t>
      </w:r>
      <w:r w:rsidR="001A0557" w:rsidRPr="00745AE9">
        <w:rPr>
          <w:rFonts w:ascii="Times New Roman" w:hAnsi="Times New Roman" w:cs="Times New Roman"/>
          <w:b/>
          <w:bCs/>
          <w:sz w:val="24"/>
          <w:szCs w:val="24"/>
        </w:rPr>
        <w:t xml:space="preserve">. </w:t>
      </w:r>
      <w:bookmarkStart w:id="55" w:name="_Hlk174368481"/>
      <w:r w:rsidR="00A720A0" w:rsidRPr="00745AE9">
        <w:rPr>
          <w:rFonts w:ascii="Times New Roman" w:hAnsi="Times New Roman" w:cs="Times New Roman"/>
          <w:b/>
          <w:bCs/>
          <w:sz w:val="24"/>
          <w:szCs w:val="24"/>
        </w:rPr>
        <w:t>T</w:t>
      </w:r>
      <w:r w:rsidR="001A0557" w:rsidRPr="00745AE9">
        <w:rPr>
          <w:rFonts w:ascii="Times New Roman" w:hAnsi="Times New Roman" w:cs="Times New Roman"/>
          <w:b/>
          <w:bCs/>
          <w:sz w:val="24"/>
          <w:szCs w:val="24"/>
        </w:rPr>
        <w:t>eabetaotluse</w:t>
      </w:r>
      <w:r w:rsidR="00C935ED" w:rsidRPr="00745AE9">
        <w:rPr>
          <w:rFonts w:ascii="Times New Roman" w:hAnsi="Times New Roman" w:cs="Times New Roman"/>
          <w:b/>
          <w:bCs/>
          <w:sz w:val="24"/>
          <w:szCs w:val="24"/>
        </w:rPr>
        <w:t>le</w:t>
      </w:r>
      <w:r w:rsidR="001A0557" w:rsidRPr="00745AE9">
        <w:rPr>
          <w:rFonts w:ascii="Times New Roman" w:hAnsi="Times New Roman" w:cs="Times New Roman"/>
          <w:b/>
          <w:bCs/>
          <w:sz w:val="24"/>
          <w:szCs w:val="24"/>
        </w:rPr>
        <w:t xml:space="preserve"> </w:t>
      </w:r>
      <w:r w:rsidR="00C935ED" w:rsidRPr="00745AE9">
        <w:rPr>
          <w:rFonts w:ascii="Times New Roman" w:hAnsi="Times New Roman" w:cs="Times New Roman"/>
          <w:b/>
          <w:bCs/>
          <w:sz w:val="24"/>
          <w:szCs w:val="24"/>
        </w:rPr>
        <w:t xml:space="preserve">vastamise </w:t>
      </w:r>
      <w:r w:rsidR="001A0557" w:rsidRPr="00745AE9">
        <w:rPr>
          <w:rFonts w:ascii="Times New Roman" w:hAnsi="Times New Roman" w:cs="Times New Roman"/>
          <w:b/>
          <w:bCs/>
          <w:sz w:val="24"/>
          <w:szCs w:val="24"/>
        </w:rPr>
        <w:t>tähta</w:t>
      </w:r>
      <w:r w:rsidR="00A720A0" w:rsidRPr="00745AE9">
        <w:rPr>
          <w:rFonts w:ascii="Times New Roman" w:hAnsi="Times New Roman" w:cs="Times New Roman"/>
          <w:b/>
          <w:bCs/>
          <w:sz w:val="24"/>
          <w:szCs w:val="24"/>
        </w:rPr>
        <w:t>eg</w:t>
      </w:r>
      <w:bookmarkEnd w:id="55"/>
      <w:commentRangeEnd w:id="54"/>
      <w:r w:rsidR="00476A63">
        <w:rPr>
          <w:rStyle w:val="Kommentaariviide"/>
        </w:rPr>
        <w:commentReference w:id="54"/>
      </w:r>
    </w:p>
    <w:p w14:paraId="2BB85FAC" w14:textId="77777777" w:rsidR="001A0557" w:rsidRPr="004A1C6F" w:rsidRDefault="001A0557" w:rsidP="004A1C6F">
      <w:pPr>
        <w:spacing w:after="0" w:line="240" w:lineRule="auto"/>
        <w:jc w:val="both"/>
        <w:rPr>
          <w:rFonts w:ascii="Times New Roman" w:hAnsi="Times New Roman" w:cs="Times New Roman"/>
          <w:bCs/>
          <w:sz w:val="24"/>
          <w:szCs w:val="24"/>
        </w:rPr>
      </w:pPr>
    </w:p>
    <w:p w14:paraId="5B3B1E9A" w14:textId="168FF45A"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(1) </w:t>
      </w:r>
      <w:bookmarkStart w:id="56" w:name="_Hlk174368809"/>
      <w:r w:rsidRPr="004A1C6F">
        <w:rPr>
          <w:rFonts w:ascii="Times New Roman" w:hAnsi="Times New Roman" w:cs="Times New Roman"/>
          <w:bCs/>
          <w:sz w:val="24"/>
          <w:szCs w:val="24"/>
        </w:rPr>
        <w:t>Teabetaotlus</w:t>
      </w:r>
      <w:r w:rsidR="00C935ED">
        <w:rPr>
          <w:rFonts w:ascii="Times New Roman" w:hAnsi="Times New Roman" w:cs="Times New Roman"/>
          <w:bCs/>
          <w:sz w:val="24"/>
          <w:szCs w:val="24"/>
        </w:rPr>
        <w:t>ele</w:t>
      </w:r>
      <w:r w:rsidRPr="004A1C6F">
        <w:rPr>
          <w:rFonts w:ascii="Times New Roman" w:hAnsi="Times New Roman" w:cs="Times New Roman"/>
          <w:bCs/>
          <w:sz w:val="24"/>
          <w:szCs w:val="24"/>
        </w:rPr>
        <w:t xml:space="preserve"> </w:t>
      </w:r>
      <w:r w:rsidR="00C935ED">
        <w:rPr>
          <w:rFonts w:ascii="Times New Roman" w:hAnsi="Times New Roman" w:cs="Times New Roman"/>
          <w:bCs/>
          <w:sz w:val="24"/>
          <w:szCs w:val="24"/>
        </w:rPr>
        <w:t>vastatakse</w:t>
      </w:r>
      <w:r w:rsidR="00C935ED"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seitsme päeva jooksul taotluse ühtsele kontaktpunktile </w:t>
      </w:r>
      <w:r w:rsidRPr="00301575">
        <w:rPr>
          <w:rFonts w:ascii="Times New Roman" w:hAnsi="Times New Roman" w:cs="Times New Roman"/>
          <w:bCs/>
          <w:sz w:val="24"/>
          <w:szCs w:val="24"/>
        </w:rPr>
        <w:t>saabumisest</w:t>
      </w:r>
      <w:r w:rsidRPr="004A1C6F">
        <w:rPr>
          <w:rFonts w:ascii="Times New Roman" w:hAnsi="Times New Roman" w:cs="Times New Roman"/>
          <w:bCs/>
          <w:sz w:val="24"/>
          <w:szCs w:val="24"/>
        </w:rPr>
        <w:t xml:space="preserve"> arvates</w:t>
      </w:r>
      <w:bookmarkEnd w:id="56"/>
      <w:r w:rsidRPr="004A1C6F">
        <w:rPr>
          <w:rFonts w:ascii="Times New Roman" w:hAnsi="Times New Roman" w:cs="Times New Roman"/>
          <w:bCs/>
          <w:sz w:val="24"/>
          <w:szCs w:val="24"/>
        </w:rPr>
        <w:t>.</w:t>
      </w:r>
    </w:p>
    <w:p w14:paraId="0611E0FA" w14:textId="77777777" w:rsidR="001A0557" w:rsidRPr="004A1C6F" w:rsidRDefault="001A0557" w:rsidP="004A1C6F">
      <w:pPr>
        <w:spacing w:after="0" w:line="240" w:lineRule="auto"/>
        <w:jc w:val="both"/>
        <w:rPr>
          <w:rFonts w:ascii="Times New Roman" w:hAnsi="Times New Roman" w:cs="Times New Roman"/>
          <w:bCs/>
          <w:sz w:val="24"/>
          <w:szCs w:val="24"/>
        </w:rPr>
      </w:pPr>
    </w:p>
    <w:p w14:paraId="76F080ED" w14:textId="14A225E7"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(2) Kui teabetaotlus</w:t>
      </w:r>
      <w:r w:rsidR="00A720A0" w:rsidRPr="00A720A0">
        <w:rPr>
          <w:rFonts w:ascii="Times New Roman" w:hAnsi="Times New Roman" w:cs="Times New Roman"/>
          <w:bCs/>
          <w:sz w:val="24"/>
          <w:szCs w:val="24"/>
        </w:rPr>
        <w:t xml:space="preserve"> </w:t>
      </w:r>
      <w:r w:rsidR="00A720A0" w:rsidRPr="004A1C6F">
        <w:rPr>
          <w:rFonts w:ascii="Times New Roman" w:hAnsi="Times New Roman" w:cs="Times New Roman"/>
          <w:bCs/>
          <w:sz w:val="24"/>
          <w:szCs w:val="24"/>
        </w:rPr>
        <w:t>on kiireloomuli</w:t>
      </w:r>
      <w:r w:rsidR="00A720A0">
        <w:rPr>
          <w:rFonts w:ascii="Times New Roman" w:hAnsi="Times New Roman" w:cs="Times New Roman"/>
          <w:bCs/>
          <w:sz w:val="24"/>
          <w:szCs w:val="24"/>
        </w:rPr>
        <w:t>n</w:t>
      </w:r>
      <w:r w:rsidR="00A720A0" w:rsidRPr="004A1C6F">
        <w:rPr>
          <w:rFonts w:ascii="Times New Roman" w:hAnsi="Times New Roman" w:cs="Times New Roman"/>
          <w:bCs/>
          <w:sz w:val="24"/>
          <w:szCs w:val="24"/>
        </w:rPr>
        <w:t>e</w:t>
      </w:r>
      <w:r w:rsidRPr="004A1C6F">
        <w:rPr>
          <w:rFonts w:ascii="Times New Roman" w:hAnsi="Times New Roman" w:cs="Times New Roman"/>
          <w:bCs/>
          <w:sz w:val="24"/>
          <w:szCs w:val="24"/>
        </w:rPr>
        <w:t xml:space="preserve">, </w:t>
      </w:r>
      <w:r w:rsidR="00C935ED">
        <w:rPr>
          <w:rFonts w:ascii="Times New Roman" w:hAnsi="Times New Roman" w:cs="Times New Roman"/>
          <w:bCs/>
          <w:sz w:val="24"/>
          <w:szCs w:val="24"/>
        </w:rPr>
        <w:t>vastatakse</w:t>
      </w:r>
      <w:r w:rsidR="00C935ED"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taotlus</w:t>
      </w:r>
      <w:r w:rsidR="00C935ED">
        <w:rPr>
          <w:rFonts w:ascii="Times New Roman" w:hAnsi="Times New Roman" w:cs="Times New Roman"/>
          <w:bCs/>
          <w:sz w:val="24"/>
          <w:szCs w:val="24"/>
        </w:rPr>
        <w:t>ele</w:t>
      </w:r>
      <w:r w:rsidRPr="004A1C6F">
        <w:rPr>
          <w:rFonts w:ascii="Times New Roman" w:hAnsi="Times New Roman" w:cs="Times New Roman"/>
          <w:bCs/>
          <w:sz w:val="24"/>
          <w:szCs w:val="24"/>
        </w:rPr>
        <w:t xml:space="preserve"> ühtsele kontaktpunktile </w:t>
      </w:r>
      <w:r w:rsidRPr="00301575">
        <w:rPr>
          <w:rFonts w:ascii="Times New Roman" w:hAnsi="Times New Roman" w:cs="Times New Roman"/>
          <w:bCs/>
          <w:sz w:val="24"/>
          <w:szCs w:val="24"/>
        </w:rPr>
        <w:t>saabumisest</w:t>
      </w:r>
      <w:r w:rsidRPr="004A1C6F">
        <w:rPr>
          <w:rFonts w:ascii="Times New Roman" w:hAnsi="Times New Roman" w:cs="Times New Roman"/>
          <w:bCs/>
          <w:sz w:val="24"/>
          <w:szCs w:val="24"/>
        </w:rPr>
        <w:t xml:space="preserve"> arvates:</w:t>
      </w:r>
    </w:p>
    <w:p w14:paraId="211D8A4A" w14:textId="095E7B5F"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1) kaheksa tunni jooksul, kui </w:t>
      </w:r>
      <w:r w:rsidR="00A720A0">
        <w:rPr>
          <w:rFonts w:ascii="Times New Roman" w:hAnsi="Times New Roman" w:cs="Times New Roman"/>
          <w:bCs/>
          <w:sz w:val="24"/>
          <w:szCs w:val="24"/>
        </w:rPr>
        <w:t>taotletakse</w:t>
      </w:r>
      <w:r w:rsidRPr="004A1C6F">
        <w:rPr>
          <w:rFonts w:ascii="Times New Roman" w:hAnsi="Times New Roman" w:cs="Times New Roman"/>
          <w:bCs/>
          <w:sz w:val="24"/>
          <w:szCs w:val="24"/>
        </w:rPr>
        <w:t xml:space="preserve"> otse juurdepääsetava</w:t>
      </w:r>
      <w:r w:rsidR="00A720A0">
        <w:rPr>
          <w:rFonts w:ascii="Times New Roman" w:hAnsi="Times New Roman" w:cs="Times New Roman"/>
          <w:bCs/>
          <w:sz w:val="24"/>
          <w:szCs w:val="24"/>
        </w:rPr>
        <w:t>t</w:t>
      </w:r>
      <w:r w:rsidRPr="004A1C6F">
        <w:rPr>
          <w:rFonts w:ascii="Times New Roman" w:hAnsi="Times New Roman" w:cs="Times New Roman"/>
          <w:bCs/>
          <w:sz w:val="24"/>
          <w:szCs w:val="24"/>
        </w:rPr>
        <w:t xml:space="preserve"> tea</w:t>
      </w:r>
      <w:r w:rsidR="00A720A0">
        <w:rPr>
          <w:rFonts w:ascii="Times New Roman" w:hAnsi="Times New Roman" w:cs="Times New Roman"/>
          <w:bCs/>
          <w:sz w:val="24"/>
          <w:szCs w:val="24"/>
        </w:rPr>
        <w:t>v</w:t>
      </w:r>
      <w:r w:rsidRPr="004A1C6F">
        <w:rPr>
          <w:rFonts w:ascii="Times New Roman" w:hAnsi="Times New Roman" w:cs="Times New Roman"/>
          <w:bCs/>
          <w:sz w:val="24"/>
          <w:szCs w:val="24"/>
        </w:rPr>
        <w:t>e</w:t>
      </w:r>
      <w:r w:rsidR="00A720A0">
        <w:rPr>
          <w:rFonts w:ascii="Times New Roman" w:hAnsi="Times New Roman" w:cs="Times New Roman"/>
          <w:bCs/>
          <w:sz w:val="24"/>
          <w:szCs w:val="24"/>
        </w:rPr>
        <w:t>t</w:t>
      </w:r>
      <w:r w:rsidRPr="004A1C6F">
        <w:rPr>
          <w:rFonts w:ascii="Times New Roman" w:hAnsi="Times New Roman" w:cs="Times New Roman"/>
          <w:bCs/>
          <w:sz w:val="24"/>
          <w:szCs w:val="24"/>
        </w:rPr>
        <w:t>;</w:t>
      </w:r>
    </w:p>
    <w:p w14:paraId="054F059D" w14:textId="52A1AC5E"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kolme </w:t>
      </w:r>
      <w:r w:rsidR="00374556">
        <w:rPr>
          <w:rFonts w:ascii="Times New Roman" w:hAnsi="Times New Roman" w:cs="Times New Roman"/>
          <w:bCs/>
          <w:sz w:val="24"/>
          <w:szCs w:val="24"/>
        </w:rPr>
        <w:t>p</w:t>
      </w:r>
      <w:r w:rsidRPr="004A1C6F">
        <w:rPr>
          <w:rFonts w:ascii="Times New Roman" w:hAnsi="Times New Roman" w:cs="Times New Roman"/>
          <w:bCs/>
          <w:sz w:val="24"/>
          <w:szCs w:val="24"/>
        </w:rPr>
        <w:t xml:space="preserve">äeva jooksul, kui </w:t>
      </w:r>
      <w:r w:rsidR="00A720A0">
        <w:rPr>
          <w:rFonts w:ascii="Times New Roman" w:hAnsi="Times New Roman" w:cs="Times New Roman"/>
          <w:bCs/>
          <w:sz w:val="24"/>
          <w:szCs w:val="24"/>
        </w:rPr>
        <w:t>taotletakse</w:t>
      </w:r>
      <w:r w:rsidR="00A720A0"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kaudselt juurdepääsetava</w:t>
      </w:r>
      <w:r w:rsidR="00A720A0">
        <w:rPr>
          <w:rFonts w:ascii="Times New Roman" w:hAnsi="Times New Roman" w:cs="Times New Roman"/>
          <w:bCs/>
          <w:sz w:val="24"/>
          <w:szCs w:val="24"/>
        </w:rPr>
        <w:t>t</w:t>
      </w:r>
      <w:r w:rsidRPr="004A1C6F">
        <w:rPr>
          <w:rFonts w:ascii="Times New Roman" w:hAnsi="Times New Roman" w:cs="Times New Roman"/>
          <w:bCs/>
          <w:sz w:val="24"/>
          <w:szCs w:val="24"/>
        </w:rPr>
        <w:t xml:space="preserve"> tea</w:t>
      </w:r>
      <w:r w:rsidR="00A720A0">
        <w:rPr>
          <w:rFonts w:ascii="Times New Roman" w:hAnsi="Times New Roman" w:cs="Times New Roman"/>
          <w:bCs/>
          <w:sz w:val="24"/>
          <w:szCs w:val="24"/>
        </w:rPr>
        <w:t>v</w:t>
      </w:r>
      <w:r w:rsidRPr="004A1C6F">
        <w:rPr>
          <w:rFonts w:ascii="Times New Roman" w:hAnsi="Times New Roman" w:cs="Times New Roman"/>
          <w:bCs/>
          <w:sz w:val="24"/>
          <w:szCs w:val="24"/>
        </w:rPr>
        <w:t>e</w:t>
      </w:r>
      <w:r w:rsidR="00A720A0">
        <w:rPr>
          <w:rFonts w:ascii="Times New Roman" w:hAnsi="Times New Roman" w:cs="Times New Roman"/>
          <w:bCs/>
          <w:sz w:val="24"/>
          <w:szCs w:val="24"/>
        </w:rPr>
        <w:t>t</w:t>
      </w:r>
      <w:r w:rsidRPr="004A1C6F">
        <w:rPr>
          <w:rFonts w:ascii="Times New Roman" w:hAnsi="Times New Roman" w:cs="Times New Roman"/>
          <w:bCs/>
          <w:sz w:val="24"/>
          <w:szCs w:val="24"/>
        </w:rPr>
        <w:t>.</w:t>
      </w:r>
    </w:p>
    <w:p w14:paraId="43970B83" w14:textId="77777777" w:rsidR="001A0557" w:rsidRPr="004A1C6F" w:rsidRDefault="001A0557" w:rsidP="004A1C6F">
      <w:pPr>
        <w:spacing w:after="0" w:line="240" w:lineRule="auto"/>
        <w:jc w:val="both"/>
        <w:rPr>
          <w:rFonts w:ascii="Times New Roman" w:hAnsi="Times New Roman" w:cs="Times New Roman"/>
          <w:bCs/>
          <w:sz w:val="24"/>
          <w:szCs w:val="24"/>
        </w:rPr>
      </w:pPr>
    </w:p>
    <w:p w14:paraId="14A17244" w14:textId="55B1023C"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(3) Teabetaotlus on kiireloomuline, </w:t>
      </w:r>
      <w:bookmarkStart w:id="57" w:name="_Hlk174432581"/>
      <w:r w:rsidRPr="004A1C6F">
        <w:rPr>
          <w:rFonts w:ascii="Times New Roman" w:hAnsi="Times New Roman" w:cs="Times New Roman"/>
          <w:bCs/>
          <w:sz w:val="24"/>
          <w:szCs w:val="24"/>
        </w:rPr>
        <w:t xml:space="preserve">kui </w:t>
      </w:r>
      <w:r w:rsidR="00301575">
        <w:rPr>
          <w:rFonts w:ascii="Times New Roman" w:hAnsi="Times New Roman" w:cs="Times New Roman"/>
          <w:bCs/>
          <w:sz w:val="24"/>
          <w:szCs w:val="24"/>
        </w:rPr>
        <w:t xml:space="preserve">selle </w:t>
      </w:r>
      <w:r w:rsidRPr="004A1C6F">
        <w:rPr>
          <w:rFonts w:ascii="Times New Roman" w:hAnsi="Times New Roman" w:cs="Times New Roman"/>
          <w:bCs/>
          <w:sz w:val="24"/>
          <w:szCs w:val="24"/>
        </w:rPr>
        <w:t>esitanud tei</w:t>
      </w:r>
      <w:r w:rsidR="00AA4335">
        <w:rPr>
          <w:rFonts w:ascii="Times New Roman" w:hAnsi="Times New Roman" w:cs="Times New Roman"/>
          <w:bCs/>
          <w:sz w:val="24"/>
          <w:szCs w:val="24"/>
        </w:rPr>
        <w:t>ne</w:t>
      </w:r>
      <w:r w:rsidRPr="004A1C6F">
        <w:rPr>
          <w:rFonts w:ascii="Times New Roman" w:hAnsi="Times New Roman" w:cs="Times New Roman"/>
          <w:bCs/>
          <w:sz w:val="24"/>
          <w:szCs w:val="24"/>
        </w:rPr>
        <w:t xml:space="preserve"> Euroopa Liidu liikmesrii</w:t>
      </w:r>
      <w:r w:rsidR="00AA4335">
        <w:rPr>
          <w:rFonts w:ascii="Times New Roman" w:hAnsi="Times New Roman" w:cs="Times New Roman"/>
          <w:bCs/>
          <w:sz w:val="24"/>
          <w:szCs w:val="24"/>
        </w:rPr>
        <w:t>k</w:t>
      </w:r>
      <w:r w:rsidRPr="004A1C6F">
        <w:rPr>
          <w:rFonts w:ascii="Times New Roman" w:hAnsi="Times New Roman" w:cs="Times New Roman"/>
          <w:bCs/>
          <w:sz w:val="24"/>
          <w:szCs w:val="24"/>
        </w:rPr>
        <w:t xml:space="preserve"> on </w:t>
      </w:r>
      <w:r w:rsidR="00A57DA8" w:rsidRPr="004A1C6F">
        <w:rPr>
          <w:rFonts w:ascii="Times New Roman" w:hAnsi="Times New Roman" w:cs="Times New Roman"/>
          <w:bCs/>
          <w:sz w:val="24"/>
          <w:szCs w:val="24"/>
        </w:rPr>
        <w:t>se</w:t>
      </w:r>
      <w:r w:rsidR="00A57DA8">
        <w:rPr>
          <w:rFonts w:ascii="Times New Roman" w:hAnsi="Times New Roman" w:cs="Times New Roman"/>
          <w:bCs/>
          <w:sz w:val="24"/>
          <w:szCs w:val="24"/>
        </w:rPr>
        <w:t>lle</w:t>
      </w:r>
      <w:r w:rsidR="00A57DA8" w:rsidRPr="004A1C6F">
        <w:rPr>
          <w:rFonts w:ascii="Times New Roman" w:hAnsi="Times New Roman" w:cs="Times New Roman"/>
          <w:bCs/>
          <w:sz w:val="24"/>
          <w:szCs w:val="24"/>
        </w:rPr>
        <w:t xml:space="preserve"> </w:t>
      </w:r>
      <w:r w:rsidR="00A720A0">
        <w:rPr>
          <w:rFonts w:ascii="Times New Roman" w:hAnsi="Times New Roman" w:cs="Times New Roman"/>
          <w:bCs/>
          <w:sz w:val="24"/>
          <w:szCs w:val="24"/>
        </w:rPr>
        <w:t>nii</w:t>
      </w:r>
      <w:r w:rsidR="00A720A0"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määratlenud </w:t>
      </w:r>
      <w:r w:rsidR="00A720A0">
        <w:rPr>
          <w:rFonts w:ascii="Times New Roman" w:hAnsi="Times New Roman" w:cs="Times New Roman"/>
          <w:bCs/>
          <w:sz w:val="24"/>
          <w:szCs w:val="24"/>
        </w:rPr>
        <w:t>ja</w:t>
      </w:r>
      <w:r w:rsidR="00A720A0"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põhjendanud järgmiselt:</w:t>
      </w:r>
    </w:p>
    <w:p w14:paraId="4A17CD29" w14:textId="42FC2CAE" w:rsidR="001A0557" w:rsidRPr="004A1C6F" w:rsidRDefault="00901FE5" w:rsidP="004A1C6F">
      <w:pPr>
        <w:spacing w:after="0" w:line="240" w:lineRule="auto"/>
        <w:jc w:val="both"/>
        <w:rPr>
          <w:rFonts w:ascii="Times New Roman" w:hAnsi="Times New Roman" w:cs="Times New Roman"/>
          <w:bCs/>
          <w:sz w:val="24"/>
          <w:szCs w:val="24"/>
        </w:rPr>
      </w:pPr>
      <w:commentRangeStart w:id="58"/>
      <w:r w:rsidRPr="004A1C6F">
        <w:rPr>
          <w:rFonts w:ascii="Times New Roman" w:hAnsi="Times New Roman" w:cs="Times New Roman"/>
          <w:bCs/>
          <w:sz w:val="24"/>
          <w:szCs w:val="24"/>
        </w:rPr>
        <w:t xml:space="preserve">1) </w:t>
      </w:r>
      <w:r w:rsidR="00A720A0">
        <w:rPr>
          <w:rFonts w:ascii="Times New Roman" w:hAnsi="Times New Roman" w:cs="Times New Roman"/>
          <w:bCs/>
          <w:sz w:val="24"/>
          <w:szCs w:val="24"/>
        </w:rPr>
        <w:t>teave</w:t>
      </w:r>
      <w:r w:rsidR="00A720A0"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on hädavajalik</w:t>
      </w:r>
      <w:r w:rsidR="00A720A0">
        <w:rPr>
          <w:rFonts w:ascii="Times New Roman" w:hAnsi="Times New Roman" w:cs="Times New Roman"/>
          <w:bCs/>
          <w:sz w:val="24"/>
          <w:szCs w:val="24"/>
        </w:rPr>
        <w:t>, et selgitada välja või tõrjuda</w:t>
      </w:r>
      <w:r w:rsidR="001A0557" w:rsidRPr="004A1C6F">
        <w:rPr>
          <w:rFonts w:ascii="Times New Roman" w:hAnsi="Times New Roman" w:cs="Times New Roman"/>
          <w:bCs/>
          <w:sz w:val="24"/>
          <w:szCs w:val="24"/>
        </w:rPr>
        <w:t xml:space="preserve"> </w:t>
      </w:r>
      <w:r w:rsidR="00A720A0" w:rsidRPr="004A1C6F">
        <w:rPr>
          <w:rFonts w:ascii="Times New Roman" w:hAnsi="Times New Roman" w:cs="Times New Roman"/>
          <w:bCs/>
          <w:sz w:val="24"/>
          <w:szCs w:val="24"/>
        </w:rPr>
        <w:t>vahetu</w:t>
      </w:r>
      <w:r w:rsidR="00A720A0">
        <w:rPr>
          <w:rFonts w:ascii="Times New Roman" w:hAnsi="Times New Roman" w:cs="Times New Roman"/>
          <w:bCs/>
          <w:sz w:val="24"/>
          <w:szCs w:val="24"/>
        </w:rPr>
        <w:t>t</w:t>
      </w:r>
      <w:r w:rsidR="00A720A0" w:rsidRPr="004A1C6F">
        <w:rPr>
          <w:rFonts w:ascii="Times New Roman" w:hAnsi="Times New Roman" w:cs="Times New Roman"/>
          <w:bCs/>
          <w:sz w:val="24"/>
          <w:szCs w:val="24"/>
        </w:rPr>
        <w:t xml:space="preserve"> kõrgendatud oh</w:t>
      </w:r>
      <w:r w:rsidR="00A720A0">
        <w:rPr>
          <w:rFonts w:ascii="Times New Roman" w:hAnsi="Times New Roman" w:cs="Times New Roman"/>
          <w:bCs/>
          <w:sz w:val="24"/>
          <w:szCs w:val="24"/>
        </w:rPr>
        <w:t>t</w:t>
      </w:r>
      <w:r w:rsidR="00A720A0" w:rsidRPr="004A1C6F">
        <w:rPr>
          <w:rFonts w:ascii="Times New Roman" w:hAnsi="Times New Roman" w:cs="Times New Roman"/>
          <w:bCs/>
          <w:sz w:val="24"/>
          <w:szCs w:val="24"/>
        </w:rPr>
        <w:t xml:space="preserve">u </w:t>
      </w:r>
      <w:r w:rsidR="001A0557" w:rsidRPr="004A1C6F">
        <w:rPr>
          <w:rFonts w:ascii="Times New Roman" w:hAnsi="Times New Roman" w:cs="Times New Roman"/>
          <w:bCs/>
          <w:sz w:val="24"/>
          <w:szCs w:val="24"/>
        </w:rPr>
        <w:t>teise Euroopa Liidu liikmesriigi avaliku</w:t>
      </w:r>
      <w:r w:rsidR="00A720A0">
        <w:rPr>
          <w:rFonts w:ascii="Times New Roman" w:hAnsi="Times New Roman" w:cs="Times New Roman"/>
          <w:bCs/>
          <w:sz w:val="24"/>
          <w:szCs w:val="24"/>
        </w:rPr>
        <w:t>le</w:t>
      </w:r>
      <w:r w:rsidR="001A0557" w:rsidRPr="004A1C6F">
        <w:rPr>
          <w:rFonts w:ascii="Times New Roman" w:hAnsi="Times New Roman" w:cs="Times New Roman"/>
          <w:bCs/>
          <w:sz w:val="24"/>
          <w:szCs w:val="24"/>
        </w:rPr>
        <w:t xml:space="preserve"> kor</w:t>
      </w:r>
      <w:r w:rsidR="00A720A0">
        <w:rPr>
          <w:rFonts w:ascii="Times New Roman" w:hAnsi="Times New Roman" w:cs="Times New Roman"/>
          <w:bCs/>
          <w:sz w:val="24"/>
          <w:szCs w:val="24"/>
        </w:rPr>
        <w:t>r</w:t>
      </w:r>
      <w:r w:rsidR="001A0557" w:rsidRPr="004A1C6F">
        <w:rPr>
          <w:rFonts w:ascii="Times New Roman" w:hAnsi="Times New Roman" w:cs="Times New Roman"/>
          <w:bCs/>
          <w:sz w:val="24"/>
          <w:szCs w:val="24"/>
        </w:rPr>
        <w:t>a</w:t>
      </w:r>
      <w:r w:rsidR="00A720A0">
        <w:rPr>
          <w:rFonts w:ascii="Times New Roman" w:hAnsi="Times New Roman" w:cs="Times New Roman"/>
          <w:bCs/>
          <w:sz w:val="24"/>
          <w:szCs w:val="24"/>
        </w:rPr>
        <w:t>le</w:t>
      </w:r>
      <w:r w:rsidR="001A0557" w:rsidRPr="004A1C6F">
        <w:rPr>
          <w:rFonts w:ascii="Times New Roman" w:hAnsi="Times New Roman" w:cs="Times New Roman"/>
          <w:bCs/>
          <w:sz w:val="24"/>
          <w:szCs w:val="24"/>
        </w:rPr>
        <w:t>;</w:t>
      </w:r>
      <w:commentRangeEnd w:id="58"/>
      <w:r w:rsidR="009C418B">
        <w:rPr>
          <w:rStyle w:val="Kommentaariviide"/>
        </w:rPr>
        <w:commentReference w:id="58"/>
      </w:r>
    </w:p>
    <w:p w14:paraId="0E2669A7" w14:textId="347DFB45" w:rsidR="001A0557" w:rsidRPr="004A1C6F" w:rsidRDefault="00901FE5"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w:t>
      </w:r>
      <w:r w:rsidR="00A720A0">
        <w:rPr>
          <w:rFonts w:ascii="Times New Roman" w:hAnsi="Times New Roman" w:cs="Times New Roman"/>
          <w:bCs/>
          <w:sz w:val="24"/>
          <w:szCs w:val="24"/>
        </w:rPr>
        <w:t>teave</w:t>
      </w:r>
      <w:r w:rsidR="00A720A0"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on vajalik, et tõrjuda vahetut ohtu isiku elule või kehalisele puutumatusele;</w:t>
      </w:r>
    </w:p>
    <w:p w14:paraId="72AFD147" w14:textId="59E99319" w:rsidR="001A0557" w:rsidRPr="004A1C6F" w:rsidRDefault="00901FE5"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3) </w:t>
      </w:r>
      <w:commentRangeStart w:id="59"/>
      <w:r w:rsidR="00A720A0">
        <w:rPr>
          <w:rFonts w:ascii="Times New Roman" w:hAnsi="Times New Roman" w:cs="Times New Roman"/>
          <w:bCs/>
          <w:sz w:val="24"/>
          <w:szCs w:val="24"/>
        </w:rPr>
        <w:t>teave</w:t>
      </w:r>
      <w:r w:rsidR="00A720A0"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on vajalik</w:t>
      </w:r>
      <w:r w:rsidR="00A720A0">
        <w:rPr>
          <w:rFonts w:ascii="Times New Roman" w:hAnsi="Times New Roman" w:cs="Times New Roman"/>
          <w:bCs/>
          <w:sz w:val="24"/>
          <w:szCs w:val="24"/>
        </w:rPr>
        <w:t>, et võtta</w:t>
      </w:r>
      <w:r w:rsidR="001A0557" w:rsidRPr="004A1C6F">
        <w:rPr>
          <w:rFonts w:ascii="Times New Roman" w:hAnsi="Times New Roman" w:cs="Times New Roman"/>
          <w:bCs/>
          <w:sz w:val="24"/>
          <w:szCs w:val="24"/>
        </w:rPr>
        <w:t xml:space="preserve"> teises Euroopa Liidu liikmesriigis</w:t>
      </w:r>
      <w:r w:rsidR="00A720A0">
        <w:rPr>
          <w:rFonts w:ascii="Times New Roman" w:hAnsi="Times New Roman" w:cs="Times New Roman"/>
          <w:bCs/>
          <w:sz w:val="24"/>
          <w:szCs w:val="24"/>
        </w:rPr>
        <w:t xml:space="preserve"> vastu</w:t>
      </w:r>
      <w:r w:rsidR="001A0557" w:rsidRPr="004A1C6F">
        <w:rPr>
          <w:rFonts w:ascii="Times New Roman" w:hAnsi="Times New Roman" w:cs="Times New Roman"/>
          <w:bCs/>
          <w:sz w:val="24"/>
          <w:szCs w:val="24"/>
        </w:rPr>
        <w:t xml:space="preserve"> otsus, millega võib kaasneda isikuvabaduse piiramine;</w:t>
      </w:r>
      <w:commentRangeEnd w:id="59"/>
      <w:r w:rsidR="009C418B">
        <w:rPr>
          <w:rStyle w:val="Kommentaariviide"/>
        </w:rPr>
        <w:commentReference w:id="59"/>
      </w:r>
    </w:p>
    <w:p w14:paraId="5DFC9809" w14:textId="67D4FDCB" w:rsidR="001A0557" w:rsidRPr="004A1C6F" w:rsidRDefault="00901FE5" w:rsidP="004A1C6F">
      <w:pPr>
        <w:spacing w:after="0" w:line="240" w:lineRule="auto"/>
        <w:jc w:val="both"/>
        <w:rPr>
          <w:rFonts w:ascii="Times New Roman" w:hAnsi="Times New Roman" w:cs="Times New Roman"/>
          <w:bCs/>
          <w:sz w:val="24"/>
          <w:szCs w:val="24"/>
        </w:rPr>
      </w:pPr>
      <w:commentRangeStart w:id="60"/>
      <w:r w:rsidRPr="004A1C6F">
        <w:rPr>
          <w:rFonts w:ascii="Times New Roman" w:hAnsi="Times New Roman" w:cs="Times New Roman"/>
          <w:bCs/>
          <w:sz w:val="24"/>
          <w:szCs w:val="24"/>
        </w:rPr>
        <w:t xml:space="preserve">4) </w:t>
      </w:r>
      <w:r w:rsidR="001A0557" w:rsidRPr="004A1C6F">
        <w:rPr>
          <w:rFonts w:ascii="Times New Roman" w:hAnsi="Times New Roman" w:cs="Times New Roman"/>
          <w:bCs/>
          <w:sz w:val="24"/>
          <w:szCs w:val="24"/>
        </w:rPr>
        <w:t>teave kaotab ajakohasuse, kui seda kiiresti ei edastata.</w:t>
      </w:r>
      <w:commentRangeEnd w:id="60"/>
      <w:r w:rsidR="003B65A8">
        <w:rPr>
          <w:rStyle w:val="Kommentaariviide"/>
        </w:rPr>
        <w:commentReference w:id="60"/>
      </w:r>
    </w:p>
    <w:bookmarkEnd w:id="57"/>
    <w:p w14:paraId="3E618C3A" w14:textId="77777777" w:rsidR="001A0557" w:rsidRPr="004A1C6F" w:rsidRDefault="001A0557" w:rsidP="004A1C6F">
      <w:pPr>
        <w:spacing w:after="0" w:line="240" w:lineRule="auto"/>
        <w:jc w:val="both"/>
        <w:rPr>
          <w:rFonts w:ascii="Times New Roman" w:hAnsi="Times New Roman" w:cs="Times New Roman"/>
          <w:bCs/>
          <w:sz w:val="24"/>
          <w:szCs w:val="24"/>
        </w:rPr>
      </w:pPr>
    </w:p>
    <w:p w14:paraId="3F4D69AF" w14:textId="00AD1E14" w:rsidR="001A0557" w:rsidRPr="004A1C6F"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lastRenderedPageBreak/>
        <w:t xml:space="preserve">(4) </w:t>
      </w:r>
      <w:r w:rsidRPr="000A4AF3">
        <w:rPr>
          <w:rFonts w:ascii="Times New Roman" w:hAnsi="Times New Roman" w:cs="Times New Roman"/>
          <w:bCs/>
          <w:sz w:val="24"/>
          <w:szCs w:val="24"/>
        </w:rPr>
        <w:t>Käesoleva paragrahvi lõikes 1 või 2 sätestatud</w:t>
      </w:r>
      <w:r w:rsidRPr="004A1C6F">
        <w:rPr>
          <w:rFonts w:ascii="Times New Roman" w:hAnsi="Times New Roman" w:cs="Times New Roman"/>
          <w:bCs/>
          <w:sz w:val="24"/>
          <w:szCs w:val="24"/>
        </w:rPr>
        <w:t xml:space="preserve"> tähtajast võib kalduda </w:t>
      </w:r>
      <w:r w:rsidR="00357467" w:rsidRPr="004A1C6F">
        <w:rPr>
          <w:rFonts w:ascii="Times New Roman" w:hAnsi="Times New Roman" w:cs="Times New Roman"/>
          <w:bCs/>
          <w:sz w:val="24"/>
          <w:szCs w:val="24"/>
        </w:rPr>
        <w:t xml:space="preserve">kõrvale </w:t>
      </w:r>
      <w:r w:rsidRPr="004A1C6F">
        <w:rPr>
          <w:rFonts w:ascii="Times New Roman" w:hAnsi="Times New Roman" w:cs="Times New Roman"/>
          <w:bCs/>
          <w:sz w:val="24"/>
          <w:szCs w:val="24"/>
        </w:rPr>
        <w:t>juhul, kui see on vajalik</w:t>
      </w:r>
      <w:r w:rsidR="00A720A0">
        <w:rPr>
          <w:rFonts w:ascii="Times New Roman" w:hAnsi="Times New Roman" w:cs="Times New Roman"/>
          <w:bCs/>
          <w:sz w:val="24"/>
          <w:szCs w:val="24"/>
        </w:rPr>
        <w:t>, et</w:t>
      </w:r>
      <w:r w:rsidRPr="004A1C6F">
        <w:rPr>
          <w:rFonts w:ascii="Times New Roman" w:hAnsi="Times New Roman" w:cs="Times New Roman"/>
          <w:bCs/>
          <w:sz w:val="24"/>
          <w:szCs w:val="24"/>
        </w:rPr>
        <w:t>:</w:t>
      </w:r>
    </w:p>
    <w:p w14:paraId="7398ACC4" w14:textId="5D3D4646" w:rsidR="001A0557" w:rsidRPr="004A1C6F" w:rsidRDefault="00C83FE7" w:rsidP="004A1C6F">
      <w:pPr>
        <w:spacing w:after="0" w:line="240" w:lineRule="auto"/>
        <w:jc w:val="both"/>
        <w:rPr>
          <w:rFonts w:ascii="Times New Roman" w:hAnsi="Times New Roman" w:cs="Times New Roman"/>
          <w:bCs/>
          <w:sz w:val="24"/>
          <w:szCs w:val="24"/>
        </w:rPr>
      </w:pPr>
      <w:bookmarkStart w:id="61" w:name="_Hlk174432937"/>
      <w:r w:rsidRPr="004A1C6F">
        <w:rPr>
          <w:rFonts w:ascii="Times New Roman" w:hAnsi="Times New Roman" w:cs="Times New Roman"/>
          <w:bCs/>
          <w:sz w:val="24"/>
          <w:szCs w:val="24"/>
        </w:rPr>
        <w:t xml:space="preserve">1) </w:t>
      </w:r>
      <w:r w:rsidR="00A720A0">
        <w:rPr>
          <w:rFonts w:ascii="Times New Roman" w:hAnsi="Times New Roman" w:cs="Times New Roman"/>
          <w:bCs/>
          <w:sz w:val="24"/>
          <w:szCs w:val="24"/>
        </w:rPr>
        <w:t xml:space="preserve">anda </w:t>
      </w:r>
      <w:ins w:id="62" w:author="Kärt Voor" w:date="2024-09-17T11:37:00Z">
        <w:r w:rsidR="00135FA0">
          <w:rPr>
            <w:rFonts w:ascii="Times New Roman" w:hAnsi="Times New Roman" w:cs="Times New Roman"/>
            <w:bCs/>
            <w:sz w:val="24"/>
            <w:szCs w:val="24"/>
          </w:rPr>
          <w:t>teabe</w:t>
        </w:r>
      </w:ins>
      <w:r w:rsidR="001A0557" w:rsidRPr="004A1C6F">
        <w:rPr>
          <w:rFonts w:ascii="Times New Roman" w:hAnsi="Times New Roman" w:cs="Times New Roman"/>
          <w:bCs/>
          <w:sz w:val="24"/>
          <w:szCs w:val="24"/>
        </w:rPr>
        <w:t>taotluse esitanud teise Euroopa Liidu liikmesriigi ühtsel</w:t>
      </w:r>
      <w:r w:rsidR="00A720A0">
        <w:rPr>
          <w:rFonts w:ascii="Times New Roman" w:hAnsi="Times New Roman" w:cs="Times New Roman"/>
          <w:bCs/>
          <w:sz w:val="24"/>
          <w:szCs w:val="24"/>
        </w:rPr>
        <w:t>e</w:t>
      </w:r>
      <w:r w:rsidR="001A0557" w:rsidRPr="004A1C6F">
        <w:rPr>
          <w:rFonts w:ascii="Times New Roman" w:hAnsi="Times New Roman" w:cs="Times New Roman"/>
          <w:bCs/>
          <w:sz w:val="24"/>
          <w:szCs w:val="24"/>
        </w:rPr>
        <w:t xml:space="preserve"> kontaktpunktil</w:t>
      </w:r>
      <w:r w:rsidR="00A720A0">
        <w:rPr>
          <w:rFonts w:ascii="Times New Roman" w:hAnsi="Times New Roman" w:cs="Times New Roman"/>
          <w:bCs/>
          <w:sz w:val="24"/>
          <w:szCs w:val="24"/>
        </w:rPr>
        <w:t>e</w:t>
      </w:r>
      <w:r w:rsidR="001A0557" w:rsidRPr="004A1C6F">
        <w:rPr>
          <w:rFonts w:ascii="Times New Roman" w:hAnsi="Times New Roman" w:cs="Times New Roman"/>
          <w:bCs/>
          <w:sz w:val="24"/>
          <w:szCs w:val="24"/>
        </w:rPr>
        <w:t xml:space="preserve"> või õiguskaitseasutusel</w:t>
      </w:r>
      <w:r w:rsidR="00A720A0">
        <w:rPr>
          <w:rFonts w:ascii="Times New Roman" w:hAnsi="Times New Roman" w:cs="Times New Roman"/>
          <w:bCs/>
          <w:sz w:val="24"/>
          <w:szCs w:val="24"/>
        </w:rPr>
        <w:t>e</w:t>
      </w:r>
      <w:r w:rsidR="001A0557" w:rsidRPr="004A1C6F">
        <w:rPr>
          <w:rFonts w:ascii="Times New Roman" w:hAnsi="Times New Roman" w:cs="Times New Roman"/>
          <w:bCs/>
          <w:sz w:val="24"/>
          <w:szCs w:val="24"/>
        </w:rPr>
        <w:t xml:space="preserve"> </w:t>
      </w:r>
      <w:r w:rsidR="000A4AF3">
        <w:rPr>
          <w:rFonts w:ascii="Times New Roman" w:hAnsi="Times New Roman" w:cs="Times New Roman"/>
          <w:bCs/>
          <w:sz w:val="24"/>
          <w:szCs w:val="24"/>
        </w:rPr>
        <w:t xml:space="preserve">aega </w:t>
      </w:r>
      <w:r w:rsidR="00A720A0">
        <w:rPr>
          <w:rFonts w:ascii="Times New Roman" w:hAnsi="Times New Roman" w:cs="Times New Roman"/>
          <w:bCs/>
          <w:sz w:val="24"/>
          <w:szCs w:val="24"/>
        </w:rPr>
        <w:t>kõrvalda</w:t>
      </w:r>
      <w:r w:rsidR="000A4AF3">
        <w:rPr>
          <w:rFonts w:ascii="Times New Roman" w:hAnsi="Times New Roman" w:cs="Times New Roman"/>
          <w:bCs/>
          <w:sz w:val="24"/>
          <w:szCs w:val="24"/>
        </w:rPr>
        <w:t>da</w:t>
      </w:r>
      <w:r w:rsidR="00A720A0">
        <w:rPr>
          <w:rFonts w:ascii="Times New Roman" w:hAnsi="Times New Roman" w:cs="Times New Roman"/>
          <w:bCs/>
          <w:sz w:val="24"/>
          <w:szCs w:val="24"/>
        </w:rPr>
        <w:t xml:space="preserve"> taotlusest </w:t>
      </w:r>
      <w:r w:rsidR="001A0557" w:rsidRPr="004A1C6F">
        <w:rPr>
          <w:rFonts w:ascii="Times New Roman" w:hAnsi="Times New Roman" w:cs="Times New Roman"/>
          <w:bCs/>
          <w:sz w:val="24"/>
          <w:szCs w:val="24"/>
        </w:rPr>
        <w:t>puuduse</w:t>
      </w:r>
      <w:r w:rsidR="00F3317E">
        <w:rPr>
          <w:rFonts w:ascii="Times New Roman" w:hAnsi="Times New Roman" w:cs="Times New Roman"/>
          <w:bCs/>
          <w:sz w:val="24"/>
          <w:szCs w:val="24"/>
        </w:rPr>
        <w:t>d</w:t>
      </w:r>
      <w:r w:rsidR="00A720A0">
        <w:rPr>
          <w:rFonts w:ascii="Times New Roman" w:hAnsi="Times New Roman" w:cs="Times New Roman"/>
          <w:bCs/>
          <w:sz w:val="24"/>
          <w:szCs w:val="24"/>
        </w:rPr>
        <w:t>, mis</w:t>
      </w:r>
      <w:r w:rsidR="001A0557" w:rsidRPr="004A1C6F">
        <w:rPr>
          <w:rFonts w:ascii="Times New Roman" w:hAnsi="Times New Roman" w:cs="Times New Roman"/>
          <w:bCs/>
          <w:sz w:val="24"/>
          <w:szCs w:val="24"/>
        </w:rPr>
        <w:t xml:space="preserve"> tingiksid selle</w:t>
      </w:r>
      <w:r w:rsidR="00EF6560">
        <w:rPr>
          <w:rFonts w:ascii="Times New Roman" w:hAnsi="Times New Roman" w:cs="Times New Roman"/>
          <w:bCs/>
          <w:sz w:val="24"/>
          <w:szCs w:val="24"/>
        </w:rPr>
        <w:t>le</w:t>
      </w:r>
      <w:r w:rsidR="001A0557" w:rsidRPr="004A1C6F">
        <w:rPr>
          <w:rFonts w:ascii="Times New Roman" w:hAnsi="Times New Roman" w:cs="Times New Roman"/>
          <w:bCs/>
          <w:sz w:val="24"/>
          <w:szCs w:val="24"/>
        </w:rPr>
        <w:t xml:space="preserve"> </w:t>
      </w:r>
      <w:r w:rsidR="00EF6560">
        <w:rPr>
          <w:rFonts w:ascii="Times New Roman" w:hAnsi="Times New Roman" w:cs="Times New Roman"/>
          <w:bCs/>
          <w:sz w:val="24"/>
          <w:szCs w:val="24"/>
        </w:rPr>
        <w:t>vastamisest</w:t>
      </w:r>
      <w:r w:rsidR="00EF6560" w:rsidRPr="004A1C6F">
        <w:rPr>
          <w:rFonts w:ascii="Times New Roman" w:hAnsi="Times New Roman" w:cs="Times New Roman"/>
          <w:bCs/>
          <w:sz w:val="24"/>
          <w:szCs w:val="24"/>
        </w:rPr>
        <w:t xml:space="preserve"> </w:t>
      </w:r>
      <w:r w:rsidR="00301575">
        <w:rPr>
          <w:rFonts w:ascii="Times New Roman" w:hAnsi="Times New Roman" w:cs="Times New Roman"/>
          <w:bCs/>
          <w:sz w:val="24"/>
          <w:szCs w:val="24"/>
        </w:rPr>
        <w:t>keeldumise</w:t>
      </w:r>
      <w:r w:rsidR="001A0557" w:rsidRPr="004A1C6F">
        <w:rPr>
          <w:rFonts w:ascii="Times New Roman" w:hAnsi="Times New Roman" w:cs="Times New Roman"/>
          <w:bCs/>
          <w:sz w:val="24"/>
          <w:szCs w:val="24"/>
        </w:rPr>
        <w:t>;</w:t>
      </w:r>
    </w:p>
    <w:p w14:paraId="4328DDA7" w14:textId="4F6892F5" w:rsidR="001A0557" w:rsidRPr="004A1C6F" w:rsidRDefault="00C83FE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w:t>
      </w:r>
      <w:r w:rsidR="00A720A0">
        <w:rPr>
          <w:rFonts w:ascii="Times New Roman" w:hAnsi="Times New Roman" w:cs="Times New Roman"/>
          <w:bCs/>
          <w:sz w:val="24"/>
          <w:szCs w:val="24"/>
        </w:rPr>
        <w:t xml:space="preserve">saada </w:t>
      </w:r>
      <w:r w:rsidR="001A0557" w:rsidRPr="004A1C6F">
        <w:rPr>
          <w:rFonts w:ascii="Times New Roman" w:hAnsi="Times New Roman" w:cs="Times New Roman"/>
          <w:bCs/>
          <w:sz w:val="24"/>
          <w:szCs w:val="24"/>
        </w:rPr>
        <w:t xml:space="preserve">kohtult või prokuratuurilt </w:t>
      </w:r>
      <w:commentRangeStart w:id="63"/>
      <w:r w:rsidR="00301575">
        <w:rPr>
          <w:rFonts w:ascii="Times New Roman" w:hAnsi="Times New Roman" w:cs="Times New Roman"/>
          <w:bCs/>
          <w:sz w:val="24"/>
          <w:szCs w:val="24"/>
        </w:rPr>
        <w:t>teabevahetus</w:t>
      </w:r>
      <w:r w:rsidR="001A0557" w:rsidRPr="004A1C6F">
        <w:rPr>
          <w:rFonts w:ascii="Times New Roman" w:hAnsi="Times New Roman" w:cs="Times New Roman"/>
          <w:bCs/>
          <w:sz w:val="24"/>
          <w:szCs w:val="24"/>
        </w:rPr>
        <w:t>l</w:t>
      </w:r>
      <w:r w:rsidR="000A4AF3">
        <w:rPr>
          <w:rFonts w:ascii="Times New Roman" w:hAnsi="Times New Roman" w:cs="Times New Roman"/>
          <w:bCs/>
          <w:sz w:val="24"/>
          <w:szCs w:val="24"/>
        </w:rPr>
        <w:t>ub</w:t>
      </w:r>
      <w:r w:rsidR="001A0557" w:rsidRPr="004A1C6F">
        <w:rPr>
          <w:rFonts w:ascii="Times New Roman" w:hAnsi="Times New Roman" w:cs="Times New Roman"/>
          <w:bCs/>
          <w:sz w:val="24"/>
          <w:szCs w:val="24"/>
        </w:rPr>
        <w:t>a</w:t>
      </w:r>
      <w:commentRangeEnd w:id="63"/>
      <w:r w:rsidR="00135FA0">
        <w:rPr>
          <w:rStyle w:val="Kommentaariviide"/>
        </w:rPr>
        <w:commentReference w:id="63"/>
      </w:r>
      <w:r w:rsidR="001A0557" w:rsidRPr="004A1C6F">
        <w:rPr>
          <w:rFonts w:ascii="Times New Roman" w:hAnsi="Times New Roman" w:cs="Times New Roman"/>
          <w:bCs/>
          <w:sz w:val="24"/>
          <w:szCs w:val="24"/>
        </w:rPr>
        <w:t>.</w:t>
      </w:r>
    </w:p>
    <w:bookmarkEnd w:id="61"/>
    <w:p w14:paraId="11CC32A7" w14:textId="77777777" w:rsidR="001A0557" w:rsidRPr="004A1C6F" w:rsidRDefault="001A0557" w:rsidP="004A1C6F">
      <w:pPr>
        <w:spacing w:after="0" w:line="240" w:lineRule="auto"/>
        <w:jc w:val="both"/>
        <w:rPr>
          <w:rFonts w:ascii="Times New Roman" w:hAnsi="Times New Roman" w:cs="Times New Roman"/>
          <w:bCs/>
          <w:sz w:val="24"/>
          <w:szCs w:val="24"/>
        </w:rPr>
      </w:pPr>
    </w:p>
    <w:p w14:paraId="61BFE21E" w14:textId="0BE96811" w:rsidR="001A0557" w:rsidRDefault="001A0557"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(5) Kui käesoleva paragrahvi lõikes 1 või 2 sätestatud tähtajast </w:t>
      </w:r>
      <w:r w:rsidR="00357467">
        <w:rPr>
          <w:rFonts w:ascii="Times New Roman" w:hAnsi="Times New Roman" w:cs="Times New Roman"/>
          <w:bCs/>
          <w:sz w:val="24"/>
          <w:szCs w:val="24"/>
        </w:rPr>
        <w:t>kaldutakse kõrvale</w:t>
      </w:r>
      <w:r w:rsidRPr="004A1C6F">
        <w:rPr>
          <w:rFonts w:ascii="Times New Roman" w:hAnsi="Times New Roman" w:cs="Times New Roman"/>
          <w:bCs/>
          <w:sz w:val="24"/>
          <w:szCs w:val="24"/>
        </w:rPr>
        <w:t>, teavita</w:t>
      </w:r>
      <w:r w:rsidR="0030448F">
        <w:rPr>
          <w:rFonts w:ascii="Times New Roman" w:hAnsi="Times New Roman" w:cs="Times New Roman"/>
          <w:bCs/>
          <w:sz w:val="24"/>
          <w:szCs w:val="24"/>
        </w:rPr>
        <w:t>takse</w:t>
      </w:r>
      <w:r w:rsidRPr="004A1C6F">
        <w:rPr>
          <w:rFonts w:ascii="Times New Roman" w:hAnsi="Times New Roman" w:cs="Times New Roman"/>
          <w:bCs/>
          <w:sz w:val="24"/>
          <w:szCs w:val="24"/>
        </w:rPr>
        <w:t xml:space="preserve"> teise Euroopa Liidu liikmesriigi ühtset kontaktpunkti või õiguskaitseasutust viivituse eeldatavast kestusest ja põhjusest.</w:t>
      </w:r>
    </w:p>
    <w:p w14:paraId="03084F69" w14:textId="77777777" w:rsidR="00EB798C" w:rsidRDefault="00EB798C" w:rsidP="004A1C6F">
      <w:pPr>
        <w:spacing w:after="0" w:line="240" w:lineRule="auto"/>
        <w:jc w:val="both"/>
        <w:rPr>
          <w:rFonts w:ascii="Times New Roman" w:hAnsi="Times New Roman" w:cs="Times New Roman"/>
          <w:bCs/>
          <w:sz w:val="24"/>
          <w:szCs w:val="24"/>
        </w:rPr>
      </w:pPr>
    </w:p>
    <w:p w14:paraId="79C1011D" w14:textId="7C2F699F" w:rsidR="00EB798C" w:rsidRPr="004A1C6F" w:rsidRDefault="00EB798C" w:rsidP="004A1C6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(6) Käesoleva paragrahvi </w:t>
      </w:r>
      <w:r w:rsidRPr="004A1C6F">
        <w:rPr>
          <w:rFonts w:ascii="Times New Roman" w:hAnsi="Times New Roman" w:cs="Times New Roman"/>
          <w:bCs/>
          <w:sz w:val="24"/>
          <w:szCs w:val="24"/>
        </w:rPr>
        <w:t>lõikes 1 või 2 sätestatud tähtaja</w:t>
      </w:r>
      <w:r w:rsidRPr="00EB798C">
        <w:rPr>
          <w:rFonts w:ascii="Times New Roman" w:hAnsi="Times New Roman" w:cs="Times New Roman"/>
          <w:bCs/>
          <w:sz w:val="24"/>
          <w:szCs w:val="24"/>
        </w:rPr>
        <w:t xml:space="preserve"> kulgemine peatatakse alates hetkest, mil </w:t>
      </w:r>
      <w:r>
        <w:rPr>
          <w:rFonts w:ascii="Times New Roman" w:hAnsi="Times New Roman" w:cs="Times New Roman"/>
          <w:bCs/>
          <w:sz w:val="24"/>
          <w:szCs w:val="24"/>
        </w:rPr>
        <w:t>teabe</w:t>
      </w:r>
      <w:r w:rsidRPr="00EB798C">
        <w:rPr>
          <w:rFonts w:ascii="Times New Roman" w:hAnsi="Times New Roman" w:cs="Times New Roman"/>
          <w:bCs/>
          <w:sz w:val="24"/>
          <w:szCs w:val="24"/>
        </w:rPr>
        <w:t xml:space="preserve">taotluse esitanud </w:t>
      </w:r>
      <w:r>
        <w:rPr>
          <w:rFonts w:ascii="Times New Roman" w:hAnsi="Times New Roman" w:cs="Times New Roman"/>
          <w:bCs/>
          <w:sz w:val="24"/>
          <w:szCs w:val="24"/>
        </w:rPr>
        <w:t xml:space="preserve">Euroopa Liidu </w:t>
      </w:r>
      <w:r w:rsidRPr="00EB798C">
        <w:rPr>
          <w:rFonts w:ascii="Times New Roman" w:hAnsi="Times New Roman" w:cs="Times New Roman"/>
          <w:bCs/>
          <w:sz w:val="24"/>
          <w:szCs w:val="24"/>
        </w:rPr>
        <w:t>liikmesriigi ühtne kontaktpunkt või</w:t>
      </w:r>
      <w:r>
        <w:rPr>
          <w:rFonts w:ascii="Times New Roman" w:hAnsi="Times New Roman" w:cs="Times New Roman"/>
          <w:bCs/>
          <w:sz w:val="24"/>
          <w:szCs w:val="24"/>
        </w:rPr>
        <w:t xml:space="preserve"> </w:t>
      </w:r>
      <w:r w:rsidRPr="00EB798C">
        <w:rPr>
          <w:rFonts w:ascii="Times New Roman" w:hAnsi="Times New Roman" w:cs="Times New Roman"/>
          <w:bCs/>
          <w:sz w:val="24"/>
          <w:szCs w:val="24"/>
        </w:rPr>
        <w:t xml:space="preserve">õiguskaitseasutus </w:t>
      </w:r>
      <w:commentRangeStart w:id="64"/>
      <w:r w:rsidRPr="00EB798C">
        <w:rPr>
          <w:rFonts w:ascii="Times New Roman" w:hAnsi="Times New Roman" w:cs="Times New Roman"/>
          <w:bCs/>
          <w:sz w:val="24"/>
          <w:szCs w:val="24"/>
        </w:rPr>
        <w:t>saab taotluse esitada selgitusi või täpsustusi, kuni hetkeni, mil taotletud selgitused või täpsustused esitatakse.</w:t>
      </w:r>
      <w:commentRangeEnd w:id="64"/>
      <w:r w:rsidR="009B61B8">
        <w:rPr>
          <w:rStyle w:val="Kommentaariviide"/>
        </w:rPr>
        <w:commentReference w:id="64"/>
      </w:r>
    </w:p>
    <w:p w14:paraId="101BD3E1" w14:textId="35BAC5D3" w:rsidR="001A0557" w:rsidRPr="004A1C6F" w:rsidRDefault="001A0557" w:rsidP="004A1C6F">
      <w:pPr>
        <w:spacing w:after="0" w:line="240" w:lineRule="auto"/>
        <w:jc w:val="both"/>
        <w:rPr>
          <w:rFonts w:ascii="Times New Roman" w:hAnsi="Times New Roman" w:cs="Times New Roman"/>
          <w:bCs/>
          <w:i/>
          <w:iCs/>
          <w:sz w:val="24"/>
          <w:szCs w:val="24"/>
        </w:rPr>
      </w:pPr>
    </w:p>
    <w:p w14:paraId="169C22DA" w14:textId="11BD8D08" w:rsidR="001A0557" w:rsidRPr="004A1C6F" w:rsidRDefault="001A0557" w:rsidP="004A1C6F">
      <w:pPr>
        <w:spacing w:after="0" w:line="240" w:lineRule="auto"/>
        <w:jc w:val="both"/>
        <w:rPr>
          <w:rFonts w:ascii="Times New Roman" w:hAnsi="Times New Roman" w:cs="Times New Roman"/>
          <w:b/>
          <w:bCs/>
          <w:sz w:val="24"/>
          <w:szCs w:val="24"/>
        </w:rPr>
      </w:pPr>
      <w:commentRangeStart w:id="65"/>
      <w:r w:rsidRPr="00383E6F">
        <w:rPr>
          <w:rFonts w:ascii="Times New Roman" w:hAnsi="Times New Roman" w:cs="Times New Roman"/>
          <w:b/>
          <w:bCs/>
          <w:sz w:val="24"/>
          <w:szCs w:val="24"/>
        </w:rPr>
        <w:t xml:space="preserve">§ </w:t>
      </w:r>
      <w:r w:rsidR="0090599C" w:rsidRPr="00383E6F">
        <w:rPr>
          <w:rFonts w:ascii="Times New Roman" w:hAnsi="Times New Roman" w:cs="Times New Roman"/>
          <w:b/>
          <w:bCs/>
          <w:sz w:val="24"/>
          <w:szCs w:val="24"/>
        </w:rPr>
        <w:t>508</w:t>
      </w:r>
      <w:r w:rsidR="008C7FE1" w:rsidRPr="00383E6F">
        <w:rPr>
          <w:rFonts w:ascii="Times New Roman" w:hAnsi="Times New Roman" w:cs="Times New Roman"/>
          <w:b/>
          <w:bCs/>
          <w:sz w:val="24"/>
          <w:szCs w:val="24"/>
          <w:vertAlign w:val="superscript"/>
        </w:rPr>
        <w:t>84</w:t>
      </w:r>
      <w:r w:rsidRPr="00383E6F">
        <w:rPr>
          <w:rFonts w:ascii="Times New Roman" w:hAnsi="Times New Roman" w:cs="Times New Roman"/>
          <w:b/>
          <w:bCs/>
          <w:sz w:val="24"/>
          <w:szCs w:val="24"/>
        </w:rPr>
        <w:t>. Teabetaotluse esitamine</w:t>
      </w:r>
      <w:commentRangeEnd w:id="65"/>
      <w:r w:rsidR="00383E6F">
        <w:rPr>
          <w:rStyle w:val="Kommentaariviide"/>
        </w:rPr>
        <w:commentReference w:id="65"/>
      </w:r>
    </w:p>
    <w:p w14:paraId="7EF1BCF0" w14:textId="77777777" w:rsidR="001A0557" w:rsidRPr="004A1C6F" w:rsidRDefault="001A0557" w:rsidP="004A1C6F">
      <w:pPr>
        <w:spacing w:after="0" w:line="240" w:lineRule="auto"/>
        <w:jc w:val="both"/>
        <w:rPr>
          <w:rFonts w:ascii="Times New Roman" w:hAnsi="Times New Roman" w:cs="Times New Roman"/>
          <w:b/>
          <w:bCs/>
          <w:sz w:val="24"/>
          <w:szCs w:val="24"/>
        </w:rPr>
      </w:pPr>
    </w:p>
    <w:p w14:paraId="1AEA48CA" w14:textId="14BCE2C4" w:rsidR="001A0557" w:rsidRPr="004A1C6F" w:rsidRDefault="00A23F8E" w:rsidP="004A1C6F">
      <w:pPr>
        <w:spacing w:after="0" w:line="240" w:lineRule="auto"/>
        <w:jc w:val="both"/>
        <w:rPr>
          <w:rFonts w:ascii="Times New Roman" w:hAnsi="Times New Roman" w:cs="Times New Roman"/>
          <w:b/>
          <w:bCs/>
          <w:sz w:val="24"/>
          <w:szCs w:val="24"/>
        </w:rPr>
      </w:pPr>
      <w:r w:rsidRPr="004A1C6F">
        <w:rPr>
          <w:rFonts w:ascii="Times New Roman" w:hAnsi="Times New Roman" w:cs="Times New Roman"/>
          <w:bCs/>
          <w:sz w:val="24"/>
          <w:szCs w:val="24"/>
        </w:rPr>
        <w:t xml:space="preserve">(1) </w:t>
      </w:r>
      <w:r w:rsidR="001A0557" w:rsidRPr="004A1C6F">
        <w:rPr>
          <w:rFonts w:ascii="Times New Roman" w:hAnsi="Times New Roman" w:cs="Times New Roman"/>
          <w:bCs/>
          <w:sz w:val="24"/>
          <w:szCs w:val="24"/>
        </w:rPr>
        <w:t xml:space="preserve">Kui </w:t>
      </w:r>
      <w:commentRangeStart w:id="66"/>
      <w:r w:rsidR="001A0557" w:rsidRPr="004A1C6F">
        <w:rPr>
          <w:rFonts w:ascii="Times New Roman" w:hAnsi="Times New Roman" w:cs="Times New Roman"/>
          <w:bCs/>
          <w:sz w:val="24"/>
          <w:szCs w:val="24"/>
        </w:rPr>
        <w:t>uurimisasutusel on põhjendatud alus arvata</w:t>
      </w:r>
      <w:commentRangeEnd w:id="66"/>
      <w:r w:rsidR="00383E6F">
        <w:rPr>
          <w:rStyle w:val="Kommentaariviide"/>
        </w:rPr>
        <w:commentReference w:id="66"/>
      </w:r>
      <w:r w:rsidR="001A0557" w:rsidRPr="004A1C6F">
        <w:rPr>
          <w:rFonts w:ascii="Times New Roman" w:hAnsi="Times New Roman" w:cs="Times New Roman"/>
          <w:bCs/>
          <w:sz w:val="24"/>
          <w:szCs w:val="24"/>
        </w:rPr>
        <w:t>, et teise Euroopa Liidu liikmesriigi õiguskaitseasutusel on teavet, mis võib aidata avasta</w:t>
      </w:r>
      <w:r w:rsidR="000A46B8">
        <w:rPr>
          <w:rFonts w:ascii="Times New Roman" w:hAnsi="Times New Roman" w:cs="Times New Roman"/>
          <w:bCs/>
          <w:sz w:val="24"/>
          <w:szCs w:val="24"/>
        </w:rPr>
        <w:t>da</w:t>
      </w:r>
      <w:r w:rsidR="001A0557" w:rsidRPr="004A1C6F">
        <w:rPr>
          <w:rFonts w:ascii="Times New Roman" w:hAnsi="Times New Roman" w:cs="Times New Roman"/>
          <w:bCs/>
          <w:sz w:val="24"/>
          <w:szCs w:val="24"/>
        </w:rPr>
        <w:t>, tõkesta</w:t>
      </w:r>
      <w:r w:rsidR="000A46B8">
        <w:rPr>
          <w:rFonts w:ascii="Times New Roman" w:hAnsi="Times New Roman" w:cs="Times New Roman"/>
          <w:bCs/>
          <w:sz w:val="24"/>
          <w:szCs w:val="24"/>
        </w:rPr>
        <w:t>da</w:t>
      </w:r>
      <w:r w:rsidR="001A0557" w:rsidRPr="004A1C6F">
        <w:rPr>
          <w:rFonts w:ascii="Times New Roman" w:hAnsi="Times New Roman" w:cs="Times New Roman"/>
          <w:bCs/>
          <w:sz w:val="24"/>
          <w:szCs w:val="24"/>
        </w:rPr>
        <w:t xml:space="preserve"> </w:t>
      </w:r>
      <w:r w:rsidR="000A46B8">
        <w:rPr>
          <w:rFonts w:ascii="Times New Roman" w:hAnsi="Times New Roman" w:cs="Times New Roman"/>
          <w:bCs/>
          <w:sz w:val="24"/>
          <w:szCs w:val="24"/>
        </w:rPr>
        <w:t>või</w:t>
      </w:r>
      <w:r w:rsidR="001A0557" w:rsidRPr="004A1C6F">
        <w:rPr>
          <w:rFonts w:ascii="Times New Roman" w:hAnsi="Times New Roman" w:cs="Times New Roman"/>
          <w:bCs/>
          <w:sz w:val="24"/>
          <w:szCs w:val="24"/>
        </w:rPr>
        <w:t xml:space="preserve"> menetl</w:t>
      </w:r>
      <w:r w:rsidR="000A46B8">
        <w:rPr>
          <w:rFonts w:ascii="Times New Roman" w:hAnsi="Times New Roman" w:cs="Times New Roman"/>
          <w:bCs/>
          <w:sz w:val="24"/>
          <w:szCs w:val="24"/>
        </w:rPr>
        <w:t>eda</w:t>
      </w:r>
      <w:r w:rsidR="001A0557" w:rsidRPr="004A1C6F">
        <w:rPr>
          <w:rFonts w:ascii="Times New Roman" w:hAnsi="Times New Roman" w:cs="Times New Roman"/>
          <w:bCs/>
          <w:sz w:val="24"/>
          <w:szCs w:val="24"/>
        </w:rPr>
        <w:t xml:space="preserve"> </w:t>
      </w:r>
      <w:r w:rsidR="000A46B8" w:rsidRPr="004A1C6F">
        <w:rPr>
          <w:rFonts w:ascii="Times New Roman" w:hAnsi="Times New Roman" w:cs="Times New Roman"/>
          <w:bCs/>
          <w:sz w:val="24"/>
          <w:szCs w:val="24"/>
        </w:rPr>
        <w:t>kuritegu</w:t>
      </w:r>
      <w:r w:rsidR="001A0557" w:rsidRPr="004A1C6F">
        <w:rPr>
          <w:rFonts w:ascii="Times New Roman" w:hAnsi="Times New Roman" w:cs="Times New Roman"/>
          <w:bCs/>
          <w:sz w:val="24"/>
          <w:szCs w:val="24"/>
        </w:rPr>
        <w:t xml:space="preserve">, võib ta </w:t>
      </w:r>
      <w:r w:rsidR="000A46B8" w:rsidRPr="004A1C6F">
        <w:rPr>
          <w:rFonts w:ascii="Times New Roman" w:hAnsi="Times New Roman" w:cs="Times New Roman"/>
          <w:bCs/>
          <w:sz w:val="24"/>
          <w:szCs w:val="24"/>
        </w:rPr>
        <w:t xml:space="preserve">esitada </w:t>
      </w:r>
      <w:r w:rsidR="00CC09B7" w:rsidRPr="004A1C6F">
        <w:rPr>
          <w:rFonts w:ascii="Times New Roman" w:hAnsi="Times New Roman" w:cs="Times New Roman"/>
          <w:bCs/>
          <w:sz w:val="24"/>
          <w:szCs w:val="24"/>
        </w:rPr>
        <w:t xml:space="preserve">ühtse kontaktpunkti kaudu </w:t>
      </w:r>
      <w:r w:rsidR="00E40CFA">
        <w:rPr>
          <w:rFonts w:ascii="Times New Roman" w:hAnsi="Times New Roman" w:cs="Times New Roman"/>
          <w:bCs/>
          <w:sz w:val="24"/>
          <w:szCs w:val="24"/>
        </w:rPr>
        <w:t>sellele</w:t>
      </w:r>
      <w:r w:rsidR="001A0557" w:rsidRPr="004A1C6F">
        <w:rPr>
          <w:rFonts w:ascii="Times New Roman" w:hAnsi="Times New Roman" w:cs="Times New Roman"/>
          <w:bCs/>
          <w:sz w:val="24"/>
          <w:szCs w:val="24"/>
        </w:rPr>
        <w:t xml:space="preserve"> õiguskaitseasutusele</w:t>
      </w:r>
      <w:r w:rsidR="00DE021B" w:rsidRPr="00DE021B">
        <w:rPr>
          <w:rFonts w:ascii="Times New Roman" w:hAnsi="Times New Roman" w:cs="Times New Roman"/>
          <w:bCs/>
          <w:sz w:val="24"/>
          <w:szCs w:val="24"/>
        </w:rPr>
        <w:t xml:space="preserve"> </w:t>
      </w:r>
      <w:r w:rsidR="00DE021B">
        <w:rPr>
          <w:rFonts w:ascii="Times New Roman" w:hAnsi="Times New Roman" w:cs="Times New Roman"/>
          <w:bCs/>
          <w:sz w:val="24"/>
          <w:szCs w:val="24"/>
        </w:rPr>
        <w:t>teabe</w:t>
      </w:r>
      <w:r w:rsidR="00DE021B" w:rsidRPr="004A1C6F">
        <w:rPr>
          <w:rFonts w:ascii="Times New Roman" w:hAnsi="Times New Roman" w:cs="Times New Roman"/>
          <w:bCs/>
          <w:sz w:val="24"/>
          <w:szCs w:val="24"/>
        </w:rPr>
        <w:t>taotluse</w:t>
      </w:r>
      <w:r w:rsidR="001A0557" w:rsidRPr="004A1C6F">
        <w:rPr>
          <w:rFonts w:ascii="Times New Roman" w:hAnsi="Times New Roman" w:cs="Times New Roman"/>
          <w:bCs/>
          <w:sz w:val="24"/>
          <w:szCs w:val="24"/>
        </w:rPr>
        <w:t>.</w:t>
      </w:r>
    </w:p>
    <w:p w14:paraId="28F71BC4" w14:textId="77777777" w:rsidR="001A0557" w:rsidRPr="004A1C6F" w:rsidRDefault="001A0557" w:rsidP="004A1C6F">
      <w:pPr>
        <w:spacing w:after="0" w:line="240" w:lineRule="auto"/>
        <w:jc w:val="both"/>
        <w:rPr>
          <w:rFonts w:ascii="Times New Roman" w:hAnsi="Times New Roman" w:cs="Times New Roman"/>
          <w:b/>
          <w:bCs/>
          <w:sz w:val="24"/>
          <w:szCs w:val="24"/>
        </w:rPr>
      </w:pPr>
    </w:p>
    <w:p w14:paraId="2AF0F264" w14:textId="5D75474D" w:rsidR="001A0557" w:rsidRPr="004A1C6F" w:rsidRDefault="00A23F8E"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w:t>
      </w:r>
      <w:r w:rsidR="00CC09B7">
        <w:rPr>
          <w:rFonts w:ascii="Times New Roman" w:hAnsi="Times New Roman" w:cs="Times New Roman"/>
          <w:bCs/>
          <w:sz w:val="24"/>
          <w:szCs w:val="24"/>
        </w:rPr>
        <w:t>Ühtne kontaktpunkt</w:t>
      </w:r>
      <w:r w:rsidR="001A0557" w:rsidRPr="004A1C6F">
        <w:rPr>
          <w:rFonts w:ascii="Times New Roman" w:hAnsi="Times New Roman" w:cs="Times New Roman"/>
          <w:bCs/>
          <w:sz w:val="24"/>
          <w:szCs w:val="24"/>
        </w:rPr>
        <w:t xml:space="preserve"> kontrollib </w:t>
      </w:r>
      <w:r w:rsidR="00E40CFA">
        <w:rPr>
          <w:rFonts w:ascii="Times New Roman" w:hAnsi="Times New Roman" w:cs="Times New Roman"/>
          <w:bCs/>
          <w:sz w:val="24"/>
          <w:szCs w:val="24"/>
        </w:rPr>
        <w:t>teabe</w:t>
      </w:r>
      <w:r w:rsidR="001A0557" w:rsidRPr="004A1C6F">
        <w:rPr>
          <w:rFonts w:ascii="Times New Roman" w:hAnsi="Times New Roman" w:cs="Times New Roman"/>
          <w:bCs/>
          <w:sz w:val="24"/>
          <w:szCs w:val="24"/>
        </w:rPr>
        <w:t xml:space="preserve">taotluse </w:t>
      </w:r>
      <w:r w:rsidR="000B06AF" w:rsidRPr="004A1C6F">
        <w:rPr>
          <w:rFonts w:ascii="Times New Roman" w:hAnsi="Times New Roman" w:cs="Times New Roman"/>
          <w:bCs/>
          <w:sz w:val="24"/>
          <w:szCs w:val="24"/>
        </w:rPr>
        <w:t xml:space="preserve">vastavust käesoleva </w:t>
      </w:r>
      <w:r w:rsidR="000B06AF" w:rsidRPr="00B20909">
        <w:rPr>
          <w:rFonts w:ascii="Times New Roman" w:hAnsi="Times New Roman" w:cs="Times New Roman"/>
          <w:bCs/>
          <w:sz w:val="24"/>
          <w:szCs w:val="24"/>
        </w:rPr>
        <w:t>seadustiku §</w:t>
      </w:r>
      <w:r w:rsidR="000B06AF" w:rsidRPr="00B20909">
        <w:rPr>
          <w:rFonts w:ascii="Times New Roman" w:hAnsi="Times New Roman" w:cs="Times New Roman"/>
          <w:sz w:val="24"/>
          <w:szCs w:val="24"/>
        </w:rPr>
        <w:t xml:space="preserve"> 508</w:t>
      </w:r>
      <w:r w:rsidR="00B20909" w:rsidRPr="00B20909">
        <w:rPr>
          <w:rFonts w:ascii="Times New Roman" w:hAnsi="Times New Roman" w:cs="Times New Roman"/>
          <w:sz w:val="24"/>
          <w:szCs w:val="24"/>
          <w:vertAlign w:val="superscript"/>
        </w:rPr>
        <w:t>85</w:t>
      </w:r>
      <w:r w:rsidR="000B06AF" w:rsidRPr="004A1C6F">
        <w:rPr>
          <w:rFonts w:ascii="Times New Roman" w:hAnsi="Times New Roman" w:cs="Times New Roman"/>
          <w:bCs/>
          <w:sz w:val="24"/>
          <w:szCs w:val="24"/>
        </w:rPr>
        <w:t xml:space="preserve"> nõuetele </w:t>
      </w:r>
      <w:r w:rsidR="000A46B8">
        <w:rPr>
          <w:rFonts w:ascii="Times New Roman" w:hAnsi="Times New Roman" w:cs="Times New Roman"/>
          <w:bCs/>
          <w:sz w:val="24"/>
          <w:szCs w:val="24"/>
        </w:rPr>
        <w:t>ja</w:t>
      </w:r>
      <w:r w:rsidR="000A46B8" w:rsidRPr="004A1C6F">
        <w:rPr>
          <w:rFonts w:ascii="Times New Roman" w:hAnsi="Times New Roman" w:cs="Times New Roman"/>
          <w:bCs/>
          <w:sz w:val="24"/>
          <w:szCs w:val="24"/>
        </w:rPr>
        <w:t xml:space="preserve"> </w:t>
      </w:r>
      <w:r w:rsidR="00E40CFA">
        <w:rPr>
          <w:rFonts w:ascii="Times New Roman" w:hAnsi="Times New Roman" w:cs="Times New Roman"/>
          <w:bCs/>
          <w:sz w:val="24"/>
          <w:szCs w:val="24"/>
        </w:rPr>
        <w:t>esitab</w:t>
      </w:r>
      <w:r w:rsidR="00E40CFA" w:rsidRPr="004A1C6F">
        <w:rPr>
          <w:rFonts w:ascii="Times New Roman" w:hAnsi="Times New Roman" w:cs="Times New Roman"/>
          <w:bCs/>
          <w:sz w:val="24"/>
          <w:szCs w:val="24"/>
        </w:rPr>
        <w:t xml:space="preserve"> </w:t>
      </w:r>
      <w:r w:rsidR="000A46B8">
        <w:rPr>
          <w:rFonts w:ascii="Times New Roman" w:hAnsi="Times New Roman" w:cs="Times New Roman"/>
          <w:bCs/>
          <w:sz w:val="24"/>
          <w:szCs w:val="24"/>
        </w:rPr>
        <w:t>selle</w:t>
      </w:r>
      <w:r w:rsidR="000A46B8"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teise Euroopa Liidu liikmesriigi ühtsele kontaktpunktile või õiguskaitseasutusele.</w:t>
      </w:r>
    </w:p>
    <w:p w14:paraId="2770F33B" w14:textId="6A826412" w:rsidR="001A0557" w:rsidRPr="004A1C6F" w:rsidRDefault="001A0557" w:rsidP="004A1C6F">
      <w:pPr>
        <w:spacing w:after="0" w:line="240" w:lineRule="auto"/>
        <w:jc w:val="both"/>
        <w:rPr>
          <w:rFonts w:ascii="Times New Roman" w:hAnsi="Times New Roman" w:cs="Times New Roman"/>
          <w:bCs/>
          <w:sz w:val="24"/>
          <w:szCs w:val="24"/>
        </w:rPr>
      </w:pPr>
    </w:p>
    <w:p w14:paraId="332FD4AF" w14:textId="6F8AE8E7" w:rsidR="001A0557" w:rsidRPr="004A1C6F" w:rsidRDefault="00A23F8E" w:rsidP="004A1C6F">
      <w:pPr>
        <w:spacing w:after="0" w:line="240" w:lineRule="auto"/>
        <w:jc w:val="both"/>
        <w:rPr>
          <w:rFonts w:ascii="Times New Roman" w:hAnsi="Times New Roman" w:cs="Times New Roman"/>
          <w:bCs/>
          <w:sz w:val="24"/>
          <w:szCs w:val="24"/>
        </w:rPr>
      </w:pPr>
      <w:bookmarkStart w:id="67" w:name="_Hlk163140296"/>
      <w:commentRangeStart w:id="68"/>
      <w:r w:rsidRPr="004A1C6F">
        <w:rPr>
          <w:rFonts w:ascii="Times New Roman" w:hAnsi="Times New Roman" w:cs="Times New Roman"/>
          <w:bCs/>
          <w:sz w:val="24"/>
          <w:szCs w:val="24"/>
        </w:rPr>
        <w:t>(</w:t>
      </w:r>
      <w:r w:rsidR="00D55D19">
        <w:rPr>
          <w:rFonts w:ascii="Times New Roman" w:hAnsi="Times New Roman" w:cs="Times New Roman"/>
          <w:bCs/>
          <w:sz w:val="24"/>
          <w:szCs w:val="24"/>
        </w:rPr>
        <w:t>3</w:t>
      </w:r>
      <w:r w:rsidRPr="004A1C6F">
        <w:rPr>
          <w:rFonts w:ascii="Times New Roman" w:hAnsi="Times New Roman" w:cs="Times New Roman"/>
          <w:bCs/>
          <w:sz w:val="24"/>
          <w:szCs w:val="24"/>
        </w:rPr>
        <w:t xml:space="preserve">) </w:t>
      </w:r>
      <w:commentRangeStart w:id="69"/>
      <w:r w:rsidR="001A0557" w:rsidRPr="004A1C6F">
        <w:rPr>
          <w:rFonts w:ascii="Times New Roman" w:hAnsi="Times New Roman" w:cs="Times New Roman"/>
          <w:bCs/>
          <w:sz w:val="24"/>
          <w:szCs w:val="24"/>
        </w:rPr>
        <w:t xml:space="preserve">Kui </w:t>
      </w:r>
      <w:r w:rsidR="00E40CFA">
        <w:rPr>
          <w:rFonts w:ascii="Times New Roman" w:hAnsi="Times New Roman" w:cs="Times New Roman"/>
          <w:bCs/>
          <w:sz w:val="24"/>
          <w:szCs w:val="24"/>
        </w:rPr>
        <w:t>teabe</w:t>
      </w:r>
      <w:r w:rsidR="001A0557" w:rsidRPr="004A1C6F">
        <w:rPr>
          <w:rFonts w:ascii="Times New Roman" w:hAnsi="Times New Roman" w:cs="Times New Roman"/>
          <w:bCs/>
          <w:sz w:val="24"/>
          <w:szCs w:val="24"/>
        </w:rPr>
        <w:t xml:space="preserve">taotlus </w:t>
      </w:r>
      <w:r w:rsidR="00E40CFA">
        <w:rPr>
          <w:rFonts w:ascii="Times New Roman" w:hAnsi="Times New Roman" w:cs="Times New Roman"/>
          <w:bCs/>
          <w:sz w:val="24"/>
          <w:szCs w:val="24"/>
        </w:rPr>
        <w:t>esitatakse</w:t>
      </w:r>
      <w:r w:rsidR="000A46B8">
        <w:rPr>
          <w:rFonts w:ascii="Times New Roman" w:hAnsi="Times New Roman" w:cs="Times New Roman"/>
          <w:bCs/>
          <w:sz w:val="24"/>
          <w:szCs w:val="24"/>
        </w:rPr>
        <w:t xml:space="preserve"> </w:t>
      </w:r>
      <w:commentRangeEnd w:id="69"/>
      <w:r w:rsidR="00383E6F">
        <w:rPr>
          <w:rStyle w:val="Kommentaariviide"/>
        </w:rPr>
        <w:commentReference w:id="69"/>
      </w:r>
      <w:r w:rsidR="001A0557" w:rsidRPr="004A1C6F">
        <w:rPr>
          <w:rFonts w:ascii="Times New Roman" w:hAnsi="Times New Roman" w:cs="Times New Roman"/>
          <w:bCs/>
          <w:sz w:val="24"/>
          <w:szCs w:val="24"/>
        </w:rPr>
        <w:t xml:space="preserve">teise Euroopa Liidu liikmesriigi õiguskaitseasutusele, edastab </w:t>
      </w:r>
      <w:r w:rsidR="00E40CFA">
        <w:rPr>
          <w:rFonts w:ascii="Times New Roman" w:hAnsi="Times New Roman" w:cs="Times New Roman"/>
          <w:bCs/>
          <w:sz w:val="24"/>
          <w:szCs w:val="24"/>
        </w:rPr>
        <w:t xml:space="preserve">ühtne kontaktpunkt </w:t>
      </w:r>
      <w:r w:rsidR="000A46B8">
        <w:rPr>
          <w:rFonts w:ascii="Times New Roman" w:hAnsi="Times New Roman" w:cs="Times New Roman"/>
          <w:bCs/>
          <w:sz w:val="24"/>
          <w:szCs w:val="24"/>
        </w:rPr>
        <w:t>selle</w:t>
      </w:r>
      <w:r w:rsidR="001A0557" w:rsidRPr="004A1C6F">
        <w:rPr>
          <w:rFonts w:ascii="Times New Roman" w:hAnsi="Times New Roman" w:cs="Times New Roman"/>
          <w:bCs/>
          <w:sz w:val="24"/>
          <w:szCs w:val="24"/>
        </w:rPr>
        <w:t xml:space="preserve"> liikmesriigi ühtsele kontaktpunktile</w:t>
      </w:r>
      <w:bookmarkEnd w:id="67"/>
      <w:r w:rsidR="000A46B8" w:rsidRPr="000A46B8">
        <w:rPr>
          <w:rFonts w:ascii="Times New Roman" w:hAnsi="Times New Roman" w:cs="Times New Roman"/>
          <w:bCs/>
          <w:sz w:val="24"/>
          <w:szCs w:val="24"/>
        </w:rPr>
        <w:t xml:space="preserve"> </w:t>
      </w:r>
      <w:r w:rsidR="000A46B8" w:rsidRPr="004A1C6F">
        <w:rPr>
          <w:rFonts w:ascii="Times New Roman" w:hAnsi="Times New Roman" w:cs="Times New Roman"/>
          <w:bCs/>
          <w:sz w:val="24"/>
          <w:szCs w:val="24"/>
        </w:rPr>
        <w:t>taotluse koopia</w:t>
      </w:r>
      <w:r w:rsidR="001A0557" w:rsidRPr="004A1C6F">
        <w:rPr>
          <w:rFonts w:ascii="Times New Roman" w:hAnsi="Times New Roman" w:cs="Times New Roman"/>
          <w:bCs/>
          <w:sz w:val="24"/>
          <w:szCs w:val="24"/>
        </w:rPr>
        <w:t xml:space="preserve">, välja arvatud </w:t>
      </w:r>
      <w:del w:id="70" w:author="Kärt Voor" w:date="2024-09-17T13:25:00Z">
        <w:r w:rsidR="00DD0A63" w:rsidDel="00383E6F">
          <w:rPr>
            <w:rFonts w:ascii="Times New Roman" w:hAnsi="Times New Roman" w:cs="Times New Roman"/>
            <w:bCs/>
            <w:sz w:val="24"/>
            <w:szCs w:val="24"/>
          </w:rPr>
          <w:delText xml:space="preserve">juhul, kui esineb </w:delText>
        </w:r>
      </w:del>
      <w:r w:rsidR="002F66E3">
        <w:rPr>
          <w:rFonts w:ascii="Times New Roman" w:hAnsi="Times New Roman" w:cs="Times New Roman"/>
          <w:bCs/>
          <w:sz w:val="24"/>
          <w:szCs w:val="24"/>
        </w:rPr>
        <w:t xml:space="preserve">käesoleva </w:t>
      </w:r>
      <w:r w:rsidR="002F66E3" w:rsidRPr="00B20909">
        <w:rPr>
          <w:rFonts w:ascii="Times New Roman" w:hAnsi="Times New Roman" w:cs="Times New Roman"/>
          <w:bCs/>
          <w:sz w:val="24"/>
          <w:szCs w:val="24"/>
        </w:rPr>
        <w:t xml:space="preserve">seadustiku </w:t>
      </w:r>
      <w:r w:rsidR="001A0557" w:rsidRPr="00B20909">
        <w:rPr>
          <w:rFonts w:ascii="Times New Roman" w:hAnsi="Times New Roman" w:cs="Times New Roman"/>
          <w:bCs/>
          <w:sz w:val="24"/>
          <w:szCs w:val="24"/>
        </w:rPr>
        <w:t xml:space="preserve">§ </w:t>
      </w:r>
      <w:r w:rsidR="005A2C83" w:rsidRPr="00B20909">
        <w:rPr>
          <w:rFonts w:ascii="Times New Roman" w:hAnsi="Times New Roman" w:cs="Times New Roman"/>
          <w:bCs/>
          <w:sz w:val="24"/>
          <w:szCs w:val="24"/>
        </w:rPr>
        <w:t>508</w:t>
      </w:r>
      <w:r w:rsidR="005A2C83" w:rsidRPr="00B20909">
        <w:rPr>
          <w:rFonts w:ascii="Times New Roman" w:hAnsi="Times New Roman" w:cs="Times New Roman"/>
          <w:bCs/>
          <w:sz w:val="24"/>
          <w:szCs w:val="24"/>
          <w:vertAlign w:val="superscript"/>
        </w:rPr>
        <w:t>8</w:t>
      </w:r>
      <w:r w:rsidR="001C212B" w:rsidRPr="00B20909">
        <w:rPr>
          <w:rFonts w:ascii="Times New Roman" w:hAnsi="Times New Roman" w:cs="Times New Roman"/>
          <w:bCs/>
          <w:sz w:val="24"/>
          <w:szCs w:val="24"/>
          <w:vertAlign w:val="superscript"/>
        </w:rPr>
        <w:t>1</w:t>
      </w:r>
      <w:r w:rsidR="001A0557" w:rsidRPr="00B20909">
        <w:rPr>
          <w:rFonts w:ascii="Times New Roman" w:hAnsi="Times New Roman" w:cs="Times New Roman"/>
          <w:bCs/>
          <w:sz w:val="24"/>
          <w:szCs w:val="24"/>
        </w:rPr>
        <w:t xml:space="preserve"> lõikes 5 </w:t>
      </w:r>
      <w:r w:rsidR="00BB0B57" w:rsidRPr="00B20909">
        <w:rPr>
          <w:rFonts w:ascii="Times New Roman" w:hAnsi="Times New Roman" w:cs="Times New Roman"/>
          <w:bCs/>
          <w:sz w:val="24"/>
          <w:szCs w:val="24"/>
        </w:rPr>
        <w:t>nimetatud</w:t>
      </w:r>
      <w:r w:rsidR="00BB0B57" w:rsidRPr="004A1C6F">
        <w:rPr>
          <w:rFonts w:ascii="Times New Roman" w:hAnsi="Times New Roman" w:cs="Times New Roman"/>
          <w:bCs/>
          <w:sz w:val="24"/>
          <w:szCs w:val="24"/>
        </w:rPr>
        <w:t xml:space="preserve"> </w:t>
      </w:r>
      <w:del w:id="71" w:author="Kärt Voor" w:date="2024-09-17T13:25:00Z">
        <w:r w:rsidR="00BB0B57" w:rsidDel="00383E6F">
          <w:rPr>
            <w:rFonts w:ascii="Times New Roman" w:hAnsi="Times New Roman" w:cs="Times New Roman"/>
            <w:bCs/>
            <w:sz w:val="24"/>
            <w:szCs w:val="24"/>
          </w:rPr>
          <w:delText>oh</w:delText>
        </w:r>
        <w:r w:rsidR="00DD0A63" w:rsidDel="00383E6F">
          <w:rPr>
            <w:rFonts w:ascii="Times New Roman" w:hAnsi="Times New Roman" w:cs="Times New Roman"/>
            <w:bCs/>
            <w:sz w:val="24"/>
            <w:szCs w:val="24"/>
          </w:rPr>
          <w:delText>t</w:delText>
        </w:r>
      </w:del>
      <w:ins w:id="72" w:author="Kärt Voor" w:date="2024-09-17T13:25:00Z">
        <w:r w:rsidR="00383E6F">
          <w:rPr>
            <w:rFonts w:ascii="Times New Roman" w:hAnsi="Times New Roman" w:cs="Times New Roman"/>
            <w:bCs/>
            <w:sz w:val="24"/>
            <w:szCs w:val="24"/>
          </w:rPr>
          <w:t>juhul</w:t>
        </w:r>
      </w:ins>
      <w:r w:rsidR="001A0557" w:rsidRPr="004A1C6F">
        <w:rPr>
          <w:rFonts w:ascii="Times New Roman" w:hAnsi="Times New Roman" w:cs="Times New Roman"/>
          <w:bCs/>
          <w:sz w:val="24"/>
          <w:szCs w:val="24"/>
        </w:rPr>
        <w:t>.</w:t>
      </w:r>
      <w:commentRangeEnd w:id="68"/>
      <w:r w:rsidR="003B65A8">
        <w:rPr>
          <w:rStyle w:val="Kommentaariviide"/>
        </w:rPr>
        <w:commentReference w:id="68"/>
      </w:r>
    </w:p>
    <w:p w14:paraId="4CFF0488" w14:textId="77777777" w:rsidR="001A0557" w:rsidRPr="004A1C6F" w:rsidRDefault="001A0557" w:rsidP="004A1C6F">
      <w:pPr>
        <w:spacing w:after="0" w:line="240" w:lineRule="auto"/>
        <w:jc w:val="both"/>
        <w:rPr>
          <w:rFonts w:ascii="Times New Roman" w:hAnsi="Times New Roman" w:cs="Times New Roman"/>
          <w:bCs/>
          <w:sz w:val="24"/>
          <w:szCs w:val="24"/>
        </w:rPr>
      </w:pPr>
    </w:p>
    <w:p w14:paraId="1B2CF4A8" w14:textId="3B7008CD" w:rsidR="001A0557" w:rsidRPr="004A1C6F" w:rsidRDefault="001A0557" w:rsidP="004A1C6F">
      <w:pPr>
        <w:spacing w:after="0" w:line="240" w:lineRule="auto"/>
        <w:jc w:val="both"/>
        <w:rPr>
          <w:rFonts w:ascii="Times New Roman" w:hAnsi="Times New Roman" w:cs="Times New Roman"/>
          <w:bCs/>
          <w:sz w:val="24"/>
          <w:szCs w:val="24"/>
        </w:rPr>
      </w:pPr>
      <w:bookmarkStart w:id="73" w:name="_Hlk164268976"/>
      <w:r w:rsidRPr="007D7ACB">
        <w:rPr>
          <w:rFonts w:ascii="Times New Roman" w:hAnsi="Times New Roman" w:cs="Times New Roman"/>
          <w:b/>
          <w:bCs/>
          <w:sz w:val="24"/>
          <w:szCs w:val="24"/>
        </w:rPr>
        <w:t xml:space="preserve">§ </w:t>
      </w:r>
      <w:bookmarkEnd w:id="73"/>
      <w:r w:rsidRPr="007D7ACB">
        <w:rPr>
          <w:rFonts w:ascii="Times New Roman" w:hAnsi="Times New Roman" w:cs="Times New Roman"/>
          <w:b/>
          <w:bCs/>
          <w:sz w:val="24"/>
          <w:szCs w:val="24"/>
        </w:rPr>
        <w:t>508</w:t>
      </w:r>
      <w:r w:rsidR="008C7FE1" w:rsidRPr="007D7ACB">
        <w:rPr>
          <w:rFonts w:ascii="Times New Roman" w:hAnsi="Times New Roman" w:cs="Times New Roman"/>
          <w:b/>
          <w:bCs/>
          <w:sz w:val="24"/>
          <w:szCs w:val="24"/>
          <w:vertAlign w:val="superscript"/>
        </w:rPr>
        <w:t>85</w:t>
      </w:r>
      <w:r w:rsidRPr="007D7ACB">
        <w:rPr>
          <w:rFonts w:ascii="Times New Roman" w:hAnsi="Times New Roman" w:cs="Times New Roman"/>
          <w:b/>
          <w:bCs/>
          <w:sz w:val="24"/>
          <w:szCs w:val="24"/>
        </w:rPr>
        <w:t xml:space="preserve">. </w:t>
      </w:r>
      <w:r w:rsidR="005050F2" w:rsidRPr="007D7ACB">
        <w:rPr>
          <w:rFonts w:ascii="Times New Roman" w:hAnsi="Times New Roman" w:cs="Times New Roman"/>
          <w:b/>
          <w:bCs/>
          <w:sz w:val="24"/>
          <w:szCs w:val="24"/>
        </w:rPr>
        <w:t>Nõuded t</w:t>
      </w:r>
      <w:r w:rsidRPr="007D7ACB">
        <w:rPr>
          <w:rFonts w:ascii="Times New Roman" w:hAnsi="Times New Roman" w:cs="Times New Roman"/>
          <w:b/>
          <w:bCs/>
          <w:sz w:val="24"/>
          <w:szCs w:val="24"/>
        </w:rPr>
        <w:t>eabetaotlus</w:t>
      </w:r>
      <w:r w:rsidR="005050F2" w:rsidRPr="007D7ACB">
        <w:rPr>
          <w:rFonts w:ascii="Times New Roman" w:hAnsi="Times New Roman" w:cs="Times New Roman"/>
          <w:b/>
          <w:bCs/>
          <w:sz w:val="24"/>
          <w:szCs w:val="24"/>
        </w:rPr>
        <w:t>ele</w:t>
      </w:r>
    </w:p>
    <w:p w14:paraId="26B28DA6" w14:textId="77777777" w:rsidR="001A0557" w:rsidRPr="004A1C6F" w:rsidRDefault="001A0557" w:rsidP="004A1C6F">
      <w:pPr>
        <w:spacing w:after="0" w:line="240" w:lineRule="auto"/>
        <w:jc w:val="both"/>
        <w:rPr>
          <w:rFonts w:ascii="Times New Roman" w:hAnsi="Times New Roman" w:cs="Times New Roman"/>
          <w:bCs/>
          <w:sz w:val="24"/>
          <w:szCs w:val="24"/>
        </w:rPr>
      </w:pPr>
    </w:p>
    <w:p w14:paraId="2AF0F11F" w14:textId="4AA72052" w:rsidR="001A0557" w:rsidRPr="004A1C6F" w:rsidRDefault="001A0557" w:rsidP="004A1C6F">
      <w:pPr>
        <w:spacing w:after="0" w:line="240" w:lineRule="auto"/>
        <w:jc w:val="both"/>
        <w:rPr>
          <w:rFonts w:ascii="Times New Roman" w:hAnsi="Times New Roman" w:cs="Times New Roman"/>
          <w:bCs/>
          <w:i/>
          <w:iCs/>
          <w:sz w:val="24"/>
          <w:szCs w:val="24"/>
        </w:rPr>
      </w:pPr>
      <w:r w:rsidRPr="004A1C6F">
        <w:rPr>
          <w:rFonts w:ascii="Times New Roman" w:hAnsi="Times New Roman" w:cs="Times New Roman"/>
          <w:bCs/>
          <w:sz w:val="24"/>
          <w:szCs w:val="24"/>
        </w:rPr>
        <w:t xml:space="preserve">Teabetaotluses </w:t>
      </w:r>
      <w:r w:rsidR="00196BDA">
        <w:rPr>
          <w:rFonts w:ascii="Times New Roman" w:hAnsi="Times New Roman" w:cs="Times New Roman"/>
          <w:bCs/>
          <w:sz w:val="24"/>
          <w:szCs w:val="24"/>
        </w:rPr>
        <w:t>esitatakse järgmised andmed</w:t>
      </w:r>
      <w:r w:rsidRPr="004A1C6F">
        <w:rPr>
          <w:rFonts w:ascii="Times New Roman" w:hAnsi="Times New Roman" w:cs="Times New Roman"/>
          <w:bCs/>
          <w:sz w:val="24"/>
          <w:szCs w:val="24"/>
        </w:rPr>
        <w:t>:</w:t>
      </w:r>
    </w:p>
    <w:p w14:paraId="31B9EA81" w14:textId="520F0A39" w:rsidR="00EF29B8" w:rsidRPr="004A1C6F" w:rsidRDefault="00EF29B8" w:rsidP="004A1C6F">
      <w:pPr>
        <w:spacing w:after="0" w:line="240" w:lineRule="auto"/>
        <w:jc w:val="both"/>
        <w:rPr>
          <w:rFonts w:ascii="Times New Roman" w:hAnsi="Times New Roman" w:cs="Times New Roman"/>
          <w:bCs/>
          <w:sz w:val="24"/>
          <w:szCs w:val="24"/>
        </w:rPr>
      </w:pPr>
      <w:bookmarkStart w:id="74" w:name="_Hlk174434248"/>
      <w:r w:rsidRPr="004A1C6F">
        <w:rPr>
          <w:rFonts w:ascii="Times New Roman" w:hAnsi="Times New Roman" w:cs="Times New Roman"/>
          <w:bCs/>
          <w:sz w:val="24"/>
          <w:szCs w:val="24"/>
        </w:rPr>
        <w:t xml:space="preserve">1) </w:t>
      </w:r>
      <w:r w:rsidR="001A0557" w:rsidRPr="004A1C6F">
        <w:rPr>
          <w:rFonts w:ascii="Times New Roman" w:hAnsi="Times New Roman" w:cs="Times New Roman"/>
          <w:bCs/>
          <w:sz w:val="24"/>
          <w:szCs w:val="24"/>
        </w:rPr>
        <w:t>taotletava teabe kirjeldus;</w:t>
      </w:r>
    </w:p>
    <w:p w14:paraId="70B39AE0" w14:textId="59D36A22" w:rsidR="001A0557" w:rsidRPr="004A1C6F" w:rsidRDefault="00EF29B8" w:rsidP="004A1C6F">
      <w:pPr>
        <w:spacing w:after="0" w:line="240" w:lineRule="auto"/>
        <w:jc w:val="both"/>
        <w:rPr>
          <w:rFonts w:ascii="Times New Roman" w:hAnsi="Times New Roman" w:cs="Times New Roman"/>
          <w:bCs/>
          <w:i/>
          <w:iCs/>
          <w:sz w:val="24"/>
          <w:szCs w:val="24"/>
        </w:rPr>
      </w:pPr>
      <w:r w:rsidRPr="004A1C6F">
        <w:rPr>
          <w:rFonts w:ascii="Times New Roman" w:hAnsi="Times New Roman" w:cs="Times New Roman"/>
          <w:bCs/>
          <w:sz w:val="24"/>
          <w:szCs w:val="24"/>
        </w:rPr>
        <w:t xml:space="preserve">2) </w:t>
      </w:r>
      <w:r w:rsidR="001A0557" w:rsidRPr="004A1C6F">
        <w:rPr>
          <w:rFonts w:ascii="Times New Roman" w:hAnsi="Times New Roman" w:cs="Times New Roman"/>
          <w:bCs/>
          <w:sz w:val="24"/>
          <w:szCs w:val="24"/>
        </w:rPr>
        <w:t xml:space="preserve">teabe taotlemise </w:t>
      </w:r>
      <w:r w:rsidR="001A0557" w:rsidRPr="00BB0B57">
        <w:rPr>
          <w:rFonts w:ascii="Times New Roman" w:hAnsi="Times New Roman" w:cs="Times New Roman"/>
          <w:bCs/>
          <w:sz w:val="24"/>
          <w:szCs w:val="24"/>
        </w:rPr>
        <w:t>põhjus</w:t>
      </w:r>
      <w:r w:rsidR="001A0557" w:rsidRPr="004A1C6F">
        <w:rPr>
          <w:rFonts w:ascii="Times New Roman" w:hAnsi="Times New Roman" w:cs="Times New Roman"/>
          <w:bCs/>
          <w:sz w:val="24"/>
          <w:szCs w:val="24"/>
        </w:rPr>
        <w:t xml:space="preserve">, sealhulgas asjaolud </w:t>
      </w:r>
      <w:r w:rsidR="008A5C22">
        <w:rPr>
          <w:rFonts w:ascii="Times New Roman" w:hAnsi="Times New Roman" w:cs="Times New Roman"/>
          <w:bCs/>
          <w:sz w:val="24"/>
          <w:szCs w:val="24"/>
        </w:rPr>
        <w:t>ja</w:t>
      </w:r>
      <w:r w:rsidR="008A5C22"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vii</w:t>
      </w:r>
      <w:r w:rsidR="008A5C22">
        <w:rPr>
          <w:rFonts w:ascii="Times New Roman" w:hAnsi="Times New Roman" w:cs="Times New Roman"/>
          <w:bCs/>
          <w:sz w:val="24"/>
          <w:szCs w:val="24"/>
        </w:rPr>
        <w:t>d</w:t>
      </w:r>
      <w:r w:rsidR="001A0557" w:rsidRPr="004A1C6F">
        <w:rPr>
          <w:rFonts w:ascii="Times New Roman" w:hAnsi="Times New Roman" w:cs="Times New Roman"/>
          <w:bCs/>
          <w:sz w:val="24"/>
          <w:szCs w:val="24"/>
        </w:rPr>
        <w:t>e kuriteole</w:t>
      </w:r>
      <w:r w:rsidR="00BB0B57">
        <w:rPr>
          <w:rFonts w:ascii="Times New Roman" w:hAnsi="Times New Roman" w:cs="Times New Roman"/>
          <w:bCs/>
          <w:sz w:val="24"/>
          <w:szCs w:val="24"/>
        </w:rPr>
        <w:t>, mille kohta teavet taotletakse</w:t>
      </w:r>
      <w:r w:rsidR="001A0557" w:rsidRPr="004A1C6F">
        <w:rPr>
          <w:rFonts w:ascii="Times New Roman" w:hAnsi="Times New Roman" w:cs="Times New Roman"/>
          <w:bCs/>
          <w:sz w:val="24"/>
          <w:szCs w:val="24"/>
        </w:rPr>
        <w:t>;</w:t>
      </w:r>
    </w:p>
    <w:p w14:paraId="14AFB872" w14:textId="399A0396" w:rsidR="00BE7D74" w:rsidRPr="004A1C6F" w:rsidRDefault="00BE7D74" w:rsidP="00BE7D74">
      <w:pPr>
        <w:spacing w:after="0" w:line="240" w:lineRule="auto"/>
        <w:jc w:val="both"/>
        <w:rPr>
          <w:rFonts w:ascii="Times New Roman" w:hAnsi="Times New Roman" w:cs="Times New Roman"/>
          <w:bCs/>
          <w:i/>
          <w:iCs/>
          <w:sz w:val="24"/>
          <w:szCs w:val="24"/>
        </w:rPr>
      </w:pPr>
      <w:r>
        <w:rPr>
          <w:rFonts w:ascii="Times New Roman" w:hAnsi="Times New Roman" w:cs="Times New Roman"/>
          <w:bCs/>
          <w:sz w:val="24"/>
          <w:szCs w:val="24"/>
        </w:rPr>
        <w:t>3</w:t>
      </w:r>
      <w:r w:rsidRPr="004A1C6F">
        <w:rPr>
          <w:rFonts w:ascii="Times New Roman" w:hAnsi="Times New Roman" w:cs="Times New Roman"/>
          <w:bCs/>
          <w:sz w:val="24"/>
          <w:szCs w:val="24"/>
        </w:rPr>
        <w:t xml:space="preserve">) seos </w:t>
      </w:r>
      <w:r>
        <w:rPr>
          <w:rFonts w:ascii="Times New Roman" w:hAnsi="Times New Roman" w:cs="Times New Roman"/>
          <w:bCs/>
          <w:sz w:val="24"/>
          <w:szCs w:val="24"/>
        </w:rPr>
        <w:t>teabe taotlemise</w:t>
      </w:r>
      <w:r w:rsidRPr="004A1C6F">
        <w:rPr>
          <w:rFonts w:ascii="Times New Roman" w:hAnsi="Times New Roman" w:cs="Times New Roman"/>
          <w:bCs/>
          <w:sz w:val="24"/>
          <w:szCs w:val="24"/>
        </w:rPr>
        <w:t xml:space="preserve"> põhjuse ja isiku vahel, kelle kohta teavet </w:t>
      </w:r>
      <w:r>
        <w:rPr>
          <w:rFonts w:ascii="Times New Roman" w:hAnsi="Times New Roman" w:cs="Times New Roman"/>
          <w:bCs/>
          <w:sz w:val="24"/>
          <w:szCs w:val="24"/>
        </w:rPr>
        <w:t>taotletakse</w:t>
      </w:r>
      <w:r w:rsidRPr="004A1C6F">
        <w:rPr>
          <w:rFonts w:ascii="Times New Roman" w:hAnsi="Times New Roman" w:cs="Times New Roman"/>
          <w:bCs/>
          <w:sz w:val="24"/>
          <w:szCs w:val="24"/>
        </w:rPr>
        <w:t>;</w:t>
      </w:r>
    </w:p>
    <w:p w14:paraId="35496E00" w14:textId="0903511D" w:rsidR="001A0557" w:rsidRPr="004A1C6F" w:rsidRDefault="00BE7D74" w:rsidP="004A1C6F">
      <w:pPr>
        <w:spacing w:after="0" w:line="240" w:lineRule="auto"/>
        <w:jc w:val="both"/>
        <w:rPr>
          <w:rFonts w:ascii="Times New Roman" w:hAnsi="Times New Roman" w:cs="Times New Roman"/>
          <w:bCs/>
          <w:i/>
          <w:iCs/>
          <w:sz w:val="24"/>
          <w:szCs w:val="24"/>
        </w:rPr>
      </w:pPr>
      <w:r>
        <w:rPr>
          <w:rFonts w:ascii="Times New Roman" w:hAnsi="Times New Roman" w:cs="Times New Roman"/>
          <w:bCs/>
          <w:sz w:val="24"/>
          <w:szCs w:val="24"/>
        </w:rPr>
        <w:t>4</w:t>
      </w:r>
      <w:r w:rsidR="00EF29B8"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teabe kasutamise eesmärk;</w:t>
      </w:r>
    </w:p>
    <w:p w14:paraId="5D0DBBC2" w14:textId="3CBDF5A2" w:rsidR="001A0557" w:rsidRPr="004A1C6F" w:rsidRDefault="00BE7D74" w:rsidP="004A1C6F">
      <w:pPr>
        <w:spacing w:after="0" w:line="240" w:lineRule="auto"/>
        <w:jc w:val="both"/>
        <w:rPr>
          <w:rFonts w:ascii="Times New Roman" w:hAnsi="Times New Roman" w:cs="Times New Roman"/>
          <w:bCs/>
          <w:i/>
          <w:iCs/>
          <w:sz w:val="24"/>
          <w:szCs w:val="24"/>
        </w:rPr>
      </w:pPr>
      <w:r>
        <w:rPr>
          <w:rFonts w:ascii="Times New Roman" w:hAnsi="Times New Roman" w:cs="Times New Roman"/>
          <w:bCs/>
          <w:sz w:val="24"/>
          <w:szCs w:val="24"/>
        </w:rPr>
        <w:t>5</w:t>
      </w:r>
      <w:r w:rsidR="00EF29B8" w:rsidRPr="004A1C6F">
        <w:rPr>
          <w:rFonts w:ascii="Times New Roman" w:hAnsi="Times New Roman" w:cs="Times New Roman"/>
          <w:bCs/>
          <w:sz w:val="24"/>
          <w:szCs w:val="24"/>
        </w:rPr>
        <w:t xml:space="preserve">) </w:t>
      </w:r>
      <w:r w:rsidR="001A0557" w:rsidRPr="00BB0B57">
        <w:rPr>
          <w:rFonts w:ascii="Times New Roman" w:hAnsi="Times New Roman" w:cs="Times New Roman"/>
          <w:bCs/>
          <w:sz w:val="24"/>
          <w:szCs w:val="24"/>
        </w:rPr>
        <w:t>põhjendus</w:t>
      </w:r>
      <w:r w:rsidR="001A0557" w:rsidRPr="004A1C6F">
        <w:rPr>
          <w:rFonts w:ascii="Times New Roman" w:hAnsi="Times New Roman" w:cs="Times New Roman"/>
          <w:bCs/>
          <w:sz w:val="24"/>
          <w:szCs w:val="24"/>
        </w:rPr>
        <w:t>, miks eeldatakse, et teisel Euroopa Liidu liikmesriigil</w:t>
      </w:r>
      <w:r w:rsidR="008A5C22">
        <w:rPr>
          <w:rFonts w:ascii="Times New Roman" w:hAnsi="Times New Roman" w:cs="Times New Roman"/>
          <w:bCs/>
          <w:sz w:val="24"/>
          <w:szCs w:val="24"/>
        </w:rPr>
        <w:t xml:space="preserve"> on teabele juurdepääs</w:t>
      </w:r>
      <w:r w:rsidR="001A0557" w:rsidRPr="004A1C6F">
        <w:rPr>
          <w:rFonts w:ascii="Times New Roman" w:hAnsi="Times New Roman" w:cs="Times New Roman"/>
          <w:bCs/>
          <w:sz w:val="24"/>
          <w:szCs w:val="24"/>
        </w:rPr>
        <w:t>;</w:t>
      </w:r>
    </w:p>
    <w:p w14:paraId="6AD09CFB" w14:textId="3D9FB77A" w:rsidR="001A0557" w:rsidRPr="004A1C6F" w:rsidRDefault="00EF29B8" w:rsidP="004A1C6F">
      <w:pPr>
        <w:spacing w:after="0" w:line="240" w:lineRule="auto"/>
        <w:jc w:val="both"/>
        <w:rPr>
          <w:rFonts w:ascii="Times New Roman" w:hAnsi="Times New Roman" w:cs="Times New Roman"/>
          <w:bCs/>
          <w:i/>
          <w:iCs/>
          <w:sz w:val="24"/>
          <w:szCs w:val="24"/>
        </w:rPr>
      </w:pPr>
      <w:r w:rsidRPr="004A1C6F">
        <w:rPr>
          <w:rFonts w:ascii="Times New Roman" w:hAnsi="Times New Roman" w:cs="Times New Roman"/>
          <w:bCs/>
          <w:sz w:val="24"/>
          <w:szCs w:val="24"/>
        </w:rPr>
        <w:t xml:space="preserve">6) </w:t>
      </w:r>
      <w:r w:rsidR="001A0557" w:rsidRPr="004A1C6F">
        <w:rPr>
          <w:rFonts w:ascii="Times New Roman" w:hAnsi="Times New Roman" w:cs="Times New Roman"/>
          <w:bCs/>
          <w:sz w:val="24"/>
          <w:szCs w:val="24"/>
        </w:rPr>
        <w:t>kiireloomulise</w:t>
      </w:r>
      <w:r w:rsidR="005471F1" w:rsidRPr="005471F1">
        <w:rPr>
          <w:rFonts w:ascii="Times New Roman" w:hAnsi="Times New Roman" w:cs="Times New Roman"/>
          <w:bCs/>
          <w:sz w:val="24"/>
          <w:szCs w:val="24"/>
        </w:rPr>
        <w:t xml:space="preserve"> </w:t>
      </w:r>
      <w:r w:rsidR="005471F1" w:rsidRPr="004A1C6F">
        <w:rPr>
          <w:rFonts w:ascii="Times New Roman" w:hAnsi="Times New Roman" w:cs="Times New Roman"/>
          <w:bCs/>
          <w:sz w:val="24"/>
          <w:szCs w:val="24"/>
        </w:rPr>
        <w:t>taotlus</w:t>
      </w:r>
      <w:r w:rsidR="005471F1">
        <w:rPr>
          <w:rFonts w:ascii="Times New Roman" w:hAnsi="Times New Roman" w:cs="Times New Roman"/>
          <w:bCs/>
          <w:sz w:val="24"/>
          <w:szCs w:val="24"/>
        </w:rPr>
        <w:t>e korral</w:t>
      </w:r>
      <w:r w:rsidR="001A0557" w:rsidRPr="004A1C6F">
        <w:rPr>
          <w:rFonts w:ascii="Times New Roman" w:hAnsi="Times New Roman" w:cs="Times New Roman"/>
          <w:bCs/>
          <w:sz w:val="24"/>
          <w:szCs w:val="24"/>
        </w:rPr>
        <w:t xml:space="preserve"> </w:t>
      </w:r>
      <w:r w:rsidR="00BB0B57">
        <w:rPr>
          <w:rFonts w:ascii="Times New Roman" w:hAnsi="Times New Roman" w:cs="Times New Roman"/>
          <w:bCs/>
          <w:sz w:val="24"/>
          <w:szCs w:val="24"/>
        </w:rPr>
        <w:t>kiireloomulisuse</w:t>
      </w:r>
      <w:r w:rsidR="001A0557" w:rsidRPr="004A1C6F">
        <w:rPr>
          <w:rFonts w:ascii="Times New Roman" w:hAnsi="Times New Roman" w:cs="Times New Roman"/>
          <w:bCs/>
          <w:sz w:val="24"/>
          <w:szCs w:val="24"/>
        </w:rPr>
        <w:t xml:space="preserve"> põhjus käesoleva </w:t>
      </w:r>
      <w:r w:rsidR="001A0557" w:rsidRPr="002105E9">
        <w:rPr>
          <w:rFonts w:ascii="Times New Roman" w:hAnsi="Times New Roman" w:cs="Times New Roman"/>
          <w:bCs/>
          <w:sz w:val="24"/>
          <w:szCs w:val="24"/>
        </w:rPr>
        <w:t>seadustiku §</w:t>
      </w:r>
      <w:r w:rsidR="00C83FE7" w:rsidRPr="002105E9">
        <w:rPr>
          <w:rFonts w:ascii="Times New Roman" w:hAnsi="Times New Roman" w:cs="Times New Roman"/>
          <w:bCs/>
          <w:sz w:val="24"/>
          <w:szCs w:val="24"/>
        </w:rPr>
        <w:t> </w:t>
      </w:r>
      <w:r w:rsidR="001A0557" w:rsidRPr="002105E9">
        <w:rPr>
          <w:rFonts w:ascii="Times New Roman" w:hAnsi="Times New Roman" w:cs="Times New Roman"/>
          <w:bCs/>
          <w:sz w:val="24"/>
          <w:szCs w:val="24"/>
        </w:rPr>
        <w:t>508</w:t>
      </w:r>
      <w:r w:rsidR="000B5A93" w:rsidRPr="002105E9">
        <w:rPr>
          <w:rFonts w:ascii="Times New Roman" w:hAnsi="Times New Roman" w:cs="Times New Roman"/>
          <w:bCs/>
          <w:sz w:val="24"/>
          <w:szCs w:val="24"/>
          <w:vertAlign w:val="superscript"/>
        </w:rPr>
        <w:t>83</w:t>
      </w:r>
      <w:r w:rsidR="001A0557" w:rsidRPr="002105E9">
        <w:rPr>
          <w:rFonts w:ascii="Times New Roman" w:hAnsi="Times New Roman" w:cs="Times New Roman"/>
          <w:b/>
          <w:bCs/>
          <w:sz w:val="24"/>
          <w:szCs w:val="24"/>
          <w:vertAlign w:val="superscript"/>
        </w:rPr>
        <w:t xml:space="preserve"> </w:t>
      </w:r>
      <w:r w:rsidR="001A0557" w:rsidRPr="002105E9">
        <w:rPr>
          <w:rFonts w:ascii="Times New Roman" w:hAnsi="Times New Roman" w:cs="Times New Roman"/>
          <w:bCs/>
          <w:sz w:val="24"/>
          <w:szCs w:val="24"/>
        </w:rPr>
        <w:t>lõike 3</w:t>
      </w:r>
      <w:r w:rsidR="005471F1">
        <w:rPr>
          <w:rFonts w:ascii="Times New Roman" w:hAnsi="Times New Roman" w:cs="Times New Roman"/>
          <w:bCs/>
          <w:sz w:val="24"/>
          <w:szCs w:val="24"/>
        </w:rPr>
        <w:t xml:space="preserve"> kohaselt</w:t>
      </w:r>
      <w:r w:rsidR="001A0557" w:rsidRPr="004A1C6F">
        <w:rPr>
          <w:rFonts w:ascii="Times New Roman" w:hAnsi="Times New Roman" w:cs="Times New Roman"/>
          <w:bCs/>
          <w:sz w:val="24"/>
          <w:szCs w:val="24"/>
        </w:rPr>
        <w:t>;</w:t>
      </w:r>
    </w:p>
    <w:p w14:paraId="60234C88" w14:textId="53072C9A" w:rsidR="001A0557" w:rsidRPr="004A1C6F" w:rsidRDefault="00EF29B8" w:rsidP="004A1C6F">
      <w:pPr>
        <w:spacing w:after="0" w:line="240" w:lineRule="auto"/>
        <w:jc w:val="both"/>
        <w:rPr>
          <w:rFonts w:ascii="Times New Roman" w:hAnsi="Times New Roman" w:cs="Times New Roman"/>
          <w:bCs/>
          <w:i/>
          <w:iCs/>
          <w:sz w:val="24"/>
          <w:szCs w:val="24"/>
        </w:rPr>
      </w:pPr>
      <w:commentRangeStart w:id="75"/>
      <w:r w:rsidRPr="004A1C6F">
        <w:rPr>
          <w:rFonts w:ascii="Times New Roman" w:hAnsi="Times New Roman" w:cs="Times New Roman"/>
          <w:bCs/>
          <w:sz w:val="24"/>
          <w:szCs w:val="24"/>
        </w:rPr>
        <w:t xml:space="preserve">7) </w:t>
      </w:r>
      <w:r w:rsidR="001A0557" w:rsidRPr="00BB0B57">
        <w:rPr>
          <w:rFonts w:ascii="Times New Roman" w:hAnsi="Times New Roman" w:cs="Times New Roman"/>
          <w:bCs/>
          <w:sz w:val="24"/>
          <w:szCs w:val="24"/>
        </w:rPr>
        <w:t xml:space="preserve">taotluses esitatud </w:t>
      </w:r>
      <w:r w:rsidR="00BE7D74">
        <w:rPr>
          <w:rFonts w:ascii="Times New Roman" w:hAnsi="Times New Roman" w:cs="Times New Roman"/>
          <w:bCs/>
          <w:sz w:val="24"/>
          <w:szCs w:val="24"/>
        </w:rPr>
        <w:t>andmete</w:t>
      </w:r>
      <w:r w:rsidR="00BE7D74"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kasutamise</w:t>
      </w:r>
      <w:r w:rsidR="005471F1" w:rsidRPr="005471F1">
        <w:rPr>
          <w:rFonts w:ascii="Times New Roman" w:hAnsi="Times New Roman" w:cs="Times New Roman"/>
          <w:bCs/>
          <w:sz w:val="24"/>
          <w:szCs w:val="24"/>
        </w:rPr>
        <w:t xml:space="preserve"> </w:t>
      </w:r>
      <w:r w:rsidR="005471F1" w:rsidRPr="004A1C6F">
        <w:rPr>
          <w:rFonts w:ascii="Times New Roman" w:hAnsi="Times New Roman" w:cs="Times New Roman"/>
          <w:bCs/>
          <w:sz w:val="24"/>
          <w:szCs w:val="24"/>
        </w:rPr>
        <w:t>piirang</w:t>
      </w:r>
      <w:r w:rsidR="001A0557" w:rsidRPr="004A1C6F">
        <w:rPr>
          <w:rFonts w:ascii="Times New Roman" w:hAnsi="Times New Roman" w:cs="Times New Roman"/>
          <w:bCs/>
          <w:sz w:val="24"/>
          <w:szCs w:val="24"/>
        </w:rPr>
        <w:t>.</w:t>
      </w:r>
      <w:commentRangeEnd w:id="75"/>
      <w:r w:rsidR="003B65A8">
        <w:rPr>
          <w:rStyle w:val="Kommentaariviide"/>
        </w:rPr>
        <w:commentReference w:id="75"/>
      </w:r>
    </w:p>
    <w:bookmarkEnd w:id="74"/>
    <w:p w14:paraId="262481E2" w14:textId="77777777" w:rsidR="001A0557" w:rsidRPr="004A1C6F" w:rsidRDefault="001A0557" w:rsidP="004A1C6F">
      <w:pPr>
        <w:spacing w:after="0" w:line="240" w:lineRule="auto"/>
        <w:jc w:val="both"/>
        <w:rPr>
          <w:rFonts w:ascii="Times New Roman" w:hAnsi="Times New Roman" w:cs="Times New Roman"/>
          <w:bCs/>
          <w:sz w:val="24"/>
          <w:szCs w:val="24"/>
        </w:rPr>
      </w:pPr>
    </w:p>
    <w:p w14:paraId="619794F0" w14:textId="63BFE24A" w:rsidR="001A0557" w:rsidRPr="004A1C6F" w:rsidRDefault="001A0557" w:rsidP="004A1C6F">
      <w:pPr>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t>§ 508</w:t>
      </w:r>
      <w:r w:rsidR="008C7FE1">
        <w:rPr>
          <w:rFonts w:ascii="Times New Roman" w:hAnsi="Times New Roman" w:cs="Times New Roman"/>
          <w:b/>
          <w:bCs/>
          <w:sz w:val="24"/>
          <w:szCs w:val="24"/>
          <w:vertAlign w:val="superscript"/>
        </w:rPr>
        <w:t>86</w:t>
      </w:r>
      <w:r w:rsidRPr="004A1C6F">
        <w:rPr>
          <w:rFonts w:ascii="Times New Roman" w:hAnsi="Times New Roman" w:cs="Times New Roman"/>
          <w:b/>
          <w:bCs/>
          <w:sz w:val="24"/>
          <w:szCs w:val="24"/>
        </w:rPr>
        <w:t>. Uurimisasutuse iseseisev teabevahetus</w:t>
      </w:r>
    </w:p>
    <w:p w14:paraId="0F39B33A" w14:textId="77777777" w:rsidR="001A0557" w:rsidRPr="004A1C6F" w:rsidRDefault="001A0557" w:rsidP="004A1C6F">
      <w:pPr>
        <w:spacing w:after="0" w:line="240" w:lineRule="auto"/>
        <w:jc w:val="both"/>
        <w:rPr>
          <w:rFonts w:ascii="Times New Roman" w:hAnsi="Times New Roman" w:cs="Times New Roman"/>
          <w:bCs/>
          <w:sz w:val="24"/>
          <w:szCs w:val="24"/>
        </w:rPr>
      </w:pPr>
    </w:p>
    <w:p w14:paraId="41202BE7" w14:textId="388A2BFF" w:rsidR="00782D11" w:rsidRPr="00912677" w:rsidRDefault="001A0557" w:rsidP="0004001F">
      <w:pPr>
        <w:spacing w:after="0" w:line="240" w:lineRule="auto"/>
        <w:jc w:val="both"/>
        <w:rPr>
          <w:rFonts w:ascii="Times New Roman" w:eastAsia="Times New Roman" w:hAnsi="Times New Roman" w:cs="Times New Roman"/>
          <w:sz w:val="24"/>
          <w:szCs w:val="24"/>
          <w:lang w:eastAsia="et-EE"/>
        </w:rPr>
      </w:pPr>
      <w:r w:rsidRPr="00782D11">
        <w:rPr>
          <w:rFonts w:ascii="Times New Roman" w:hAnsi="Times New Roman" w:cs="Times New Roman"/>
          <w:bCs/>
          <w:sz w:val="24"/>
          <w:szCs w:val="24"/>
        </w:rPr>
        <w:t>(</w:t>
      </w:r>
      <w:r w:rsidRPr="00912677">
        <w:rPr>
          <w:rFonts w:ascii="Times New Roman" w:hAnsi="Times New Roman" w:cs="Times New Roman"/>
          <w:bCs/>
          <w:sz w:val="24"/>
          <w:szCs w:val="24"/>
        </w:rPr>
        <w:t xml:space="preserve">1) </w:t>
      </w:r>
      <w:bookmarkStart w:id="76" w:name="_Hlk170460617"/>
      <w:r w:rsidR="00782D11" w:rsidRPr="00912677">
        <w:rPr>
          <w:rFonts w:ascii="Times New Roman" w:eastAsia="Times New Roman" w:hAnsi="Times New Roman" w:cs="Times New Roman"/>
          <w:sz w:val="24"/>
          <w:szCs w:val="24"/>
          <w:lang w:eastAsia="et-EE"/>
        </w:rPr>
        <w:t xml:space="preserve">Kui </w:t>
      </w:r>
      <w:bookmarkStart w:id="77" w:name="_Hlk174435241"/>
      <w:r w:rsidR="00782D11" w:rsidRPr="00912677">
        <w:rPr>
          <w:rFonts w:ascii="Times New Roman" w:eastAsia="Times New Roman" w:hAnsi="Times New Roman" w:cs="Times New Roman"/>
          <w:sz w:val="24"/>
          <w:szCs w:val="24"/>
          <w:lang w:eastAsia="et-EE"/>
        </w:rPr>
        <w:t xml:space="preserve">uurimisasutus esitab iseseisvalt teabetaotluse teise Euroopa Liidu liikmesriigi õiguskaitseasutusele või </w:t>
      </w:r>
      <w:r w:rsidR="00A349F0" w:rsidRPr="00912677">
        <w:rPr>
          <w:rFonts w:ascii="Times New Roman" w:eastAsia="Times New Roman" w:hAnsi="Times New Roman" w:cs="Times New Roman"/>
          <w:sz w:val="24"/>
          <w:szCs w:val="24"/>
          <w:lang w:eastAsia="et-EE"/>
        </w:rPr>
        <w:t xml:space="preserve">vastab iseseisvalt </w:t>
      </w:r>
      <w:r w:rsidR="00C82E40" w:rsidRPr="00912677">
        <w:rPr>
          <w:rFonts w:ascii="Times New Roman" w:eastAsia="Times New Roman" w:hAnsi="Times New Roman" w:cs="Times New Roman"/>
          <w:sz w:val="24"/>
          <w:szCs w:val="24"/>
          <w:lang w:eastAsia="et-EE"/>
        </w:rPr>
        <w:t>te</w:t>
      </w:r>
      <w:r w:rsidR="00A349F0" w:rsidRPr="00912677">
        <w:rPr>
          <w:rFonts w:ascii="Times New Roman" w:eastAsia="Times New Roman" w:hAnsi="Times New Roman" w:cs="Times New Roman"/>
          <w:sz w:val="24"/>
          <w:szCs w:val="24"/>
          <w:lang w:eastAsia="et-EE"/>
        </w:rPr>
        <w:t>ma</w:t>
      </w:r>
      <w:r w:rsidR="00C82E40" w:rsidRPr="00912677">
        <w:rPr>
          <w:rFonts w:ascii="Times New Roman" w:eastAsia="Times New Roman" w:hAnsi="Times New Roman" w:cs="Times New Roman"/>
          <w:sz w:val="24"/>
          <w:szCs w:val="24"/>
          <w:lang w:eastAsia="et-EE"/>
        </w:rPr>
        <w:t xml:space="preserve"> </w:t>
      </w:r>
      <w:r w:rsidR="00390465" w:rsidRPr="00912677">
        <w:rPr>
          <w:rFonts w:ascii="Times New Roman" w:eastAsia="Times New Roman" w:hAnsi="Times New Roman" w:cs="Times New Roman"/>
          <w:sz w:val="24"/>
          <w:szCs w:val="24"/>
          <w:lang w:eastAsia="et-EE"/>
        </w:rPr>
        <w:t>teabe</w:t>
      </w:r>
      <w:r w:rsidR="00782D11" w:rsidRPr="00912677">
        <w:rPr>
          <w:rFonts w:ascii="Times New Roman" w:eastAsia="Times New Roman" w:hAnsi="Times New Roman" w:cs="Times New Roman"/>
          <w:sz w:val="24"/>
          <w:szCs w:val="24"/>
          <w:lang w:eastAsia="et-EE"/>
        </w:rPr>
        <w:t>taotluse</w:t>
      </w:r>
      <w:r w:rsidR="00A349F0" w:rsidRPr="00912677">
        <w:rPr>
          <w:rFonts w:ascii="Times New Roman" w:eastAsia="Times New Roman" w:hAnsi="Times New Roman" w:cs="Times New Roman"/>
          <w:sz w:val="24"/>
          <w:szCs w:val="24"/>
          <w:lang w:eastAsia="et-EE"/>
        </w:rPr>
        <w:t>le</w:t>
      </w:r>
      <w:r w:rsidR="00782D11" w:rsidRPr="00912677">
        <w:rPr>
          <w:rFonts w:ascii="Times New Roman" w:eastAsia="Times New Roman" w:hAnsi="Times New Roman" w:cs="Times New Roman"/>
          <w:sz w:val="24"/>
          <w:szCs w:val="24"/>
          <w:lang w:eastAsia="et-EE"/>
        </w:rPr>
        <w:t xml:space="preserve">, </w:t>
      </w:r>
      <w:r w:rsidR="0017537B" w:rsidRPr="00912677">
        <w:rPr>
          <w:rFonts w:ascii="Times New Roman" w:eastAsia="Times New Roman" w:hAnsi="Times New Roman" w:cs="Times New Roman"/>
          <w:sz w:val="24"/>
          <w:szCs w:val="24"/>
          <w:lang w:eastAsia="et-EE"/>
        </w:rPr>
        <w:t xml:space="preserve">edastab </w:t>
      </w:r>
      <w:r w:rsidR="00782D11" w:rsidRPr="00912677">
        <w:rPr>
          <w:rFonts w:ascii="Times New Roman" w:eastAsia="Times New Roman" w:hAnsi="Times New Roman" w:cs="Times New Roman"/>
          <w:sz w:val="24"/>
          <w:szCs w:val="24"/>
          <w:lang w:eastAsia="et-EE"/>
        </w:rPr>
        <w:t>uurimisasutus ühtsele kontaktpunktile ja selle liikmesriigi ühtsele kontaktpunktile</w:t>
      </w:r>
      <w:r w:rsidR="0055739C" w:rsidRPr="00912677">
        <w:rPr>
          <w:rFonts w:ascii="Times New Roman" w:eastAsia="Times New Roman" w:hAnsi="Times New Roman" w:cs="Times New Roman"/>
          <w:sz w:val="24"/>
          <w:szCs w:val="24"/>
          <w:lang w:eastAsia="et-EE"/>
        </w:rPr>
        <w:t xml:space="preserve"> taotluse või vastuse koopia</w:t>
      </w:r>
      <w:r w:rsidR="00782D11" w:rsidRPr="00912677">
        <w:rPr>
          <w:rFonts w:ascii="Times New Roman" w:eastAsia="Times New Roman" w:hAnsi="Times New Roman" w:cs="Times New Roman"/>
          <w:sz w:val="24"/>
          <w:szCs w:val="24"/>
          <w:lang w:eastAsia="et-EE"/>
        </w:rPr>
        <w:t xml:space="preserve">, välja arvatud </w:t>
      </w:r>
      <w:del w:id="78" w:author="Kärt Voor" w:date="2024-09-17T14:27:00Z">
        <w:r w:rsidR="00DD0A63" w:rsidRPr="00912677" w:rsidDel="005129F5">
          <w:rPr>
            <w:rFonts w:ascii="Times New Roman" w:eastAsia="Times New Roman" w:hAnsi="Times New Roman" w:cs="Times New Roman"/>
            <w:sz w:val="24"/>
            <w:szCs w:val="24"/>
            <w:lang w:eastAsia="et-EE"/>
          </w:rPr>
          <w:delText xml:space="preserve">juhul, kui esineb </w:delText>
        </w:r>
      </w:del>
      <w:r w:rsidR="00782D11" w:rsidRPr="00912677">
        <w:rPr>
          <w:rFonts w:ascii="Times New Roman" w:eastAsia="Times New Roman" w:hAnsi="Times New Roman" w:cs="Times New Roman"/>
          <w:sz w:val="24"/>
          <w:szCs w:val="24"/>
          <w:lang w:eastAsia="et-EE"/>
        </w:rPr>
        <w:t>käesoleva seadustiku § 508</w:t>
      </w:r>
      <w:r w:rsidR="00782D11" w:rsidRPr="00912677">
        <w:rPr>
          <w:rFonts w:ascii="Times New Roman" w:eastAsia="Times New Roman" w:hAnsi="Times New Roman" w:cs="Times New Roman"/>
          <w:sz w:val="24"/>
          <w:szCs w:val="24"/>
          <w:vertAlign w:val="superscript"/>
          <w:lang w:eastAsia="et-EE"/>
        </w:rPr>
        <w:t>8</w:t>
      </w:r>
      <w:r w:rsidR="00B03899" w:rsidRPr="00912677">
        <w:rPr>
          <w:rFonts w:ascii="Times New Roman" w:eastAsia="Times New Roman" w:hAnsi="Times New Roman" w:cs="Times New Roman"/>
          <w:sz w:val="24"/>
          <w:szCs w:val="24"/>
          <w:vertAlign w:val="superscript"/>
          <w:lang w:eastAsia="et-EE"/>
        </w:rPr>
        <w:t>1</w:t>
      </w:r>
      <w:r w:rsidR="00390465" w:rsidRPr="00912677">
        <w:rPr>
          <w:rFonts w:ascii="Times New Roman" w:eastAsia="Times New Roman" w:hAnsi="Times New Roman" w:cs="Times New Roman"/>
          <w:sz w:val="24"/>
          <w:szCs w:val="24"/>
          <w:lang w:eastAsia="et-EE"/>
        </w:rPr>
        <w:t xml:space="preserve"> </w:t>
      </w:r>
      <w:r w:rsidR="00782D11" w:rsidRPr="00912677">
        <w:rPr>
          <w:rFonts w:ascii="Times New Roman" w:eastAsia="Times New Roman" w:hAnsi="Times New Roman" w:cs="Times New Roman"/>
          <w:sz w:val="24"/>
          <w:szCs w:val="24"/>
          <w:lang w:eastAsia="et-EE"/>
        </w:rPr>
        <w:t xml:space="preserve">lõikes 5 </w:t>
      </w:r>
      <w:del w:id="79" w:author="Kärt Voor" w:date="2024-09-17T14:27:00Z">
        <w:r w:rsidR="00DD0A63" w:rsidRPr="00912677" w:rsidDel="005129F5">
          <w:rPr>
            <w:rFonts w:ascii="Times New Roman" w:eastAsia="Times New Roman" w:hAnsi="Times New Roman" w:cs="Times New Roman"/>
            <w:sz w:val="24"/>
            <w:szCs w:val="24"/>
            <w:lang w:eastAsia="et-EE"/>
          </w:rPr>
          <w:delText xml:space="preserve">nimetatud </w:delText>
        </w:r>
        <w:r w:rsidR="00A349F0" w:rsidRPr="00912677" w:rsidDel="005129F5">
          <w:rPr>
            <w:rFonts w:ascii="Times New Roman" w:eastAsia="Times New Roman" w:hAnsi="Times New Roman" w:cs="Times New Roman"/>
            <w:sz w:val="24"/>
            <w:szCs w:val="24"/>
            <w:lang w:eastAsia="et-EE"/>
          </w:rPr>
          <w:delText>oh</w:delText>
        </w:r>
        <w:r w:rsidR="00DD0A63" w:rsidRPr="00912677" w:rsidDel="005129F5">
          <w:rPr>
            <w:rFonts w:ascii="Times New Roman" w:eastAsia="Times New Roman" w:hAnsi="Times New Roman" w:cs="Times New Roman"/>
            <w:sz w:val="24"/>
            <w:szCs w:val="24"/>
            <w:lang w:eastAsia="et-EE"/>
          </w:rPr>
          <w:delText>t</w:delText>
        </w:r>
      </w:del>
      <w:ins w:id="80" w:author="Kärt Voor" w:date="2024-09-17T14:27:00Z">
        <w:r w:rsidR="005129F5">
          <w:rPr>
            <w:rFonts w:ascii="Times New Roman" w:eastAsia="Times New Roman" w:hAnsi="Times New Roman" w:cs="Times New Roman"/>
            <w:sz w:val="24"/>
            <w:szCs w:val="24"/>
            <w:lang w:eastAsia="et-EE"/>
          </w:rPr>
          <w:t>sät</w:t>
        </w:r>
      </w:ins>
      <w:ins w:id="81" w:author="Kärt Voor" w:date="2024-09-17T14:28:00Z">
        <w:r w:rsidR="005129F5">
          <w:rPr>
            <w:rFonts w:ascii="Times New Roman" w:eastAsia="Times New Roman" w:hAnsi="Times New Roman" w:cs="Times New Roman"/>
            <w:sz w:val="24"/>
            <w:szCs w:val="24"/>
            <w:lang w:eastAsia="et-EE"/>
          </w:rPr>
          <w:t>estatud juhul</w:t>
        </w:r>
      </w:ins>
      <w:r w:rsidR="00782D11" w:rsidRPr="00912677">
        <w:rPr>
          <w:rFonts w:ascii="Times New Roman" w:eastAsia="Times New Roman" w:hAnsi="Times New Roman" w:cs="Times New Roman"/>
          <w:sz w:val="24"/>
          <w:szCs w:val="24"/>
          <w:lang w:eastAsia="et-EE"/>
        </w:rPr>
        <w:t>.</w:t>
      </w:r>
    </w:p>
    <w:bookmarkEnd w:id="76"/>
    <w:bookmarkEnd w:id="77"/>
    <w:p w14:paraId="685FBA17" w14:textId="77777777" w:rsidR="001A0557" w:rsidRPr="00912677" w:rsidRDefault="001A0557" w:rsidP="004A1C6F">
      <w:pPr>
        <w:spacing w:after="0" w:line="240" w:lineRule="auto"/>
        <w:jc w:val="both"/>
        <w:rPr>
          <w:rFonts w:ascii="Times New Roman" w:hAnsi="Times New Roman" w:cs="Times New Roman"/>
          <w:bCs/>
          <w:sz w:val="24"/>
          <w:szCs w:val="24"/>
        </w:rPr>
      </w:pPr>
    </w:p>
    <w:p w14:paraId="4CEBD88E" w14:textId="266D6A88" w:rsidR="005F087E" w:rsidRPr="00912677" w:rsidRDefault="001A0557" w:rsidP="005F087E">
      <w:pPr>
        <w:spacing w:after="0" w:line="240" w:lineRule="auto"/>
        <w:jc w:val="both"/>
        <w:rPr>
          <w:rFonts w:ascii="Times New Roman" w:hAnsi="Times New Roman" w:cs="Times New Roman"/>
          <w:bCs/>
          <w:sz w:val="24"/>
          <w:szCs w:val="24"/>
        </w:rPr>
      </w:pPr>
      <w:r w:rsidRPr="00912677">
        <w:rPr>
          <w:rFonts w:ascii="Times New Roman" w:hAnsi="Times New Roman" w:cs="Times New Roman"/>
          <w:bCs/>
          <w:sz w:val="24"/>
          <w:szCs w:val="24"/>
        </w:rPr>
        <w:t xml:space="preserve">(2) </w:t>
      </w:r>
      <w:bookmarkStart w:id="82" w:name="_Hlk170460761"/>
      <w:r w:rsidR="005F087E" w:rsidRPr="00912677">
        <w:rPr>
          <w:rFonts w:ascii="Times New Roman" w:hAnsi="Times New Roman" w:cs="Times New Roman"/>
          <w:bCs/>
          <w:sz w:val="24"/>
          <w:szCs w:val="24"/>
        </w:rPr>
        <w:t xml:space="preserve">Kui </w:t>
      </w:r>
      <w:bookmarkStart w:id="83" w:name="_Hlk174435334"/>
      <w:r w:rsidR="005F087E" w:rsidRPr="00912677">
        <w:rPr>
          <w:rFonts w:ascii="Times New Roman" w:hAnsi="Times New Roman" w:cs="Times New Roman"/>
          <w:bCs/>
          <w:sz w:val="24"/>
          <w:szCs w:val="24"/>
        </w:rPr>
        <w:t xml:space="preserve">uurimisasutus esitab iseseisvalt teabetaotluse teise Euroopa Liidu liikmesriigi ühtsele kontaktpunktile või </w:t>
      </w:r>
      <w:r w:rsidR="00A349F0" w:rsidRPr="00912677">
        <w:rPr>
          <w:rFonts w:ascii="Times New Roman" w:hAnsi="Times New Roman" w:cs="Times New Roman"/>
          <w:bCs/>
          <w:sz w:val="24"/>
          <w:szCs w:val="24"/>
        </w:rPr>
        <w:t xml:space="preserve">vastab </w:t>
      </w:r>
      <w:r w:rsidR="0017537B" w:rsidRPr="00912677">
        <w:rPr>
          <w:rFonts w:ascii="Times New Roman" w:hAnsi="Times New Roman" w:cs="Times New Roman"/>
          <w:bCs/>
          <w:sz w:val="24"/>
          <w:szCs w:val="24"/>
        </w:rPr>
        <w:t>iseseisva</w:t>
      </w:r>
      <w:r w:rsidR="00A349F0" w:rsidRPr="00912677">
        <w:rPr>
          <w:rFonts w:ascii="Times New Roman" w:hAnsi="Times New Roman" w:cs="Times New Roman"/>
          <w:bCs/>
          <w:sz w:val="24"/>
          <w:szCs w:val="24"/>
        </w:rPr>
        <w:t>lt tema</w:t>
      </w:r>
      <w:r w:rsidR="0017537B" w:rsidRPr="00912677">
        <w:rPr>
          <w:rFonts w:ascii="Times New Roman" w:hAnsi="Times New Roman" w:cs="Times New Roman"/>
          <w:bCs/>
          <w:sz w:val="24"/>
          <w:szCs w:val="24"/>
        </w:rPr>
        <w:t xml:space="preserve"> teabe</w:t>
      </w:r>
      <w:r w:rsidR="005F087E" w:rsidRPr="00912677">
        <w:rPr>
          <w:rFonts w:ascii="Times New Roman" w:hAnsi="Times New Roman" w:cs="Times New Roman"/>
          <w:bCs/>
          <w:sz w:val="24"/>
          <w:szCs w:val="24"/>
        </w:rPr>
        <w:t>taotluse</w:t>
      </w:r>
      <w:r w:rsidR="00A349F0" w:rsidRPr="00912677">
        <w:rPr>
          <w:rFonts w:ascii="Times New Roman" w:hAnsi="Times New Roman" w:cs="Times New Roman"/>
          <w:bCs/>
          <w:sz w:val="24"/>
          <w:szCs w:val="24"/>
        </w:rPr>
        <w:t>le</w:t>
      </w:r>
      <w:r w:rsidR="005F087E" w:rsidRPr="00912677">
        <w:rPr>
          <w:rFonts w:ascii="Times New Roman" w:hAnsi="Times New Roman" w:cs="Times New Roman"/>
          <w:bCs/>
          <w:sz w:val="24"/>
          <w:szCs w:val="24"/>
        </w:rPr>
        <w:t xml:space="preserve">, </w:t>
      </w:r>
      <w:r w:rsidR="0017537B" w:rsidRPr="00912677">
        <w:rPr>
          <w:rFonts w:ascii="Times New Roman" w:hAnsi="Times New Roman" w:cs="Times New Roman"/>
          <w:bCs/>
          <w:sz w:val="24"/>
          <w:szCs w:val="24"/>
        </w:rPr>
        <w:t xml:space="preserve">edastab </w:t>
      </w:r>
      <w:r w:rsidR="005F087E" w:rsidRPr="00912677">
        <w:rPr>
          <w:rFonts w:ascii="Times New Roman" w:hAnsi="Times New Roman" w:cs="Times New Roman"/>
          <w:bCs/>
          <w:sz w:val="24"/>
          <w:szCs w:val="24"/>
        </w:rPr>
        <w:t xml:space="preserve">uurimisasutus ühtsele </w:t>
      </w:r>
      <w:r w:rsidR="005F087E" w:rsidRPr="00912677">
        <w:rPr>
          <w:rFonts w:ascii="Times New Roman" w:hAnsi="Times New Roman" w:cs="Times New Roman"/>
          <w:bCs/>
          <w:sz w:val="24"/>
          <w:szCs w:val="24"/>
        </w:rPr>
        <w:lastRenderedPageBreak/>
        <w:t>kontaktpunktile</w:t>
      </w:r>
      <w:r w:rsidR="0055739C" w:rsidRPr="00912677">
        <w:rPr>
          <w:rFonts w:ascii="Times New Roman" w:hAnsi="Times New Roman" w:cs="Times New Roman"/>
          <w:bCs/>
          <w:sz w:val="24"/>
          <w:szCs w:val="24"/>
        </w:rPr>
        <w:t xml:space="preserve"> taotluse või vastuse koopia</w:t>
      </w:r>
      <w:r w:rsidR="005F087E" w:rsidRPr="00912677">
        <w:rPr>
          <w:rFonts w:ascii="Times New Roman" w:hAnsi="Times New Roman" w:cs="Times New Roman"/>
          <w:bCs/>
          <w:sz w:val="24"/>
          <w:szCs w:val="24"/>
        </w:rPr>
        <w:t xml:space="preserve">, välja arvatud </w:t>
      </w:r>
      <w:del w:id="84" w:author="Kärt Voor" w:date="2024-09-17T14:27:00Z">
        <w:r w:rsidR="00DD0A63" w:rsidRPr="00912677" w:rsidDel="005129F5">
          <w:rPr>
            <w:rFonts w:ascii="Times New Roman" w:hAnsi="Times New Roman" w:cs="Times New Roman"/>
            <w:bCs/>
            <w:sz w:val="24"/>
            <w:szCs w:val="24"/>
          </w:rPr>
          <w:delText xml:space="preserve">juhul, kui esineb </w:delText>
        </w:r>
      </w:del>
      <w:r w:rsidR="005F087E" w:rsidRPr="00912677">
        <w:rPr>
          <w:rFonts w:ascii="Times New Roman" w:hAnsi="Times New Roman" w:cs="Times New Roman"/>
          <w:bCs/>
          <w:sz w:val="24"/>
          <w:szCs w:val="24"/>
        </w:rPr>
        <w:t>käesoleva seadustiku § 508</w:t>
      </w:r>
      <w:r w:rsidR="005F087E" w:rsidRPr="00912677">
        <w:rPr>
          <w:rFonts w:ascii="Times New Roman" w:hAnsi="Times New Roman" w:cs="Times New Roman"/>
          <w:bCs/>
          <w:sz w:val="24"/>
          <w:szCs w:val="24"/>
          <w:vertAlign w:val="superscript"/>
        </w:rPr>
        <w:t>8</w:t>
      </w:r>
      <w:r w:rsidR="00B03899" w:rsidRPr="00FE2995">
        <w:rPr>
          <w:rFonts w:ascii="Times New Roman" w:hAnsi="Times New Roman" w:cs="Times New Roman"/>
          <w:bCs/>
          <w:sz w:val="24"/>
          <w:szCs w:val="24"/>
          <w:vertAlign w:val="superscript"/>
        </w:rPr>
        <w:t>1</w:t>
      </w:r>
      <w:r w:rsidR="005F087E" w:rsidRPr="00912677">
        <w:rPr>
          <w:rFonts w:ascii="Times New Roman" w:hAnsi="Times New Roman" w:cs="Times New Roman"/>
          <w:bCs/>
          <w:sz w:val="24"/>
          <w:szCs w:val="24"/>
        </w:rPr>
        <w:t xml:space="preserve"> lõikes</w:t>
      </w:r>
      <w:r w:rsidR="00306436" w:rsidRPr="00912677">
        <w:rPr>
          <w:rFonts w:ascii="Times New Roman" w:hAnsi="Times New Roman" w:cs="Times New Roman"/>
          <w:bCs/>
          <w:sz w:val="24"/>
          <w:szCs w:val="24"/>
        </w:rPr>
        <w:t> </w:t>
      </w:r>
      <w:r w:rsidR="005F087E" w:rsidRPr="00912677">
        <w:rPr>
          <w:rFonts w:ascii="Times New Roman" w:hAnsi="Times New Roman" w:cs="Times New Roman"/>
          <w:bCs/>
          <w:sz w:val="24"/>
          <w:szCs w:val="24"/>
        </w:rPr>
        <w:t xml:space="preserve">5 </w:t>
      </w:r>
      <w:del w:id="85" w:author="Kärt Voor" w:date="2024-09-17T14:27:00Z">
        <w:r w:rsidR="00DD0A63" w:rsidRPr="00912677" w:rsidDel="005129F5">
          <w:rPr>
            <w:rFonts w:ascii="Times New Roman" w:hAnsi="Times New Roman" w:cs="Times New Roman"/>
            <w:bCs/>
            <w:sz w:val="24"/>
            <w:szCs w:val="24"/>
          </w:rPr>
          <w:delText xml:space="preserve">nimetatud </w:delText>
        </w:r>
        <w:r w:rsidR="00A349F0" w:rsidRPr="00912677" w:rsidDel="005129F5">
          <w:rPr>
            <w:rFonts w:ascii="Times New Roman" w:hAnsi="Times New Roman" w:cs="Times New Roman"/>
            <w:bCs/>
            <w:sz w:val="24"/>
            <w:szCs w:val="24"/>
          </w:rPr>
          <w:delText>oh</w:delText>
        </w:r>
        <w:r w:rsidR="00DD0A63" w:rsidRPr="00912677" w:rsidDel="005129F5">
          <w:rPr>
            <w:rFonts w:ascii="Times New Roman" w:hAnsi="Times New Roman" w:cs="Times New Roman"/>
            <w:bCs/>
            <w:sz w:val="24"/>
            <w:szCs w:val="24"/>
          </w:rPr>
          <w:delText>t</w:delText>
        </w:r>
      </w:del>
      <w:ins w:id="86" w:author="Kärt Voor" w:date="2024-09-17T14:27:00Z">
        <w:r w:rsidR="005129F5">
          <w:rPr>
            <w:rFonts w:ascii="Times New Roman" w:hAnsi="Times New Roman" w:cs="Times New Roman"/>
            <w:bCs/>
            <w:sz w:val="24"/>
            <w:szCs w:val="24"/>
          </w:rPr>
          <w:t>sätestatud juhul</w:t>
        </w:r>
      </w:ins>
      <w:r w:rsidR="005F087E" w:rsidRPr="00912677">
        <w:rPr>
          <w:rFonts w:ascii="Times New Roman" w:hAnsi="Times New Roman" w:cs="Times New Roman"/>
          <w:bCs/>
          <w:sz w:val="24"/>
          <w:szCs w:val="24"/>
        </w:rPr>
        <w:t>.</w:t>
      </w:r>
    </w:p>
    <w:bookmarkEnd w:id="82"/>
    <w:bookmarkEnd w:id="83"/>
    <w:p w14:paraId="5F346506" w14:textId="77777777" w:rsidR="005F087E" w:rsidRPr="00912677" w:rsidRDefault="005F087E" w:rsidP="004A1C6F">
      <w:pPr>
        <w:spacing w:after="0" w:line="240" w:lineRule="auto"/>
        <w:rPr>
          <w:rFonts w:ascii="Times New Roman" w:hAnsi="Times New Roman" w:cs="Times New Roman"/>
          <w:bCs/>
          <w:sz w:val="24"/>
          <w:szCs w:val="24"/>
        </w:rPr>
      </w:pPr>
    </w:p>
    <w:p w14:paraId="2E3E8B8B" w14:textId="326F2190" w:rsidR="00F35167" w:rsidRPr="00912677" w:rsidRDefault="005F087E" w:rsidP="0004001F">
      <w:pPr>
        <w:spacing w:after="0" w:line="240" w:lineRule="auto"/>
        <w:jc w:val="both"/>
        <w:rPr>
          <w:rFonts w:ascii="Times New Roman" w:hAnsi="Times New Roman" w:cs="Times New Roman"/>
          <w:bCs/>
          <w:sz w:val="24"/>
          <w:szCs w:val="24"/>
        </w:rPr>
      </w:pPr>
      <w:r w:rsidRPr="00912677">
        <w:rPr>
          <w:rFonts w:ascii="Times New Roman" w:hAnsi="Times New Roman" w:cs="Times New Roman"/>
          <w:bCs/>
          <w:sz w:val="24"/>
          <w:szCs w:val="24"/>
        </w:rPr>
        <w:t>(3</w:t>
      </w:r>
      <w:r w:rsidR="001A0557" w:rsidRPr="00912677">
        <w:rPr>
          <w:rFonts w:ascii="Times New Roman" w:hAnsi="Times New Roman" w:cs="Times New Roman"/>
          <w:bCs/>
          <w:sz w:val="24"/>
          <w:szCs w:val="24"/>
        </w:rPr>
        <w:t xml:space="preserve">) </w:t>
      </w:r>
      <w:bookmarkStart w:id="87" w:name="_Hlk174435553"/>
      <w:r w:rsidR="001869AE" w:rsidRPr="00912677">
        <w:rPr>
          <w:rFonts w:ascii="Times New Roman" w:hAnsi="Times New Roman" w:cs="Times New Roman"/>
          <w:bCs/>
          <w:sz w:val="24"/>
          <w:szCs w:val="24"/>
        </w:rPr>
        <w:t>U</w:t>
      </w:r>
      <w:r w:rsidR="00EB13E5" w:rsidRPr="00912677">
        <w:rPr>
          <w:rFonts w:ascii="Times New Roman" w:hAnsi="Times New Roman" w:cs="Times New Roman"/>
          <w:bCs/>
          <w:sz w:val="24"/>
          <w:szCs w:val="24"/>
        </w:rPr>
        <w:t>urimisasutus</w:t>
      </w:r>
      <w:r w:rsidR="001869AE" w:rsidRPr="00912677">
        <w:rPr>
          <w:rFonts w:ascii="Times New Roman" w:hAnsi="Times New Roman" w:cs="Times New Roman"/>
          <w:bCs/>
          <w:sz w:val="24"/>
          <w:szCs w:val="24"/>
        </w:rPr>
        <w:t>e</w:t>
      </w:r>
      <w:r w:rsidR="00D25203" w:rsidRPr="00912677">
        <w:rPr>
          <w:rFonts w:ascii="Times New Roman" w:hAnsi="Times New Roman" w:cs="Times New Roman"/>
          <w:bCs/>
          <w:sz w:val="24"/>
          <w:szCs w:val="24"/>
        </w:rPr>
        <w:t xml:space="preserve"> </w:t>
      </w:r>
      <w:r w:rsidR="001869AE" w:rsidRPr="00912677">
        <w:rPr>
          <w:rFonts w:ascii="Times New Roman" w:hAnsi="Times New Roman" w:cs="Times New Roman"/>
          <w:bCs/>
          <w:sz w:val="24"/>
          <w:szCs w:val="24"/>
        </w:rPr>
        <w:t xml:space="preserve">iseseisvale </w:t>
      </w:r>
      <w:r w:rsidR="00EB13E5" w:rsidRPr="00912677">
        <w:rPr>
          <w:rFonts w:ascii="Times New Roman" w:hAnsi="Times New Roman" w:cs="Times New Roman"/>
          <w:bCs/>
          <w:sz w:val="24"/>
          <w:szCs w:val="24"/>
        </w:rPr>
        <w:t>t</w:t>
      </w:r>
      <w:r w:rsidR="001A0557" w:rsidRPr="00912677">
        <w:rPr>
          <w:rFonts w:ascii="Times New Roman" w:hAnsi="Times New Roman" w:cs="Times New Roman"/>
          <w:bCs/>
          <w:sz w:val="24"/>
          <w:szCs w:val="24"/>
        </w:rPr>
        <w:t>eabetaotlus</w:t>
      </w:r>
      <w:r w:rsidR="00D25203" w:rsidRPr="00912677">
        <w:rPr>
          <w:rFonts w:ascii="Times New Roman" w:hAnsi="Times New Roman" w:cs="Times New Roman"/>
          <w:bCs/>
          <w:sz w:val="24"/>
          <w:szCs w:val="24"/>
        </w:rPr>
        <w:t>e</w:t>
      </w:r>
      <w:r w:rsidR="001869AE" w:rsidRPr="00912677">
        <w:rPr>
          <w:rFonts w:ascii="Times New Roman" w:hAnsi="Times New Roman" w:cs="Times New Roman"/>
          <w:bCs/>
          <w:sz w:val="24"/>
          <w:szCs w:val="24"/>
        </w:rPr>
        <w:t>le kohaldatakse</w:t>
      </w:r>
      <w:r w:rsidR="001A0557" w:rsidRPr="00912677">
        <w:rPr>
          <w:rFonts w:ascii="Times New Roman" w:hAnsi="Times New Roman" w:cs="Times New Roman"/>
          <w:bCs/>
          <w:sz w:val="24"/>
          <w:szCs w:val="24"/>
        </w:rPr>
        <w:t xml:space="preserve"> </w:t>
      </w:r>
      <w:bookmarkStart w:id="88" w:name="_Hlk166766862"/>
      <w:r w:rsidR="001A0557" w:rsidRPr="00912677">
        <w:rPr>
          <w:rFonts w:ascii="Times New Roman" w:hAnsi="Times New Roman" w:cs="Times New Roman"/>
          <w:bCs/>
          <w:sz w:val="24"/>
          <w:szCs w:val="24"/>
        </w:rPr>
        <w:t xml:space="preserve">käesoleva seadustiku </w:t>
      </w:r>
      <w:bookmarkEnd w:id="88"/>
      <w:r w:rsidR="001A0557" w:rsidRPr="00912677">
        <w:rPr>
          <w:rFonts w:ascii="Times New Roman" w:hAnsi="Times New Roman" w:cs="Times New Roman"/>
          <w:bCs/>
          <w:sz w:val="24"/>
          <w:szCs w:val="24"/>
        </w:rPr>
        <w:t>§</w:t>
      </w:r>
      <w:r w:rsidR="00D25203" w:rsidRPr="00912677">
        <w:rPr>
          <w:rFonts w:ascii="Times New Roman" w:hAnsi="Times New Roman" w:cs="Times New Roman"/>
          <w:bCs/>
          <w:sz w:val="24"/>
          <w:szCs w:val="24"/>
        </w:rPr>
        <w:t> </w:t>
      </w:r>
      <w:r w:rsidR="0090599C" w:rsidRPr="00912677">
        <w:rPr>
          <w:rFonts w:ascii="Times New Roman" w:hAnsi="Times New Roman" w:cs="Times New Roman"/>
          <w:bCs/>
          <w:sz w:val="24"/>
          <w:szCs w:val="24"/>
        </w:rPr>
        <w:t>508</w:t>
      </w:r>
      <w:r w:rsidR="00B03899" w:rsidRPr="00FE2995">
        <w:rPr>
          <w:rFonts w:ascii="Times New Roman" w:hAnsi="Times New Roman" w:cs="Times New Roman"/>
          <w:bCs/>
          <w:sz w:val="24"/>
          <w:szCs w:val="24"/>
          <w:vertAlign w:val="superscript"/>
        </w:rPr>
        <w:t>85</w:t>
      </w:r>
      <w:bookmarkEnd w:id="87"/>
      <w:ins w:id="89" w:author="Kärt Voor" w:date="2024-09-17T13:58:00Z">
        <w:r w:rsidR="007D7ACB">
          <w:rPr>
            <w:rFonts w:ascii="Times New Roman" w:hAnsi="Times New Roman" w:cs="Times New Roman"/>
            <w:bCs/>
            <w:sz w:val="24"/>
            <w:szCs w:val="24"/>
          </w:rPr>
          <w:t xml:space="preserve"> sätestatut</w:t>
        </w:r>
      </w:ins>
      <w:r w:rsidR="00F35167" w:rsidRPr="00912677">
        <w:rPr>
          <w:rFonts w:ascii="Times New Roman" w:hAnsi="Times New Roman" w:cs="Times New Roman"/>
          <w:bCs/>
          <w:sz w:val="24"/>
          <w:szCs w:val="24"/>
        </w:rPr>
        <w:t>.</w:t>
      </w:r>
    </w:p>
    <w:p w14:paraId="68756981" w14:textId="77777777" w:rsidR="00CC614D" w:rsidRPr="00912677" w:rsidRDefault="00CC614D" w:rsidP="00CC614D">
      <w:pPr>
        <w:spacing w:after="0" w:line="240" w:lineRule="auto"/>
        <w:rPr>
          <w:rFonts w:ascii="Times New Roman" w:hAnsi="Times New Roman" w:cs="Times New Roman"/>
          <w:bCs/>
          <w:sz w:val="24"/>
          <w:szCs w:val="24"/>
        </w:rPr>
      </w:pPr>
    </w:p>
    <w:p w14:paraId="78A1DE73" w14:textId="5BDF0A1B" w:rsidR="001A0557" w:rsidRPr="00CC614D" w:rsidRDefault="00F35167" w:rsidP="00CC614D">
      <w:pPr>
        <w:spacing w:after="0" w:line="240" w:lineRule="auto"/>
        <w:jc w:val="both"/>
        <w:rPr>
          <w:rFonts w:ascii="Times New Roman" w:hAnsi="Times New Roman" w:cs="Times New Roman"/>
          <w:sz w:val="24"/>
          <w:szCs w:val="24"/>
        </w:rPr>
      </w:pPr>
      <w:r w:rsidRPr="00912677">
        <w:rPr>
          <w:rFonts w:ascii="Times New Roman" w:hAnsi="Times New Roman" w:cs="Times New Roman"/>
          <w:bCs/>
          <w:sz w:val="24"/>
          <w:szCs w:val="24"/>
        </w:rPr>
        <w:t>(</w:t>
      </w:r>
      <w:r w:rsidR="0021029B" w:rsidRPr="00912677">
        <w:rPr>
          <w:rFonts w:ascii="Times New Roman" w:hAnsi="Times New Roman" w:cs="Times New Roman"/>
          <w:bCs/>
          <w:sz w:val="24"/>
          <w:szCs w:val="24"/>
        </w:rPr>
        <w:t>4</w:t>
      </w:r>
      <w:r w:rsidRPr="00912677">
        <w:rPr>
          <w:rFonts w:ascii="Times New Roman" w:hAnsi="Times New Roman" w:cs="Times New Roman"/>
          <w:bCs/>
          <w:sz w:val="24"/>
          <w:szCs w:val="24"/>
        </w:rPr>
        <w:t>)</w:t>
      </w:r>
      <w:r w:rsidR="00280455" w:rsidRPr="00912677">
        <w:rPr>
          <w:rFonts w:ascii="Times New Roman" w:hAnsi="Times New Roman" w:cs="Times New Roman"/>
          <w:bCs/>
          <w:sz w:val="24"/>
          <w:szCs w:val="24"/>
        </w:rPr>
        <w:t xml:space="preserve"> </w:t>
      </w:r>
      <w:r w:rsidR="001869AE" w:rsidRPr="00912677">
        <w:rPr>
          <w:rFonts w:ascii="Times New Roman" w:hAnsi="Times New Roman" w:cs="Times New Roman"/>
          <w:bCs/>
          <w:sz w:val="24"/>
          <w:szCs w:val="24"/>
        </w:rPr>
        <w:t>U</w:t>
      </w:r>
      <w:r w:rsidR="00C82E40" w:rsidRPr="00912677">
        <w:rPr>
          <w:rFonts w:ascii="Times New Roman" w:hAnsi="Times New Roman" w:cs="Times New Roman"/>
          <w:bCs/>
          <w:sz w:val="24"/>
          <w:szCs w:val="24"/>
        </w:rPr>
        <w:t>urimisasutus</w:t>
      </w:r>
      <w:r w:rsidR="001869AE" w:rsidRPr="00912677">
        <w:rPr>
          <w:rFonts w:ascii="Times New Roman" w:hAnsi="Times New Roman" w:cs="Times New Roman"/>
          <w:bCs/>
          <w:sz w:val="24"/>
          <w:szCs w:val="24"/>
        </w:rPr>
        <w:t>e</w:t>
      </w:r>
      <w:r w:rsidR="00C82E40" w:rsidRPr="00912677">
        <w:rPr>
          <w:rFonts w:ascii="Times New Roman" w:hAnsi="Times New Roman" w:cs="Times New Roman"/>
          <w:bCs/>
          <w:sz w:val="24"/>
          <w:szCs w:val="24"/>
        </w:rPr>
        <w:t xml:space="preserve"> </w:t>
      </w:r>
      <w:r w:rsidR="001869AE" w:rsidRPr="00912677">
        <w:rPr>
          <w:rFonts w:ascii="Times New Roman" w:hAnsi="Times New Roman" w:cs="Times New Roman"/>
          <w:bCs/>
          <w:sz w:val="24"/>
          <w:szCs w:val="24"/>
        </w:rPr>
        <w:t xml:space="preserve">iseseisvale </w:t>
      </w:r>
      <w:r w:rsidR="007C399E" w:rsidRPr="00912677">
        <w:rPr>
          <w:rFonts w:ascii="Times New Roman" w:hAnsi="Times New Roman" w:cs="Times New Roman"/>
          <w:sz w:val="24"/>
          <w:szCs w:val="24"/>
        </w:rPr>
        <w:t>teabetaotluse</w:t>
      </w:r>
      <w:r w:rsidR="00C82E40" w:rsidRPr="00912677">
        <w:rPr>
          <w:rFonts w:ascii="Times New Roman" w:hAnsi="Times New Roman" w:cs="Times New Roman"/>
          <w:sz w:val="24"/>
          <w:szCs w:val="24"/>
        </w:rPr>
        <w:t xml:space="preserve"> vastuse</w:t>
      </w:r>
      <w:r w:rsidR="001869AE" w:rsidRPr="00912677">
        <w:rPr>
          <w:rFonts w:ascii="Times New Roman" w:hAnsi="Times New Roman" w:cs="Times New Roman"/>
          <w:sz w:val="24"/>
          <w:szCs w:val="24"/>
        </w:rPr>
        <w:t>le</w:t>
      </w:r>
      <w:r w:rsidR="007C399E" w:rsidRPr="00912677">
        <w:rPr>
          <w:rFonts w:ascii="Times New Roman" w:hAnsi="Times New Roman" w:cs="Times New Roman"/>
          <w:sz w:val="24"/>
          <w:szCs w:val="24"/>
        </w:rPr>
        <w:t xml:space="preserve"> </w:t>
      </w:r>
      <w:r w:rsidR="001869AE" w:rsidRPr="00912677">
        <w:rPr>
          <w:rFonts w:ascii="Times New Roman" w:hAnsi="Times New Roman" w:cs="Times New Roman"/>
          <w:sz w:val="24"/>
          <w:szCs w:val="24"/>
        </w:rPr>
        <w:t>kohaldatakse</w:t>
      </w:r>
      <w:r w:rsidR="007C399E" w:rsidRPr="00912677">
        <w:rPr>
          <w:rFonts w:ascii="Times New Roman" w:hAnsi="Times New Roman" w:cs="Times New Roman"/>
          <w:sz w:val="24"/>
          <w:szCs w:val="24"/>
        </w:rPr>
        <w:t xml:space="preserve"> </w:t>
      </w:r>
      <w:r w:rsidR="00280455" w:rsidRPr="00912677">
        <w:rPr>
          <w:rFonts w:ascii="Times New Roman" w:hAnsi="Times New Roman" w:cs="Times New Roman"/>
          <w:bCs/>
          <w:sz w:val="24"/>
          <w:szCs w:val="24"/>
        </w:rPr>
        <w:t>käesoleva seadustiku</w:t>
      </w:r>
      <w:r w:rsidR="00280455" w:rsidRPr="00912677">
        <w:rPr>
          <w:rFonts w:ascii="Times New Roman" w:hAnsi="Times New Roman" w:cs="Times New Roman"/>
          <w:sz w:val="24"/>
          <w:szCs w:val="24"/>
        </w:rPr>
        <w:t xml:space="preserve"> §</w:t>
      </w:r>
      <w:r w:rsidR="001869AE" w:rsidRPr="00912677">
        <w:rPr>
          <w:rFonts w:ascii="Times New Roman" w:hAnsi="Times New Roman" w:cs="Times New Roman"/>
          <w:sz w:val="24"/>
          <w:szCs w:val="24"/>
        </w:rPr>
        <w:t> </w:t>
      </w:r>
      <w:r w:rsidR="00280455" w:rsidRPr="00912677">
        <w:rPr>
          <w:rFonts w:ascii="Times New Roman" w:hAnsi="Times New Roman" w:cs="Times New Roman"/>
          <w:sz w:val="24"/>
          <w:szCs w:val="24"/>
        </w:rPr>
        <w:t>508</w:t>
      </w:r>
      <w:r w:rsidR="0090599C" w:rsidRPr="00912677">
        <w:rPr>
          <w:rFonts w:ascii="Times New Roman" w:hAnsi="Times New Roman" w:cs="Times New Roman"/>
          <w:sz w:val="24"/>
          <w:szCs w:val="24"/>
          <w:vertAlign w:val="superscript"/>
        </w:rPr>
        <w:t>8</w:t>
      </w:r>
      <w:r w:rsidR="00B03899" w:rsidRPr="00FE2995">
        <w:rPr>
          <w:rFonts w:ascii="Times New Roman" w:hAnsi="Times New Roman" w:cs="Times New Roman"/>
          <w:sz w:val="24"/>
          <w:szCs w:val="24"/>
          <w:vertAlign w:val="superscript"/>
        </w:rPr>
        <w:t>1</w:t>
      </w:r>
      <w:r w:rsidR="00280455" w:rsidRPr="00912677">
        <w:rPr>
          <w:rFonts w:ascii="Times New Roman" w:hAnsi="Times New Roman" w:cs="Times New Roman"/>
          <w:sz w:val="24"/>
          <w:szCs w:val="24"/>
        </w:rPr>
        <w:t xml:space="preserve"> </w:t>
      </w:r>
      <w:r w:rsidR="00BF10F8" w:rsidRPr="00912677">
        <w:rPr>
          <w:rFonts w:ascii="Times New Roman" w:hAnsi="Times New Roman" w:cs="Times New Roman"/>
          <w:sz w:val="24"/>
          <w:szCs w:val="24"/>
        </w:rPr>
        <w:t>lõi</w:t>
      </w:r>
      <w:ins w:id="90" w:author="Kärt Voor" w:date="2024-09-17T14:25:00Z">
        <w:r w:rsidR="005129F5">
          <w:rPr>
            <w:rFonts w:ascii="Times New Roman" w:hAnsi="Times New Roman" w:cs="Times New Roman"/>
            <w:sz w:val="24"/>
            <w:szCs w:val="24"/>
          </w:rPr>
          <w:t>getes</w:t>
        </w:r>
      </w:ins>
      <w:del w:id="91" w:author="Kärt Voor" w:date="2024-09-17T14:25:00Z">
        <w:r w:rsidR="001869AE" w:rsidRPr="00912677" w:rsidDel="005129F5">
          <w:rPr>
            <w:rFonts w:ascii="Times New Roman" w:hAnsi="Times New Roman" w:cs="Times New Roman"/>
            <w:sz w:val="24"/>
            <w:szCs w:val="24"/>
          </w:rPr>
          <w:delText>keid</w:delText>
        </w:r>
      </w:del>
      <w:r w:rsidR="001869AE" w:rsidRPr="00912677">
        <w:rPr>
          <w:rFonts w:ascii="Times New Roman" w:hAnsi="Times New Roman" w:cs="Times New Roman"/>
          <w:sz w:val="24"/>
          <w:szCs w:val="24"/>
        </w:rPr>
        <w:t> </w:t>
      </w:r>
      <w:r w:rsidR="00280455" w:rsidRPr="00912677">
        <w:rPr>
          <w:rFonts w:ascii="Times New Roman" w:hAnsi="Times New Roman" w:cs="Times New Roman"/>
          <w:sz w:val="24"/>
          <w:szCs w:val="24"/>
        </w:rPr>
        <w:t>2</w:t>
      </w:r>
      <w:r w:rsidR="005A2C83" w:rsidRPr="00912677">
        <w:rPr>
          <w:rFonts w:ascii="Times New Roman" w:hAnsi="Times New Roman" w:cs="Times New Roman"/>
          <w:bCs/>
          <w:sz w:val="24"/>
          <w:szCs w:val="24"/>
        </w:rPr>
        <w:t>–</w:t>
      </w:r>
      <w:r w:rsidR="00280455" w:rsidRPr="00912677">
        <w:rPr>
          <w:rFonts w:ascii="Times New Roman" w:hAnsi="Times New Roman" w:cs="Times New Roman"/>
          <w:sz w:val="24"/>
          <w:szCs w:val="24"/>
        </w:rPr>
        <w:t xml:space="preserve">5 </w:t>
      </w:r>
      <w:r w:rsidR="00BF10F8" w:rsidRPr="00912677">
        <w:rPr>
          <w:rFonts w:ascii="Times New Roman" w:hAnsi="Times New Roman" w:cs="Times New Roman"/>
          <w:sz w:val="24"/>
          <w:szCs w:val="24"/>
        </w:rPr>
        <w:t xml:space="preserve">ning </w:t>
      </w:r>
      <w:r w:rsidR="00280455" w:rsidRPr="00912677">
        <w:rPr>
          <w:rFonts w:ascii="Times New Roman" w:hAnsi="Times New Roman" w:cs="Times New Roman"/>
          <w:sz w:val="24"/>
          <w:szCs w:val="24"/>
        </w:rPr>
        <w:t>§</w:t>
      </w:r>
      <w:ins w:id="92" w:author="Kärt Voor" w:date="2024-09-17T14:25:00Z">
        <w:r w:rsidR="005129F5">
          <w:rPr>
            <w:rFonts w:ascii="Times New Roman" w:hAnsi="Times New Roman" w:cs="Times New Roman"/>
            <w:sz w:val="24"/>
            <w:szCs w:val="24"/>
          </w:rPr>
          <w:t>-des</w:t>
        </w:r>
      </w:ins>
      <w:r w:rsidR="00280455" w:rsidRPr="00912677">
        <w:rPr>
          <w:rFonts w:ascii="Times New Roman" w:hAnsi="Times New Roman" w:cs="Times New Roman"/>
          <w:sz w:val="24"/>
          <w:szCs w:val="24"/>
        </w:rPr>
        <w:t>-</w:t>
      </w:r>
      <w:del w:id="93" w:author="Kärt Voor" w:date="2024-09-17T14:25:00Z">
        <w:r w:rsidR="00280455" w:rsidRPr="00912677" w:rsidDel="005129F5">
          <w:rPr>
            <w:rFonts w:ascii="Times New Roman" w:hAnsi="Times New Roman" w:cs="Times New Roman"/>
            <w:sz w:val="24"/>
            <w:szCs w:val="24"/>
          </w:rPr>
          <w:delText>e</w:delText>
        </w:r>
      </w:del>
      <w:r w:rsidR="00280455" w:rsidRPr="00912677">
        <w:rPr>
          <w:rFonts w:ascii="Times New Roman" w:hAnsi="Times New Roman" w:cs="Times New Roman"/>
          <w:sz w:val="24"/>
          <w:szCs w:val="24"/>
        </w:rPr>
        <w:t xml:space="preserve"> 508</w:t>
      </w:r>
      <w:r w:rsidR="0090599C" w:rsidRPr="00912677">
        <w:rPr>
          <w:rFonts w:ascii="Times New Roman" w:hAnsi="Times New Roman" w:cs="Times New Roman"/>
          <w:sz w:val="24"/>
          <w:szCs w:val="24"/>
          <w:vertAlign w:val="superscript"/>
        </w:rPr>
        <w:t>8</w:t>
      </w:r>
      <w:r w:rsidR="00B03899" w:rsidRPr="00FE2995">
        <w:rPr>
          <w:rFonts w:ascii="Times New Roman" w:hAnsi="Times New Roman" w:cs="Times New Roman"/>
          <w:sz w:val="24"/>
          <w:szCs w:val="24"/>
          <w:vertAlign w:val="superscript"/>
        </w:rPr>
        <w:t>2</w:t>
      </w:r>
      <w:r w:rsidR="00280455" w:rsidRPr="00912677">
        <w:rPr>
          <w:rFonts w:ascii="Times New Roman" w:hAnsi="Times New Roman" w:cs="Times New Roman"/>
          <w:sz w:val="24"/>
          <w:szCs w:val="24"/>
        </w:rPr>
        <w:t xml:space="preserve"> </w:t>
      </w:r>
      <w:r w:rsidR="00BF10F8" w:rsidRPr="00912677">
        <w:rPr>
          <w:rFonts w:ascii="Times New Roman" w:hAnsi="Times New Roman" w:cs="Times New Roman"/>
          <w:sz w:val="24"/>
          <w:szCs w:val="24"/>
        </w:rPr>
        <w:t xml:space="preserve">ja </w:t>
      </w:r>
      <w:r w:rsidR="00280455" w:rsidRPr="00912677">
        <w:rPr>
          <w:rFonts w:ascii="Times New Roman" w:hAnsi="Times New Roman" w:cs="Times New Roman"/>
          <w:sz w:val="24"/>
          <w:szCs w:val="24"/>
        </w:rPr>
        <w:t>508</w:t>
      </w:r>
      <w:r w:rsidR="00B03899" w:rsidRPr="00FE2995">
        <w:rPr>
          <w:rFonts w:ascii="Times New Roman" w:hAnsi="Times New Roman" w:cs="Times New Roman"/>
          <w:sz w:val="24"/>
          <w:szCs w:val="24"/>
          <w:vertAlign w:val="superscript"/>
        </w:rPr>
        <w:t>83</w:t>
      </w:r>
      <w:ins w:id="94" w:author="Kärt Voor" w:date="2024-09-17T14:25:00Z">
        <w:r w:rsidR="005129F5">
          <w:rPr>
            <w:rFonts w:ascii="Times New Roman" w:hAnsi="Times New Roman" w:cs="Times New Roman"/>
            <w:sz w:val="24"/>
            <w:szCs w:val="24"/>
            <w:vertAlign w:val="superscript"/>
          </w:rPr>
          <w:t xml:space="preserve"> </w:t>
        </w:r>
        <w:r w:rsidR="005129F5">
          <w:rPr>
            <w:rFonts w:ascii="Times New Roman" w:hAnsi="Times New Roman" w:cs="Times New Roman"/>
            <w:sz w:val="24"/>
            <w:szCs w:val="24"/>
          </w:rPr>
          <w:t>sätestatut</w:t>
        </w:r>
      </w:ins>
      <w:r w:rsidR="001A0557" w:rsidRPr="00912677" w:rsidDel="00280455">
        <w:rPr>
          <w:rFonts w:ascii="Times New Roman" w:hAnsi="Times New Roman" w:cs="Times New Roman"/>
          <w:bCs/>
          <w:sz w:val="24"/>
          <w:szCs w:val="24"/>
        </w:rPr>
        <w:t>.</w:t>
      </w:r>
    </w:p>
    <w:p w14:paraId="49D963EE" w14:textId="646B6CEF" w:rsidR="001A0557" w:rsidRPr="004A1C6F" w:rsidRDefault="001A0557" w:rsidP="004A1C6F">
      <w:pPr>
        <w:spacing w:after="0" w:line="240" w:lineRule="auto"/>
        <w:jc w:val="both"/>
        <w:rPr>
          <w:rFonts w:ascii="Times New Roman" w:hAnsi="Times New Roman" w:cs="Times New Roman"/>
          <w:bCs/>
          <w:sz w:val="24"/>
          <w:szCs w:val="24"/>
        </w:rPr>
      </w:pPr>
    </w:p>
    <w:p w14:paraId="33DB83FE" w14:textId="42D81E93" w:rsidR="001A0557" w:rsidRPr="004A1C6F" w:rsidRDefault="001A0557" w:rsidP="00BB2692">
      <w:pPr>
        <w:keepNext/>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t>§ 508</w:t>
      </w:r>
      <w:r w:rsidR="008C7FE1">
        <w:rPr>
          <w:rFonts w:ascii="Times New Roman" w:hAnsi="Times New Roman" w:cs="Times New Roman"/>
          <w:b/>
          <w:bCs/>
          <w:sz w:val="24"/>
          <w:szCs w:val="24"/>
          <w:vertAlign w:val="superscript"/>
        </w:rPr>
        <w:t>87</w:t>
      </w:r>
      <w:r w:rsidRPr="004A1C6F">
        <w:rPr>
          <w:rFonts w:ascii="Times New Roman" w:hAnsi="Times New Roman" w:cs="Times New Roman"/>
          <w:b/>
          <w:bCs/>
          <w:sz w:val="24"/>
          <w:szCs w:val="24"/>
        </w:rPr>
        <w:t xml:space="preserve">. </w:t>
      </w:r>
      <w:r w:rsidR="00E835DB">
        <w:rPr>
          <w:rFonts w:ascii="Times New Roman" w:hAnsi="Times New Roman" w:cs="Times New Roman"/>
          <w:b/>
          <w:bCs/>
          <w:sz w:val="24"/>
          <w:szCs w:val="24"/>
        </w:rPr>
        <w:t>Teabetaotluseta</w:t>
      </w:r>
      <w:r w:rsidR="00E835DB" w:rsidRPr="004A1C6F">
        <w:rPr>
          <w:rFonts w:ascii="Times New Roman" w:hAnsi="Times New Roman" w:cs="Times New Roman"/>
          <w:b/>
          <w:bCs/>
          <w:sz w:val="24"/>
          <w:szCs w:val="24"/>
        </w:rPr>
        <w:t xml:space="preserve"> </w:t>
      </w:r>
      <w:r w:rsidRPr="004A1C6F">
        <w:rPr>
          <w:rFonts w:ascii="Times New Roman" w:hAnsi="Times New Roman" w:cs="Times New Roman"/>
          <w:b/>
          <w:bCs/>
          <w:sz w:val="24"/>
          <w:szCs w:val="24"/>
        </w:rPr>
        <w:t>teabeedastus</w:t>
      </w:r>
    </w:p>
    <w:p w14:paraId="07637BA5" w14:textId="77777777" w:rsidR="001A0557" w:rsidRPr="004A1C6F" w:rsidRDefault="001A0557" w:rsidP="00BB2692">
      <w:pPr>
        <w:keepNext/>
        <w:spacing w:after="0" w:line="240" w:lineRule="auto"/>
        <w:jc w:val="both"/>
        <w:rPr>
          <w:rFonts w:ascii="Times New Roman" w:hAnsi="Times New Roman" w:cs="Times New Roman"/>
          <w:b/>
          <w:bCs/>
          <w:sz w:val="24"/>
          <w:szCs w:val="24"/>
        </w:rPr>
      </w:pPr>
    </w:p>
    <w:p w14:paraId="0E8B30A7" w14:textId="330CCC2F" w:rsidR="001A0557" w:rsidRPr="004A1C6F" w:rsidRDefault="00256FC3"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(1) </w:t>
      </w:r>
      <w:bookmarkStart w:id="95" w:name="_Hlk174436194"/>
      <w:commentRangeStart w:id="96"/>
      <w:r w:rsidR="00E835DB">
        <w:rPr>
          <w:rFonts w:ascii="Times New Roman" w:hAnsi="Times New Roman" w:cs="Times New Roman"/>
          <w:bCs/>
          <w:sz w:val="24"/>
          <w:szCs w:val="24"/>
        </w:rPr>
        <w:t>Ü</w:t>
      </w:r>
      <w:r w:rsidR="00E835DB" w:rsidRPr="004A1C6F">
        <w:rPr>
          <w:rFonts w:ascii="Times New Roman" w:hAnsi="Times New Roman" w:cs="Times New Roman"/>
          <w:bCs/>
          <w:sz w:val="24"/>
          <w:szCs w:val="24"/>
        </w:rPr>
        <w:t xml:space="preserve">htne kontaktpunkt ja </w:t>
      </w:r>
      <w:r w:rsidR="00E835DB">
        <w:rPr>
          <w:rFonts w:ascii="Times New Roman" w:hAnsi="Times New Roman" w:cs="Times New Roman"/>
          <w:bCs/>
          <w:sz w:val="24"/>
          <w:szCs w:val="24"/>
        </w:rPr>
        <w:t>u</w:t>
      </w:r>
      <w:r w:rsidR="001A0557" w:rsidRPr="004A1C6F">
        <w:rPr>
          <w:rFonts w:ascii="Times New Roman" w:hAnsi="Times New Roman" w:cs="Times New Roman"/>
          <w:bCs/>
          <w:sz w:val="24"/>
          <w:szCs w:val="24"/>
        </w:rPr>
        <w:t xml:space="preserve">urimisasutus </w:t>
      </w:r>
      <w:commentRangeEnd w:id="96"/>
      <w:r w:rsidR="005F54F3">
        <w:rPr>
          <w:rStyle w:val="Kommentaariviide"/>
        </w:rPr>
        <w:commentReference w:id="96"/>
      </w:r>
      <w:r w:rsidR="001A0557" w:rsidRPr="004A1C6F">
        <w:rPr>
          <w:rFonts w:ascii="Times New Roman" w:hAnsi="Times New Roman" w:cs="Times New Roman"/>
          <w:bCs/>
          <w:sz w:val="24"/>
          <w:szCs w:val="24"/>
        </w:rPr>
        <w:t>edasta</w:t>
      </w:r>
      <w:r w:rsidR="00306436">
        <w:rPr>
          <w:rFonts w:ascii="Times New Roman" w:hAnsi="Times New Roman" w:cs="Times New Roman"/>
          <w:bCs/>
          <w:sz w:val="24"/>
          <w:szCs w:val="24"/>
        </w:rPr>
        <w:t>vad</w:t>
      </w:r>
      <w:r w:rsidR="001A0557" w:rsidRPr="004A1C6F">
        <w:rPr>
          <w:rFonts w:ascii="Times New Roman" w:hAnsi="Times New Roman" w:cs="Times New Roman"/>
          <w:bCs/>
          <w:sz w:val="24"/>
          <w:szCs w:val="24"/>
        </w:rPr>
        <w:t xml:space="preserve"> teisele Euroopa Liidu liikmesriigi ühtsele kontaktpunktile või õiguskaitseasutusele </w:t>
      </w:r>
      <w:commentRangeStart w:id="97"/>
      <w:r w:rsidR="00306436">
        <w:rPr>
          <w:rFonts w:ascii="Times New Roman" w:hAnsi="Times New Roman" w:cs="Times New Roman"/>
          <w:bCs/>
          <w:sz w:val="24"/>
          <w:szCs w:val="24"/>
        </w:rPr>
        <w:t xml:space="preserve">teabetaotluseta </w:t>
      </w:r>
      <w:r w:rsidR="001A0557" w:rsidRPr="004A1C6F">
        <w:rPr>
          <w:rFonts w:ascii="Times New Roman" w:hAnsi="Times New Roman" w:cs="Times New Roman"/>
          <w:bCs/>
          <w:sz w:val="24"/>
          <w:szCs w:val="24"/>
        </w:rPr>
        <w:t>teavet</w:t>
      </w:r>
      <w:commentRangeEnd w:id="97"/>
      <w:r w:rsidR="00D135E3">
        <w:rPr>
          <w:rStyle w:val="Kommentaariviide"/>
        </w:rPr>
        <w:commentReference w:id="97"/>
      </w:r>
      <w:r w:rsidR="001A0557" w:rsidRPr="004A1C6F">
        <w:rPr>
          <w:rFonts w:ascii="Times New Roman" w:hAnsi="Times New Roman" w:cs="Times New Roman"/>
          <w:bCs/>
          <w:sz w:val="24"/>
          <w:szCs w:val="24"/>
        </w:rPr>
        <w:t xml:space="preserve">, mis võib aidata </w:t>
      </w:r>
      <w:r w:rsidR="00306436">
        <w:rPr>
          <w:rFonts w:ascii="Times New Roman" w:hAnsi="Times New Roman" w:cs="Times New Roman"/>
          <w:bCs/>
          <w:sz w:val="24"/>
          <w:szCs w:val="24"/>
        </w:rPr>
        <w:t>avastada, tõkestada või menetleda</w:t>
      </w:r>
      <w:r w:rsidR="00306436"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käesoleva seadustiku § 489</w:t>
      </w:r>
      <w:r w:rsidR="001A0557" w:rsidRPr="004A1C6F">
        <w:rPr>
          <w:rFonts w:ascii="Times New Roman" w:hAnsi="Times New Roman" w:cs="Times New Roman"/>
          <w:bCs/>
          <w:sz w:val="24"/>
          <w:szCs w:val="24"/>
          <w:vertAlign w:val="superscript"/>
        </w:rPr>
        <w:t>6</w:t>
      </w:r>
      <w:r w:rsidR="00306436">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 xml:space="preserve">lõikes 1 nimetatud kuritegu, välja arvatud </w:t>
      </w:r>
      <w:r w:rsidR="00DD0A63">
        <w:rPr>
          <w:rFonts w:ascii="Times New Roman" w:hAnsi="Times New Roman" w:cs="Times New Roman"/>
          <w:bCs/>
          <w:sz w:val="24"/>
          <w:szCs w:val="24"/>
        </w:rPr>
        <w:t xml:space="preserve">juhul, kui esineb </w:t>
      </w:r>
      <w:r w:rsidR="001A0557" w:rsidRPr="00912677">
        <w:rPr>
          <w:rFonts w:ascii="Times New Roman" w:hAnsi="Times New Roman" w:cs="Times New Roman"/>
          <w:bCs/>
          <w:sz w:val="24"/>
          <w:szCs w:val="24"/>
        </w:rPr>
        <w:t>§ 508</w:t>
      </w:r>
      <w:r w:rsidR="0090599C" w:rsidRPr="00912677">
        <w:rPr>
          <w:rFonts w:ascii="Times New Roman" w:hAnsi="Times New Roman" w:cs="Times New Roman"/>
          <w:bCs/>
          <w:sz w:val="24"/>
          <w:szCs w:val="24"/>
          <w:vertAlign w:val="superscript"/>
        </w:rPr>
        <w:t>8</w:t>
      </w:r>
      <w:r w:rsidR="00912677" w:rsidRPr="00FE2995">
        <w:rPr>
          <w:rFonts w:ascii="Times New Roman" w:hAnsi="Times New Roman" w:cs="Times New Roman"/>
          <w:bCs/>
          <w:sz w:val="24"/>
          <w:szCs w:val="24"/>
          <w:vertAlign w:val="superscript"/>
        </w:rPr>
        <w:t>2</w:t>
      </w:r>
      <w:r w:rsidR="001A0557" w:rsidRPr="00912677">
        <w:rPr>
          <w:rFonts w:ascii="Times New Roman" w:hAnsi="Times New Roman" w:cs="Times New Roman"/>
          <w:bCs/>
          <w:sz w:val="24"/>
          <w:szCs w:val="24"/>
        </w:rPr>
        <w:t xml:space="preserve"> lõike 1 punktis 2</w:t>
      </w:r>
      <w:r w:rsidR="00306436" w:rsidRPr="00912677">
        <w:rPr>
          <w:rFonts w:ascii="Times New Roman" w:hAnsi="Times New Roman" w:cs="Times New Roman"/>
          <w:bCs/>
          <w:sz w:val="24"/>
          <w:szCs w:val="24"/>
        </w:rPr>
        <w:t xml:space="preserve">, 3, 4, </w:t>
      </w:r>
      <w:r w:rsidR="001A0557" w:rsidRPr="00912677">
        <w:rPr>
          <w:rFonts w:ascii="Times New Roman" w:hAnsi="Times New Roman" w:cs="Times New Roman"/>
          <w:bCs/>
          <w:sz w:val="24"/>
          <w:szCs w:val="24"/>
        </w:rPr>
        <w:t xml:space="preserve">5 </w:t>
      </w:r>
      <w:r w:rsidR="00306436" w:rsidRPr="00912677">
        <w:rPr>
          <w:rFonts w:ascii="Times New Roman" w:hAnsi="Times New Roman" w:cs="Times New Roman"/>
          <w:bCs/>
          <w:sz w:val="24"/>
          <w:szCs w:val="24"/>
        </w:rPr>
        <w:t>või</w:t>
      </w:r>
      <w:r w:rsidR="001A0557" w:rsidRPr="00912677">
        <w:rPr>
          <w:rFonts w:ascii="Times New Roman" w:hAnsi="Times New Roman" w:cs="Times New Roman"/>
          <w:bCs/>
          <w:sz w:val="24"/>
          <w:szCs w:val="24"/>
        </w:rPr>
        <w:t xml:space="preserve"> 9</w:t>
      </w:r>
      <w:r w:rsidR="001A0557" w:rsidRPr="004A1C6F">
        <w:rPr>
          <w:rFonts w:ascii="Times New Roman" w:hAnsi="Times New Roman" w:cs="Times New Roman"/>
          <w:bCs/>
          <w:sz w:val="24"/>
          <w:szCs w:val="24"/>
        </w:rPr>
        <w:t xml:space="preserve"> sätestatud </w:t>
      </w:r>
      <w:r w:rsidR="00DD0A63">
        <w:rPr>
          <w:rFonts w:ascii="Times New Roman" w:hAnsi="Times New Roman" w:cs="Times New Roman"/>
          <w:bCs/>
          <w:sz w:val="24"/>
          <w:szCs w:val="24"/>
        </w:rPr>
        <w:t>keeldumise alus</w:t>
      </w:r>
      <w:r w:rsidR="001A0557" w:rsidRPr="004A1C6F">
        <w:rPr>
          <w:rFonts w:ascii="Times New Roman" w:hAnsi="Times New Roman" w:cs="Times New Roman"/>
          <w:bCs/>
          <w:sz w:val="24"/>
          <w:szCs w:val="24"/>
        </w:rPr>
        <w:t>.</w:t>
      </w:r>
    </w:p>
    <w:bookmarkEnd w:id="95"/>
    <w:p w14:paraId="0CD623A1" w14:textId="77777777" w:rsidR="001A0557" w:rsidRPr="004A1C6F" w:rsidRDefault="001A0557" w:rsidP="004A1C6F">
      <w:pPr>
        <w:spacing w:after="0" w:line="240" w:lineRule="auto"/>
        <w:jc w:val="both"/>
        <w:rPr>
          <w:rFonts w:ascii="Times New Roman" w:hAnsi="Times New Roman" w:cs="Times New Roman"/>
          <w:bCs/>
          <w:sz w:val="24"/>
          <w:szCs w:val="24"/>
        </w:rPr>
      </w:pPr>
    </w:p>
    <w:p w14:paraId="0E218A5E" w14:textId="5B22441C" w:rsidR="001A0557" w:rsidRPr="004A1C6F" w:rsidRDefault="00256FC3"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w:t>
      </w:r>
      <w:bookmarkStart w:id="98" w:name="_Hlk174436298"/>
      <w:r w:rsidR="00E835DB">
        <w:rPr>
          <w:rFonts w:ascii="Times New Roman" w:hAnsi="Times New Roman" w:cs="Times New Roman"/>
          <w:bCs/>
          <w:sz w:val="24"/>
          <w:szCs w:val="24"/>
        </w:rPr>
        <w:t>Ü</w:t>
      </w:r>
      <w:r w:rsidR="001A0557" w:rsidRPr="004A1C6F">
        <w:rPr>
          <w:rFonts w:ascii="Times New Roman" w:hAnsi="Times New Roman" w:cs="Times New Roman"/>
          <w:bCs/>
          <w:sz w:val="24"/>
          <w:szCs w:val="24"/>
        </w:rPr>
        <w:t xml:space="preserve">htne kontaktpunkt </w:t>
      </w:r>
      <w:r w:rsidR="00E835DB" w:rsidRPr="004A1C6F">
        <w:rPr>
          <w:rFonts w:ascii="Times New Roman" w:hAnsi="Times New Roman" w:cs="Times New Roman"/>
          <w:bCs/>
          <w:sz w:val="24"/>
          <w:szCs w:val="24"/>
        </w:rPr>
        <w:t xml:space="preserve">ja </w:t>
      </w:r>
      <w:r w:rsidR="00E835DB">
        <w:rPr>
          <w:rFonts w:ascii="Times New Roman" w:hAnsi="Times New Roman" w:cs="Times New Roman"/>
          <w:bCs/>
          <w:sz w:val="24"/>
          <w:szCs w:val="24"/>
        </w:rPr>
        <w:t>u</w:t>
      </w:r>
      <w:r w:rsidR="00E835DB" w:rsidRPr="004A1C6F">
        <w:rPr>
          <w:rFonts w:ascii="Times New Roman" w:hAnsi="Times New Roman" w:cs="Times New Roman"/>
          <w:bCs/>
          <w:sz w:val="24"/>
          <w:szCs w:val="24"/>
        </w:rPr>
        <w:t xml:space="preserve">urimisasutus </w:t>
      </w:r>
      <w:r w:rsidR="001A0557" w:rsidRPr="004A1C6F">
        <w:rPr>
          <w:rFonts w:ascii="Times New Roman" w:hAnsi="Times New Roman" w:cs="Times New Roman"/>
          <w:bCs/>
          <w:sz w:val="24"/>
          <w:szCs w:val="24"/>
        </w:rPr>
        <w:t xml:space="preserve">võivad edastada teise Euroopa Liidu liikmesriigi ühtsele kontaktpunktile või õiguskaitseasutusele </w:t>
      </w:r>
      <w:r w:rsidR="00E835DB">
        <w:rPr>
          <w:rFonts w:ascii="Times New Roman" w:hAnsi="Times New Roman" w:cs="Times New Roman"/>
          <w:bCs/>
          <w:sz w:val="24"/>
          <w:szCs w:val="24"/>
        </w:rPr>
        <w:t xml:space="preserve">teabetaotluseta </w:t>
      </w:r>
      <w:r w:rsidR="001A0557" w:rsidRPr="004A1C6F">
        <w:rPr>
          <w:rFonts w:ascii="Times New Roman" w:hAnsi="Times New Roman" w:cs="Times New Roman"/>
          <w:bCs/>
          <w:sz w:val="24"/>
          <w:szCs w:val="24"/>
        </w:rPr>
        <w:t>teavet, mis võib aidata avasta</w:t>
      </w:r>
      <w:r w:rsidR="00E835DB">
        <w:rPr>
          <w:rFonts w:ascii="Times New Roman" w:hAnsi="Times New Roman" w:cs="Times New Roman"/>
          <w:bCs/>
          <w:sz w:val="24"/>
          <w:szCs w:val="24"/>
        </w:rPr>
        <w:t>da</w:t>
      </w:r>
      <w:r w:rsidR="001A0557" w:rsidRPr="004A1C6F">
        <w:rPr>
          <w:rFonts w:ascii="Times New Roman" w:hAnsi="Times New Roman" w:cs="Times New Roman"/>
          <w:bCs/>
          <w:sz w:val="24"/>
          <w:szCs w:val="24"/>
        </w:rPr>
        <w:t>, tõkesta</w:t>
      </w:r>
      <w:r w:rsidR="00E835DB">
        <w:rPr>
          <w:rFonts w:ascii="Times New Roman" w:hAnsi="Times New Roman" w:cs="Times New Roman"/>
          <w:bCs/>
          <w:sz w:val="24"/>
          <w:szCs w:val="24"/>
        </w:rPr>
        <w:t>da</w:t>
      </w:r>
      <w:r w:rsidR="001A0557" w:rsidRPr="004A1C6F">
        <w:rPr>
          <w:rFonts w:ascii="Times New Roman" w:hAnsi="Times New Roman" w:cs="Times New Roman"/>
          <w:bCs/>
          <w:sz w:val="24"/>
          <w:szCs w:val="24"/>
        </w:rPr>
        <w:t xml:space="preserve"> </w:t>
      </w:r>
      <w:r w:rsidR="00E835DB">
        <w:rPr>
          <w:rFonts w:ascii="Times New Roman" w:hAnsi="Times New Roman" w:cs="Times New Roman"/>
          <w:bCs/>
          <w:sz w:val="24"/>
          <w:szCs w:val="24"/>
        </w:rPr>
        <w:t>või</w:t>
      </w:r>
      <w:r w:rsidR="00E835DB"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menetle</w:t>
      </w:r>
      <w:r w:rsidR="00E835DB">
        <w:rPr>
          <w:rFonts w:ascii="Times New Roman" w:hAnsi="Times New Roman" w:cs="Times New Roman"/>
          <w:bCs/>
          <w:sz w:val="24"/>
          <w:szCs w:val="24"/>
        </w:rPr>
        <w:t>da kuritegu</w:t>
      </w:r>
      <w:r w:rsidR="001A0557" w:rsidRPr="004A1C6F">
        <w:rPr>
          <w:rFonts w:ascii="Times New Roman" w:hAnsi="Times New Roman" w:cs="Times New Roman"/>
          <w:bCs/>
          <w:sz w:val="24"/>
          <w:szCs w:val="24"/>
        </w:rPr>
        <w:t>.</w:t>
      </w:r>
    </w:p>
    <w:bookmarkEnd w:id="98"/>
    <w:p w14:paraId="02403E02" w14:textId="77777777" w:rsidR="00256FC3" w:rsidRPr="004A1C6F" w:rsidRDefault="00256FC3" w:rsidP="004A1C6F">
      <w:pPr>
        <w:spacing w:after="0" w:line="240" w:lineRule="auto"/>
        <w:jc w:val="both"/>
        <w:rPr>
          <w:rFonts w:ascii="Times New Roman" w:hAnsi="Times New Roman" w:cs="Times New Roman"/>
          <w:bCs/>
          <w:sz w:val="24"/>
          <w:szCs w:val="24"/>
        </w:rPr>
      </w:pPr>
    </w:p>
    <w:p w14:paraId="7EEE187C" w14:textId="5D201F89" w:rsidR="00071CC7" w:rsidRDefault="00256FC3"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(3) </w:t>
      </w:r>
      <w:r w:rsidR="001A0557" w:rsidRPr="004A1C6F">
        <w:rPr>
          <w:rFonts w:ascii="Times New Roman" w:hAnsi="Times New Roman" w:cs="Times New Roman"/>
          <w:bCs/>
          <w:sz w:val="24"/>
          <w:szCs w:val="24"/>
        </w:rPr>
        <w:t>Käesoleva paragrahvi lõi</w:t>
      </w:r>
      <w:r w:rsidR="00947F58">
        <w:rPr>
          <w:rFonts w:ascii="Times New Roman" w:hAnsi="Times New Roman" w:cs="Times New Roman"/>
          <w:bCs/>
          <w:sz w:val="24"/>
          <w:szCs w:val="24"/>
        </w:rPr>
        <w:t>k</w:t>
      </w:r>
      <w:r w:rsidR="001A0557" w:rsidRPr="004A1C6F">
        <w:rPr>
          <w:rFonts w:ascii="Times New Roman" w:hAnsi="Times New Roman" w:cs="Times New Roman"/>
          <w:bCs/>
          <w:sz w:val="24"/>
          <w:szCs w:val="24"/>
        </w:rPr>
        <w:t xml:space="preserve">e 1 </w:t>
      </w:r>
      <w:r w:rsidR="00947F58">
        <w:rPr>
          <w:rFonts w:ascii="Times New Roman" w:hAnsi="Times New Roman" w:cs="Times New Roman"/>
          <w:bCs/>
          <w:sz w:val="24"/>
          <w:szCs w:val="24"/>
        </w:rPr>
        <w:t>või</w:t>
      </w:r>
      <w:r w:rsidR="001A0557" w:rsidRPr="004A1C6F">
        <w:rPr>
          <w:rFonts w:ascii="Times New Roman" w:hAnsi="Times New Roman" w:cs="Times New Roman"/>
          <w:bCs/>
          <w:sz w:val="24"/>
          <w:szCs w:val="24"/>
        </w:rPr>
        <w:t xml:space="preserve"> 2 alusel </w:t>
      </w:r>
      <w:r w:rsidR="00947F58">
        <w:rPr>
          <w:rFonts w:ascii="Times New Roman" w:hAnsi="Times New Roman" w:cs="Times New Roman"/>
          <w:bCs/>
          <w:sz w:val="24"/>
          <w:szCs w:val="24"/>
        </w:rPr>
        <w:t>edastatud teabe koopia</w:t>
      </w:r>
      <w:r w:rsidR="001A1C7D">
        <w:rPr>
          <w:rFonts w:ascii="Times New Roman" w:hAnsi="Times New Roman" w:cs="Times New Roman"/>
          <w:bCs/>
          <w:sz w:val="24"/>
          <w:szCs w:val="24"/>
        </w:rPr>
        <w:t xml:space="preserve"> </w:t>
      </w:r>
      <w:r w:rsidR="00D07B12">
        <w:rPr>
          <w:rFonts w:ascii="Times New Roman" w:hAnsi="Times New Roman" w:cs="Times New Roman"/>
          <w:bCs/>
          <w:sz w:val="24"/>
          <w:szCs w:val="24"/>
        </w:rPr>
        <w:t>edastab</w:t>
      </w:r>
      <w:r w:rsidR="00071CC7">
        <w:rPr>
          <w:rFonts w:ascii="Times New Roman" w:hAnsi="Times New Roman" w:cs="Times New Roman"/>
          <w:bCs/>
          <w:sz w:val="24"/>
          <w:szCs w:val="24"/>
        </w:rPr>
        <w:t>:</w:t>
      </w:r>
    </w:p>
    <w:p w14:paraId="1E2AF6EE" w14:textId="54F0CAD8" w:rsidR="00071CC7" w:rsidRDefault="00947F58" w:rsidP="00071CC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071CC7">
        <w:rPr>
          <w:rFonts w:ascii="Times New Roman" w:hAnsi="Times New Roman" w:cs="Times New Roman"/>
          <w:bCs/>
          <w:sz w:val="24"/>
          <w:szCs w:val="24"/>
        </w:rPr>
        <w:t xml:space="preserve">) ühtne kontaktpunkt </w:t>
      </w:r>
      <w:r w:rsidR="00071CC7" w:rsidRPr="004A1C6F">
        <w:rPr>
          <w:rFonts w:ascii="Times New Roman" w:hAnsi="Times New Roman" w:cs="Times New Roman"/>
          <w:bCs/>
          <w:sz w:val="24"/>
          <w:szCs w:val="24"/>
        </w:rPr>
        <w:t xml:space="preserve">teise Euroopa Liidu liikmesriigi ühtsele kontaktpunktile, </w:t>
      </w:r>
      <w:r w:rsidR="00071CC7">
        <w:rPr>
          <w:rFonts w:ascii="Times New Roman" w:hAnsi="Times New Roman" w:cs="Times New Roman"/>
          <w:bCs/>
          <w:sz w:val="24"/>
          <w:szCs w:val="24"/>
        </w:rPr>
        <w:t>kui teave edastati õiguskaitseasutusele</w:t>
      </w:r>
      <w:r>
        <w:rPr>
          <w:rFonts w:ascii="Times New Roman" w:hAnsi="Times New Roman" w:cs="Times New Roman"/>
          <w:bCs/>
          <w:sz w:val="24"/>
          <w:szCs w:val="24"/>
        </w:rPr>
        <w:t>;</w:t>
      </w:r>
    </w:p>
    <w:p w14:paraId="4467FF64" w14:textId="1D7AA57B" w:rsidR="00947F58" w:rsidRDefault="00947F58" w:rsidP="00947F5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Pr="004A1C6F">
        <w:rPr>
          <w:rFonts w:ascii="Times New Roman" w:hAnsi="Times New Roman" w:cs="Times New Roman"/>
          <w:bCs/>
          <w:sz w:val="24"/>
          <w:szCs w:val="24"/>
        </w:rPr>
        <w:t xml:space="preserve"> uurimisasutus ühtsele kontaktpunktile ja teise Euroopa Liidu liikmesriigi ühtsele kontaktpunktile</w:t>
      </w:r>
      <w:r>
        <w:rPr>
          <w:rFonts w:ascii="Times New Roman" w:hAnsi="Times New Roman" w:cs="Times New Roman"/>
          <w:bCs/>
          <w:sz w:val="24"/>
          <w:szCs w:val="24"/>
        </w:rPr>
        <w:t>.</w:t>
      </w:r>
    </w:p>
    <w:p w14:paraId="589E8E99" w14:textId="77777777" w:rsidR="00957276" w:rsidRDefault="00957276" w:rsidP="00071CC7">
      <w:pPr>
        <w:spacing w:after="0" w:line="240" w:lineRule="auto"/>
        <w:jc w:val="both"/>
        <w:rPr>
          <w:rFonts w:ascii="Times New Roman" w:hAnsi="Times New Roman" w:cs="Times New Roman"/>
          <w:bCs/>
          <w:sz w:val="24"/>
          <w:szCs w:val="24"/>
        </w:rPr>
      </w:pPr>
    </w:p>
    <w:p w14:paraId="40D8B4AF" w14:textId="3D356466" w:rsidR="001A0557" w:rsidRPr="004A1C6F" w:rsidRDefault="00957276" w:rsidP="004A1C6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(4) Käesoleva paragrahvi lõike </w:t>
      </w:r>
      <w:r w:rsidR="00D07B12">
        <w:rPr>
          <w:rFonts w:ascii="Times New Roman" w:hAnsi="Times New Roman" w:cs="Times New Roman"/>
          <w:bCs/>
          <w:sz w:val="24"/>
          <w:szCs w:val="24"/>
        </w:rPr>
        <w:t>1 või 2</w:t>
      </w:r>
      <w:r>
        <w:rPr>
          <w:rFonts w:ascii="Times New Roman" w:hAnsi="Times New Roman" w:cs="Times New Roman"/>
          <w:bCs/>
          <w:sz w:val="24"/>
          <w:szCs w:val="24"/>
        </w:rPr>
        <w:t xml:space="preserve"> </w:t>
      </w:r>
      <w:r w:rsidR="00D07B12">
        <w:rPr>
          <w:rFonts w:ascii="Times New Roman" w:hAnsi="Times New Roman" w:cs="Times New Roman"/>
          <w:bCs/>
          <w:sz w:val="24"/>
          <w:szCs w:val="24"/>
        </w:rPr>
        <w:t>alusel e</w:t>
      </w:r>
      <w:r w:rsidR="001A1C7D">
        <w:rPr>
          <w:rFonts w:ascii="Times New Roman" w:hAnsi="Times New Roman" w:cs="Times New Roman"/>
          <w:bCs/>
          <w:sz w:val="24"/>
          <w:szCs w:val="24"/>
        </w:rPr>
        <w:t xml:space="preserve">dastatud </w:t>
      </w:r>
      <w:r>
        <w:rPr>
          <w:rFonts w:ascii="Times New Roman" w:hAnsi="Times New Roman" w:cs="Times New Roman"/>
          <w:bCs/>
          <w:sz w:val="24"/>
          <w:szCs w:val="24"/>
        </w:rPr>
        <w:t xml:space="preserve">teabe koopiat </w:t>
      </w:r>
      <w:r w:rsidR="00FF187A">
        <w:rPr>
          <w:rFonts w:ascii="Times New Roman" w:hAnsi="Times New Roman" w:cs="Times New Roman"/>
          <w:bCs/>
          <w:sz w:val="24"/>
          <w:szCs w:val="24"/>
        </w:rPr>
        <w:t>ei edasta</w:t>
      </w:r>
      <w:r w:rsidR="00793AB9">
        <w:rPr>
          <w:rFonts w:ascii="Times New Roman" w:hAnsi="Times New Roman" w:cs="Times New Roman"/>
          <w:bCs/>
          <w:sz w:val="24"/>
          <w:szCs w:val="24"/>
        </w:rPr>
        <w:t>ta</w:t>
      </w:r>
      <w:del w:id="99" w:author="Kärt Voor" w:date="2024-09-17T14:38:00Z">
        <w:r w:rsidR="00D07B12" w:rsidDel="005F54F3">
          <w:rPr>
            <w:rFonts w:ascii="Times New Roman" w:hAnsi="Times New Roman" w:cs="Times New Roman"/>
            <w:bCs/>
            <w:sz w:val="24"/>
            <w:szCs w:val="24"/>
          </w:rPr>
          <w:delText>, kui esineb</w:delText>
        </w:r>
      </w:del>
      <w:r w:rsidR="00BB38E0">
        <w:rPr>
          <w:rFonts w:ascii="Times New Roman" w:hAnsi="Times New Roman" w:cs="Times New Roman"/>
          <w:bCs/>
          <w:sz w:val="24"/>
          <w:szCs w:val="24"/>
        </w:rPr>
        <w:t xml:space="preserve"> </w:t>
      </w:r>
      <w:r w:rsidR="00BB38E0" w:rsidRPr="004A1C6F">
        <w:rPr>
          <w:rFonts w:ascii="Times New Roman" w:hAnsi="Times New Roman" w:cs="Times New Roman"/>
          <w:bCs/>
          <w:sz w:val="24"/>
          <w:szCs w:val="24"/>
        </w:rPr>
        <w:t xml:space="preserve">käesoleva seadustiku </w:t>
      </w:r>
      <w:r w:rsidR="00BB38E0" w:rsidRPr="00AF66ED">
        <w:rPr>
          <w:rFonts w:ascii="Times New Roman" w:hAnsi="Times New Roman" w:cs="Times New Roman"/>
          <w:bCs/>
          <w:sz w:val="24"/>
          <w:szCs w:val="24"/>
        </w:rPr>
        <w:t>§ 508</w:t>
      </w:r>
      <w:r w:rsidR="00BB38E0" w:rsidRPr="00AF66ED">
        <w:rPr>
          <w:rFonts w:ascii="Times New Roman" w:hAnsi="Times New Roman" w:cs="Times New Roman"/>
          <w:bCs/>
          <w:sz w:val="24"/>
          <w:szCs w:val="24"/>
          <w:vertAlign w:val="superscript"/>
        </w:rPr>
        <w:t>8</w:t>
      </w:r>
      <w:r w:rsidR="00AF66ED" w:rsidRPr="00FE2995">
        <w:rPr>
          <w:rFonts w:ascii="Times New Roman" w:hAnsi="Times New Roman" w:cs="Times New Roman"/>
          <w:bCs/>
          <w:sz w:val="24"/>
          <w:szCs w:val="24"/>
          <w:vertAlign w:val="superscript"/>
        </w:rPr>
        <w:t>1</w:t>
      </w:r>
      <w:r w:rsidR="00BB38E0" w:rsidRPr="00AF66ED">
        <w:rPr>
          <w:rFonts w:ascii="Times New Roman" w:hAnsi="Times New Roman" w:cs="Times New Roman"/>
          <w:bCs/>
          <w:sz w:val="24"/>
          <w:szCs w:val="24"/>
        </w:rPr>
        <w:t xml:space="preserve"> lõikes 5</w:t>
      </w:r>
      <w:r w:rsidR="00BB38E0" w:rsidRPr="004A1C6F">
        <w:rPr>
          <w:rFonts w:ascii="Times New Roman" w:hAnsi="Times New Roman" w:cs="Times New Roman"/>
          <w:bCs/>
          <w:sz w:val="24"/>
          <w:szCs w:val="24"/>
        </w:rPr>
        <w:t xml:space="preserve"> </w:t>
      </w:r>
      <w:r w:rsidR="00D07B12">
        <w:rPr>
          <w:rFonts w:ascii="Times New Roman" w:hAnsi="Times New Roman" w:cs="Times New Roman"/>
          <w:bCs/>
          <w:sz w:val="24"/>
          <w:szCs w:val="24"/>
        </w:rPr>
        <w:t>nimetatud</w:t>
      </w:r>
      <w:r w:rsidR="00D07B12" w:rsidRPr="004A1C6F">
        <w:rPr>
          <w:rFonts w:ascii="Times New Roman" w:hAnsi="Times New Roman" w:cs="Times New Roman"/>
          <w:bCs/>
          <w:sz w:val="24"/>
          <w:szCs w:val="24"/>
        </w:rPr>
        <w:t xml:space="preserve"> </w:t>
      </w:r>
      <w:del w:id="100" w:author="Kärt Voor" w:date="2024-09-17T14:38:00Z">
        <w:r w:rsidR="00D07B12" w:rsidDel="005F54F3">
          <w:rPr>
            <w:rFonts w:ascii="Times New Roman" w:hAnsi="Times New Roman" w:cs="Times New Roman"/>
            <w:bCs/>
            <w:sz w:val="24"/>
            <w:szCs w:val="24"/>
          </w:rPr>
          <w:delText>oht</w:delText>
        </w:r>
      </w:del>
      <w:ins w:id="101" w:author="Kärt Voor" w:date="2024-09-17T14:38:00Z">
        <w:r w:rsidR="005F54F3">
          <w:rPr>
            <w:rFonts w:ascii="Times New Roman" w:hAnsi="Times New Roman" w:cs="Times New Roman"/>
            <w:bCs/>
            <w:sz w:val="24"/>
            <w:szCs w:val="24"/>
          </w:rPr>
          <w:t>juhul</w:t>
        </w:r>
      </w:ins>
      <w:r w:rsidR="00BB38E0">
        <w:rPr>
          <w:rFonts w:ascii="Times New Roman" w:hAnsi="Times New Roman" w:cs="Times New Roman"/>
          <w:bCs/>
          <w:sz w:val="24"/>
          <w:szCs w:val="24"/>
        </w:rPr>
        <w:t>.</w:t>
      </w:r>
    </w:p>
    <w:p w14:paraId="549868CD" w14:textId="77777777" w:rsidR="001A0557" w:rsidRPr="004A1C6F" w:rsidRDefault="001A0557" w:rsidP="004A1C6F">
      <w:pPr>
        <w:spacing w:after="0" w:line="240" w:lineRule="auto"/>
        <w:jc w:val="both"/>
        <w:rPr>
          <w:rFonts w:ascii="Times New Roman" w:hAnsi="Times New Roman" w:cs="Times New Roman"/>
          <w:bCs/>
          <w:sz w:val="24"/>
          <w:szCs w:val="24"/>
        </w:rPr>
      </w:pPr>
    </w:p>
    <w:p w14:paraId="7C26E86B" w14:textId="345E62FE" w:rsidR="001A0557" w:rsidRPr="004A1C6F" w:rsidRDefault="001A0557" w:rsidP="004A1C6F">
      <w:pPr>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t>§ 508</w:t>
      </w:r>
      <w:r w:rsidR="008C7FE1">
        <w:rPr>
          <w:rFonts w:ascii="Times New Roman" w:hAnsi="Times New Roman" w:cs="Times New Roman"/>
          <w:b/>
          <w:bCs/>
          <w:sz w:val="24"/>
          <w:szCs w:val="24"/>
          <w:vertAlign w:val="superscript"/>
        </w:rPr>
        <w:t>88</w:t>
      </w:r>
      <w:r w:rsidRPr="004A1C6F">
        <w:rPr>
          <w:rFonts w:ascii="Times New Roman" w:hAnsi="Times New Roman" w:cs="Times New Roman"/>
          <w:b/>
          <w:bCs/>
          <w:sz w:val="24"/>
          <w:szCs w:val="24"/>
        </w:rPr>
        <w:t>. Teabeedast</w:t>
      </w:r>
      <w:r w:rsidR="008F65FC">
        <w:rPr>
          <w:rFonts w:ascii="Times New Roman" w:hAnsi="Times New Roman" w:cs="Times New Roman"/>
          <w:b/>
          <w:bCs/>
          <w:sz w:val="24"/>
          <w:szCs w:val="24"/>
        </w:rPr>
        <w:t>us</w:t>
      </w:r>
      <w:r w:rsidRPr="004A1C6F">
        <w:rPr>
          <w:rFonts w:ascii="Times New Roman" w:hAnsi="Times New Roman" w:cs="Times New Roman"/>
          <w:b/>
          <w:bCs/>
          <w:sz w:val="24"/>
          <w:szCs w:val="24"/>
        </w:rPr>
        <w:t xml:space="preserve"> Europolile</w:t>
      </w:r>
    </w:p>
    <w:p w14:paraId="7BAF4947" w14:textId="77777777" w:rsidR="001A0557" w:rsidRPr="004A1C6F" w:rsidRDefault="001A0557" w:rsidP="004A1C6F">
      <w:pPr>
        <w:spacing w:after="0" w:line="240" w:lineRule="auto"/>
        <w:jc w:val="both"/>
        <w:rPr>
          <w:rFonts w:ascii="Times New Roman" w:hAnsi="Times New Roman" w:cs="Times New Roman"/>
          <w:b/>
          <w:bCs/>
          <w:sz w:val="24"/>
          <w:szCs w:val="24"/>
        </w:rPr>
      </w:pPr>
    </w:p>
    <w:p w14:paraId="0E9B251A" w14:textId="0646A9CE" w:rsidR="001A0557" w:rsidRPr="004A1C6F" w:rsidRDefault="00146A90" w:rsidP="004132A4">
      <w:pPr>
        <w:spacing w:after="0" w:line="240" w:lineRule="auto"/>
        <w:jc w:val="both"/>
        <w:rPr>
          <w:rFonts w:ascii="Times New Roman" w:hAnsi="Times New Roman" w:cs="Times New Roman"/>
          <w:bCs/>
          <w:sz w:val="24"/>
          <w:szCs w:val="24"/>
        </w:rPr>
      </w:pPr>
      <w:bookmarkStart w:id="102" w:name="_Hlk161328988"/>
      <w:r w:rsidRPr="004A1C6F">
        <w:rPr>
          <w:rFonts w:ascii="Times New Roman" w:hAnsi="Times New Roman" w:cs="Times New Roman"/>
          <w:bCs/>
          <w:sz w:val="24"/>
          <w:szCs w:val="24"/>
        </w:rPr>
        <w:t xml:space="preserve">(1) </w:t>
      </w:r>
      <w:bookmarkStart w:id="103" w:name="_Hlk174437094"/>
      <w:r w:rsidR="004132A4">
        <w:rPr>
          <w:rFonts w:ascii="Times New Roman" w:hAnsi="Times New Roman" w:cs="Times New Roman"/>
          <w:bCs/>
          <w:sz w:val="24"/>
          <w:szCs w:val="24"/>
        </w:rPr>
        <w:t xml:space="preserve">Kui </w:t>
      </w:r>
      <w:r w:rsidR="001A0557" w:rsidRPr="004A1C6F">
        <w:rPr>
          <w:rFonts w:ascii="Times New Roman" w:hAnsi="Times New Roman" w:cs="Times New Roman"/>
          <w:bCs/>
          <w:sz w:val="24"/>
          <w:szCs w:val="24"/>
        </w:rPr>
        <w:t>vahet</w:t>
      </w:r>
      <w:r w:rsidR="004132A4">
        <w:rPr>
          <w:rFonts w:ascii="Times New Roman" w:hAnsi="Times New Roman" w:cs="Times New Roman"/>
          <w:bCs/>
          <w:sz w:val="24"/>
          <w:szCs w:val="24"/>
        </w:rPr>
        <w:t>atakse</w:t>
      </w:r>
      <w:r w:rsidR="001A0557" w:rsidRPr="004A1C6F">
        <w:rPr>
          <w:rFonts w:ascii="Times New Roman" w:hAnsi="Times New Roman" w:cs="Times New Roman"/>
          <w:bCs/>
          <w:sz w:val="24"/>
          <w:szCs w:val="24"/>
        </w:rPr>
        <w:t xml:space="preserve"> teavet </w:t>
      </w:r>
      <w:r w:rsidR="00D55D19">
        <w:rPr>
          <w:rFonts w:ascii="Times New Roman" w:hAnsi="Times New Roman" w:cs="Times New Roman"/>
          <w:bCs/>
          <w:sz w:val="24"/>
          <w:szCs w:val="24"/>
        </w:rPr>
        <w:t>kuri</w:t>
      </w:r>
      <w:r w:rsidR="00D55D19" w:rsidRPr="004A1C6F">
        <w:rPr>
          <w:rFonts w:ascii="Times New Roman" w:hAnsi="Times New Roman" w:cs="Times New Roman"/>
          <w:bCs/>
          <w:sz w:val="24"/>
          <w:szCs w:val="24"/>
        </w:rPr>
        <w:t>te</w:t>
      </w:r>
      <w:r w:rsidR="004132A4">
        <w:rPr>
          <w:rFonts w:ascii="Times New Roman" w:hAnsi="Times New Roman" w:cs="Times New Roman"/>
          <w:bCs/>
          <w:sz w:val="24"/>
          <w:szCs w:val="24"/>
        </w:rPr>
        <w:t>o</w:t>
      </w:r>
      <w:r w:rsidR="00D55D19"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kohta, mi</w:t>
      </w:r>
      <w:r w:rsidR="004132A4">
        <w:rPr>
          <w:rFonts w:ascii="Times New Roman" w:hAnsi="Times New Roman" w:cs="Times New Roman"/>
          <w:bCs/>
          <w:sz w:val="24"/>
          <w:szCs w:val="24"/>
        </w:rPr>
        <w:t xml:space="preserve">lle </w:t>
      </w:r>
      <w:r w:rsidR="00A57DA8">
        <w:rPr>
          <w:rFonts w:ascii="Times New Roman" w:hAnsi="Times New Roman" w:cs="Times New Roman"/>
          <w:bCs/>
          <w:sz w:val="24"/>
          <w:szCs w:val="24"/>
        </w:rPr>
        <w:t>uurimise toetamine</w:t>
      </w:r>
      <w:r w:rsidR="004132A4">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 xml:space="preserve">on </w:t>
      </w:r>
      <w:r w:rsidR="004132A4">
        <w:rPr>
          <w:rFonts w:ascii="Times New Roman" w:hAnsi="Times New Roman" w:cs="Times New Roman"/>
          <w:bCs/>
          <w:sz w:val="24"/>
          <w:szCs w:val="24"/>
        </w:rPr>
        <w:t xml:space="preserve">Euroopa Parlamendi ja nõukogu </w:t>
      </w:r>
      <w:r w:rsidR="001A0557" w:rsidRPr="004A1C6F">
        <w:rPr>
          <w:rFonts w:ascii="Times New Roman" w:hAnsi="Times New Roman" w:cs="Times New Roman"/>
          <w:bCs/>
          <w:sz w:val="24"/>
          <w:szCs w:val="24"/>
        </w:rPr>
        <w:t>määruse (EL) 2016/794</w:t>
      </w:r>
      <w:r w:rsidR="004132A4">
        <w:rPr>
          <w:rFonts w:ascii="Times New Roman" w:hAnsi="Times New Roman" w:cs="Times New Roman"/>
          <w:bCs/>
          <w:sz w:val="24"/>
          <w:szCs w:val="24"/>
        </w:rPr>
        <w:t xml:space="preserve">, </w:t>
      </w:r>
      <w:r w:rsidR="004132A4" w:rsidRPr="004132A4">
        <w:rPr>
          <w:rFonts w:ascii="Times New Roman" w:hAnsi="Times New Roman" w:cs="Times New Roman"/>
          <w:bCs/>
          <w:sz w:val="24"/>
          <w:szCs w:val="24"/>
        </w:rPr>
        <w:t>mis käsitleb Euroopa Liidu Õiguskaitsekoostöö Ametit (Europol) ning millega asendatakse ja tunnistatakse kehtetuks nõukogu otsused 2009/371/JSK, 2009/934/JSK, 2009/935/JSK, 2009/936/JSK ja 2009/968/JSK</w:t>
      </w:r>
      <w:r w:rsidR="0087734F">
        <w:rPr>
          <w:rFonts w:ascii="Times New Roman" w:hAnsi="Times New Roman" w:cs="Times New Roman"/>
          <w:bCs/>
          <w:sz w:val="24"/>
          <w:szCs w:val="24"/>
        </w:rPr>
        <w:t xml:space="preserve"> (</w:t>
      </w:r>
      <w:r w:rsidR="0087734F" w:rsidRPr="0087734F">
        <w:rPr>
          <w:rFonts w:ascii="Times New Roman" w:hAnsi="Times New Roman" w:cs="Times New Roman"/>
          <w:bCs/>
          <w:sz w:val="24"/>
          <w:szCs w:val="24"/>
        </w:rPr>
        <w:t>ELT L 135, 24.</w:t>
      </w:r>
      <w:r w:rsidR="0087734F">
        <w:rPr>
          <w:rFonts w:ascii="Times New Roman" w:hAnsi="Times New Roman" w:cs="Times New Roman"/>
          <w:bCs/>
          <w:sz w:val="24"/>
          <w:szCs w:val="24"/>
        </w:rPr>
        <w:t>0</w:t>
      </w:r>
      <w:r w:rsidR="0087734F" w:rsidRPr="0087734F">
        <w:rPr>
          <w:rFonts w:ascii="Times New Roman" w:hAnsi="Times New Roman" w:cs="Times New Roman"/>
          <w:bCs/>
          <w:sz w:val="24"/>
          <w:szCs w:val="24"/>
        </w:rPr>
        <w:t>5.2016, lk 53</w:t>
      </w:r>
      <w:r w:rsidR="0087734F">
        <w:rPr>
          <w:rFonts w:ascii="Times New Roman" w:hAnsi="Times New Roman" w:cs="Times New Roman"/>
          <w:bCs/>
          <w:sz w:val="24"/>
          <w:szCs w:val="24"/>
        </w:rPr>
        <w:t>–</w:t>
      </w:r>
      <w:r w:rsidR="0087734F" w:rsidRPr="0087734F">
        <w:rPr>
          <w:rFonts w:ascii="Times New Roman" w:hAnsi="Times New Roman" w:cs="Times New Roman"/>
          <w:bCs/>
          <w:sz w:val="24"/>
          <w:szCs w:val="24"/>
        </w:rPr>
        <w:t>114</w:t>
      </w:r>
      <w:r w:rsidR="0087734F">
        <w:rPr>
          <w:rFonts w:ascii="Times New Roman" w:hAnsi="Times New Roman" w:cs="Times New Roman"/>
          <w:bCs/>
          <w:sz w:val="24"/>
          <w:szCs w:val="24"/>
        </w:rPr>
        <w:t>)</w:t>
      </w:r>
      <w:r w:rsidR="004132A4">
        <w:rPr>
          <w:rFonts w:ascii="Times New Roman" w:hAnsi="Times New Roman" w:cs="Times New Roman"/>
          <w:bCs/>
          <w:sz w:val="24"/>
          <w:szCs w:val="24"/>
        </w:rPr>
        <w:t>,</w:t>
      </w:r>
      <w:r w:rsidR="001A0557" w:rsidRPr="004A1C6F">
        <w:rPr>
          <w:rFonts w:ascii="Times New Roman" w:hAnsi="Times New Roman" w:cs="Times New Roman"/>
          <w:bCs/>
          <w:sz w:val="24"/>
          <w:szCs w:val="24"/>
        </w:rPr>
        <w:t xml:space="preserve"> artikli 3 </w:t>
      </w:r>
      <w:r w:rsidR="004132A4">
        <w:rPr>
          <w:rFonts w:ascii="Times New Roman" w:hAnsi="Times New Roman" w:cs="Times New Roman"/>
          <w:bCs/>
          <w:sz w:val="24"/>
          <w:szCs w:val="24"/>
        </w:rPr>
        <w:t>kohaselt</w:t>
      </w:r>
      <w:r w:rsidR="004132A4"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Europoli eesmärk, hinda</w:t>
      </w:r>
      <w:r w:rsidR="004132A4">
        <w:rPr>
          <w:rFonts w:ascii="Times New Roman" w:hAnsi="Times New Roman" w:cs="Times New Roman"/>
          <w:bCs/>
          <w:sz w:val="24"/>
          <w:szCs w:val="24"/>
        </w:rPr>
        <w:t>vad</w:t>
      </w:r>
      <w:r w:rsidR="001A0557" w:rsidRPr="004A1C6F">
        <w:rPr>
          <w:rFonts w:ascii="Times New Roman" w:hAnsi="Times New Roman" w:cs="Times New Roman"/>
          <w:bCs/>
          <w:sz w:val="24"/>
          <w:szCs w:val="24"/>
        </w:rPr>
        <w:t xml:space="preserve"> ühtne kontaktpunkt ja uurimisasutus </w:t>
      </w:r>
      <w:r w:rsidR="004132A4">
        <w:rPr>
          <w:rFonts w:ascii="Times New Roman" w:hAnsi="Times New Roman" w:cs="Times New Roman"/>
          <w:bCs/>
          <w:sz w:val="24"/>
          <w:szCs w:val="24"/>
        </w:rPr>
        <w:t xml:space="preserve">igal </w:t>
      </w:r>
      <w:r w:rsidR="001A0557" w:rsidRPr="004A1C6F">
        <w:rPr>
          <w:rFonts w:ascii="Times New Roman" w:hAnsi="Times New Roman" w:cs="Times New Roman"/>
          <w:bCs/>
          <w:sz w:val="24"/>
          <w:szCs w:val="24"/>
        </w:rPr>
        <w:t>üksikjuh</w:t>
      </w:r>
      <w:r w:rsidR="004132A4">
        <w:rPr>
          <w:rFonts w:ascii="Times New Roman" w:hAnsi="Times New Roman" w:cs="Times New Roman"/>
          <w:bCs/>
          <w:sz w:val="24"/>
          <w:szCs w:val="24"/>
        </w:rPr>
        <w:t>ul</w:t>
      </w:r>
      <w:r w:rsidR="001A0557" w:rsidRPr="004A1C6F">
        <w:rPr>
          <w:rFonts w:ascii="Times New Roman" w:hAnsi="Times New Roman" w:cs="Times New Roman"/>
          <w:bCs/>
          <w:sz w:val="24"/>
          <w:szCs w:val="24"/>
        </w:rPr>
        <w:t xml:space="preserve"> kooskõlas </w:t>
      </w:r>
      <w:commentRangeStart w:id="104"/>
      <w:r w:rsidR="001A0557" w:rsidRPr="004A1C6F">
        <w:rPr>
          <w:rFonts w:ascii="Times New Roman" w:hAnsi="Times New Roman" w:cs="Times New Roman"/>
          <w:bCs/>
          <w:sz w:val="24"/>
          <w:szCs w:val="24"/>
        </w:rPr>
        <w:t>artikli 7 lõikega 7</w:t>
      </w:r>
      <w:commentRangeEnd w:id="104"/>
      <w:r w:rsidR="005F54F3">
        <w:rPr>
          <w:rStyle w:val="Kommentaariviide"/>
        </w:rPr>
        <w:commentReference w:id="104"/>
      </w:r>
      <w:r w:rsidR="001A0557" w:rsidRPr="004A1C6F">
        <w:rPr>
          <w:rFonts w:ascii="Times New Roman" w:hAnsi="Times New Roman" w:cs="Times New Roman"/>
          <w:bCs/>
          <w:sz w:val="24"/>
          <w:szCs w:val="24"/>
        </w:rPr>
        <w:t xml:space="preserve">, kas on vaja </w:t>
      </w:r>
      <w:r w:rsidR="004132A4">
        <w:rPr>
          <w:rFonts w:ascii="Times New Roman" w:hAnsi="Times New Roman" w:cs="Times New Roman"/>
          <w:bCs/>
          <w:sz w:val="24"/>
          <w:szCs w:val="24"/>
        </w:rPr>
        <w:t>edastada</w:t>
      </w:r>
      <w:r w:rsidR="004132A4" w:rsidRPr="004A1C6F">
        <w:rPr>
          <w:rFonts w:ascii="Times New Roman" w:hAnsi="Times New Roman" w:cs="Times New Roman"/>
          <w:bCs/>
          <w:sz w:val="24"/>
          <w:szCs w:val="24"/>
        </w:rPr>
        <w:t xml:space="preserve"> </w:t>
      </w:r>
      <w:r w:rsidR="004132A4">
        <w:rPr>
          <w:rFonts w:ascii="Times New Roman" w:hAnsi="Times New Roman" w:cs="Times New Roman"/>
          <w:bCs/>
          <w:sz w:val="24"/>
          <w:szCs w:val="24"/>
        </w:rPr>
        <w:t>teabe</w:t>
      </w:r>
      <w:r w:rsidR="001A0557" w:rsidRPr="004A1C6F">
        <w:rPr>
          <w:rFonts w:ascii="Times New Roman" w:hAnsi="Times New Roman" w:cs="Times New Roman"/>
          <w:bCs/>
          <w:sz w:val="24"/>
          <w:szCs w:val="24"/>
        </w:rPr>
        <w:t xml:space="preserve">taotluse või </w:t>
      </w:r>
      <w:r w:rsidR="004132A4">
        <w:rPr>
          <w:rFonts w:ascii="Times New Roman" w:hAnsi="Times New Roman" w:cs="Times New Roman"/>
          <w:bCs/>
          <w:sz w:val="24"/>
          <w:szCs w:val="24"/>
        </w:rPr>
        <w:t>selle</w:t>
      </w:r>
      <w:r w:rsidR="004132A4" w:rsidRPr="004A1C6F">
        <w:rPr>
          <w:rFonts w:ascii="Times New Roman" w:hAnsi="Times New Roman" w:cs="Times New Roman"/>
          <w:bCs/>
          <w:sz w:val="24"/>
          <w:szCs w:val="24"/>
        </w:rPr>
        <w:t xml:space="preserve"> </w:t>
      </w:r>
      <w:r w:rsidR="004132A4">
        <w:rPr>
          <w:rFonts w:ascii="Times New Roman" w:hAnsi="Times New Roman" w:cs="Times New Roman"/>
          <w:bCs/>
          <w:sz w:val="24"/>
          <w:szCs w:val="24"/>
        </w:rPr>
        <w:t>vastuse</w:t>
      </w:r>
      <w:r w:rsidR="004132A4" w:rsidRPr="004A1C6F">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koopia</w:t>
      </w:r>
      <w:r w:rsidR="004132A4">
        <w:rPr>
          <w:rFonts w:ascii="Times New Roman" w:hAnsi="Times New Roman" w:cs="Times New Roman"/>
          <w:bCs/>
          <w:sz w:val="24"/>
          <w:szCs w:val="24"/>
        </w:rPr>
        <w:t xml:space="preserve"> Europolile</w:t>
      </w:r>
      <w:bookmarkEnd w:id="103"/>
      <w:r w:rsidR="001A0557" w:rsidRPr="004A1C6F">
        <w:rPr>
          <w:rFonts w:ascii="Times New Roman" w:hAnsi="Times New Roman" w:cs="Times New Roman"/>
          <w:bCs/>
          <w:sz w:val="24"/>
          <w:szCs w:val="24"/>
        </w:rPr>
        <w:t>.</w:t>
      </w:r>
      <w:bookmarkEnd w:id="102"/>
    </w:p>
    <w:p w14:paraId="70EB171B" w14:textId="77777777" w:rsidR="001A0557" w:rsidRPr="004A1C6F" w:rsidRDefault="001A0557" w:rsidP="004A1C6F">
      <w:pPr>
        <w:spacing w:after="0" w:line="240" w:lineRule="auto"/>
        <w:jc w:val="both"/>
        <w:rPr>
          <w:rFonts w:ascii="Times New Roman" w:hAnsi="Times New Roman" w:cs="Times New Roman"/>
          <w:bCs/>
          <w:sz w:val="24"/>
          <w:szCs w:val="24"/>
        </w:rPr>
      </w:pPr>
    </w:p>
    <w:p w14:paraId="1257C373" w14:textId="72625B84" w:rsidR="00966699" w:rsidRDefault="00146A90"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w:t>
      </w:r>
      <w:r w:rsidR="00F25EE2">
        <w:rPr>
          <w:rFonts w:ascii="Times New Roman" w:hAnsi="Times New Roman" w:cs="Times New Roman"/>
          <w:bCs/>
          <w:sz w:val="24"/>
          <w:szCs w:val="24"/>
        </w:rPr>
        <w:t>Enne Europolile k</w:t>
      </w:r>
      <w:r w:rsidR="001A0557" w:rsidRPr="004A1C6F">
        <w:rPr>
          <w:rFonts w:ascii="Times New Roman" w:hAnsi="Times New Roman" w:cs="Times New Roman"/>
          <w:bCs/>
          <w:sz w:val="24"/>
          <w:szCs w:val="24"/>
        </w:rPr>
        <w:t xml:space="preserve">äesoleva paragrahvi lõike 1 </w:t>
      </w:r>
      <w:r w:rsidR="00F25EE2">
        <w:rPr>
          <w:rFonts w:ascii="Times New Roman" w:hAnsi="Times New Roman" w:cs="Times New Roman"/>
          <w:bCs/>
          <w:sz w:val="24"/>
          <w:szCs w:val="24"/>
        </w:rPr>
        <w:t>alusel</w:t>
      </w:r>
      <w:r w:rsidR="00F25EE2" w:rsidRPr="004A1C6F">
        <w:rPr>
          <w:rFonts w:ascii="Times New Roman" w:hAnsi="Times New Roman" w:cs="Times New Roman"/>
          <w:bCs/>
          <w:sz w:val="24"/>
          <w:szCs w:val="24"/>
        </w:rPr>
        <w:t xml:space="preserve"> </w:t>
      </w:r>
      <w:r w:rsidR="00F25EE2">
        <w:rPr>
          <w:rFonts w:ascii="Times New Roman" w:hAnsi="Times New Roman" w:cs="Times New Roman"/>
          <w:bCs/>
          <w:sz w:val="24"/>
          <w:szCs w:val="24"/>
        </w:rPr>
        <w:t>teabe</w:t>
      </w:r>
      <w:r w:rsidR="001A0557" w:rsidRPr="004A1C6F">
        <w:rPr>
          <w:rFonts w:ascii="Times New Roman" w:hAnsi="Times New Roman" w:cs="Times New Roman"/>
          <w:bCs/>
          <w:sz w:val="24"/>
          <w:szCs w:val="24"/>
        </w:rPr>
        <w:t xml:space="preserve"> edastamis</w:t>
      </w:r>
      <w:r w:rsidR="00F25EE2">
        <w:rPr>
          <w:rFonts w:ascii="Times New Roman" w:hAnsi="Times New Roman" w:cs="Times New Roman"/>
          <w:bCs/>
          <w:sz w:val="24"/>
          <w:szCs w:val="24"/>
        </w:rPr>
        <w:t>t</w:t>
      </w:r>
      <w:r w:rsidR="001A0557" w:rsidRPr="004A1C6F">
        <w:rPr>
          <w:rFonts w:ascii="Times New Roman" w:hAnsi="Times New Roman" w:cs="Times New Roman"/>
          <w:bCs/>
          <w:sz w:val="24"/>
          <w:szCs w:val="24"/>
        </w:rPr>
        <w:t xml:space="preserve"> määrab ühtne kontaktpunkt või uurimisasutus </w:t>
      </w:r>
      <w:r w:rsidR="00966699">
        <w:rPr>
          <w:rFonts w:ascii="Times New Roman" w:hAnsi="Times New Roman" w:cs="Times New Roman"/>
          <w:bCs/>
          <w:sz w:val="24"/>
          <w:szCs w:val="24"/>
        </w:rPr>
        <w:t xml:space="preserve">Euroopa Parlamendi ja nõukogu </w:t>
      </w:r>
      <w:r w:rsidR="00966699" w:rsidRPr="004A1C6F">
        <w:rPr>
          <w:rFonts w:ascii="Times New Roman" w:hAnsi="Times New Roman" w:cs="Times New Roman"/>
          <w:bCs/>
          <w:sz w:val="24"/>
          <w:szCs w:val="24"/>
        </w:rPr>
        <w:t>määruse (EL) 2016/794 artikli 19</w:t>
      </w:r>
      <w:r w:rsidR="00966699">
        <w:rPr>
          <w:rFonts w:ascii="Times New Roman" w:hAnsi="Times New Roman" w:cs="Times New Roman"/>
          <w:bCs/>
          <w:sz w:val="24"/>
          <w:szCs w:val="24"/>
        </w:rPr>
        <w:t xml:space="preserve"> kohaselt </w:t>
      </w:r>
      <w:r w:rsidR="00F25EE2">
        <w:rPr>
          <w:rFonts w:ascii="Times New Roman" w:hAnsi="Times New Roman" w:cs="Times New Roman"/>
          <w:bCs/>
          <w:sz w:val="24"/>
          <w:szCs w:val="24"/>
        </w:rPr>
        <w:t>kindlaks</w:t>
      </w:r>
      <w:r w:rsidR="00966699">
        <w:rPr>
          <w:rFonts w:ascii="Times New Roman" w:hAnsi="Times New Roman" w:cs="Times New Roman"/>
          <w:bCs/>
          <w:sz w:val="24"/>
          <w:szCs w:val="24"/>
        </w:rPr>
        <w:t>:</w:t>
      </w:r>
    </w:p>
    <w:p w14:paraId="009EC9F7" w14:textId="77777777" w:rsidR="00966699" w:rsidRDefault="00966699" w:rsidP="004A1C6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F25EE2">
        <w:rPr>
          <w:rFonts w:ascii="Times New Roman" w:hAnsi="Times New Roman" w:cs="Times New Roman"/>
          <w:bCs/>
          <w:sz w:val="24"/>
          <w:szCs w:val="24"/>
        </w:rPr>
        <w:t xml:space="preserve"> </w:t>
      </w:r>
      <w:r w:rsidR="001A0557" w:rsidRPr="004A1C6F">
        <w:rPr>
          <w:rFonts w:ascii="Times New Roman" w:hAnsi="Times New Roman" w:cs="Times New Roman"/>
          <w:bCs/>
          <w:sz w:val="24"/>
          <w:szCs w:val="24"/>
        </w:rPr>
        <w:t>teabe töötlemise eesmärgi</w:t>
      </w:r>
      <w:r>
        <w:rPr>
          <w:rFonts w:ascii="Times New Roman" w:hAnsi="Times New Roman" w:cs="Times New Roman"/>
          <w:bCs/>
          <w:sz w:val="24"/>
          <w:szCs w:val="24"/>
        </w:rPr>
        <w:t>;</w:t>
      </w:r>
    </w:p>
    <w:p w14:paraId="05E25DA6" w14:textId="774B0CB6" w:rsidR="001A0557" w:rsidRPr="004A1C6F" w:rsidRDefault="00966699" w:rsidP="004A1C6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1A0557" w:rsidRPr="004A1C6F">
        <w:rPr>
          <w:rFonts w:ascii="Times New Roman" w:hAnsi="Times New Roman" w:cs="Times New Roman"/>
          <w:bCs/>
          <w:sz w:val="24"/>
          <w:szCs w:val="24"/>
        </w:rPr>
        <w:t xml:space="preserve"> </w:t>
      </w:r>
      <w:r w:rsidR="00F25EE2">
        <w:rPr>
          <w:rFonts w:ascii="Times New Roman" w:hAnsi="Times New Roman" w:cs="Times New Roman"/>
          <w:bCs/>
          <w:sz w:val="24"/>
          <w:szCs w:val="24"/>
        </w:rPr>
        <w:t>vajaduse korral</w:t>
      </w:r>
      <w:r w:rsidR="00F25EE2" w:rsidRPr="004A1C6F">
        <w:rPr>
          <w:rFonts w:ascii="Times New Roman" w:hAnsi="Times New Roman" w:cs="Times New Roman"/>
          <w:bCs/>
          <w:sz w:val="24"/>
          <w:szCs w:val="24"/>
        </w:rPr>
        <w:t xml:space="preserve"> </w:t>
      </w:r>
      <w:r>
        <w:rPr>
          <w:rFonts w:ascii="Times New Roman" w:hAnsi="Times New Roman" w:cs="Times New Roman"/>
          <w:bCs/>
          <w:sz w:val="24"/>
          <w:szCs w:val="24"/>
        </w:rPr>
        <w:t xml:space="preserve">teabe töötlemise </w:t>
      </w:r>
      <w:r w:rsidR="001A0557" w:rsidRPr="004A1C6F">
        <w:rPr>
          <w:rFonts w:ascii="Times New Roman" w:hAnsi="Times New Roman" w:cs="Times New Roman"/>
          <w:bCs/>
          <w:sz w:val="24"/>
          <w:szCs w:val="24"/>
        </w:rPr>
        <w:t>piirangu.</w:t>
      </w:r>
      <w:r w:rsidR="006348B9">
        <w:rPr>
          <w:rFonts w:ascii="Times New Roman" w:hAnsi="Times New Roman" w:cs="Times New Roman"/>
          <w:bCs/>
          <w:sz w:val="24"/>
          <w:szCs w:val="24"/>
        </w:rPr>
        <w:t>“</w:t>
      </w:r>
      <w:r w:rsidR="009C2317">
        <w:rPr>
          <w:rFonts w:ascii="Times New Roman" w:hAnsi="Times New Roman" w:cs="Times New Roman"/>
          <w:bCs/>
          <w:sz w:val="24"/>
          <w:szCs w:val="24"/>
        </w:rPr>
        <w:t>;</w:t>
      </w:r>
    </w:p>
    <w:p w14:paraId="37C7B553" w14:textId="77777777" w:rsidR="001A0557" w:rsidRPr="004A1C6F" w:rsidRDefault="001A0557" w:rsidP="004A1C6F">
      <w:pPr>
        <w:spacing w:after="0" w:line="240" w:lineRule="auto"/>
        <w:jc w:val="both"/>
        <w:rPr>
          <w:rFonts w:ascii="Times New Roman" w:hAnsi="Times New Roman" w:cs="Times New Roman"/>
          <w:b/>
          <w:bCs/>
          <w:sz w:val="24"/>
          <w:szCs w:val="24"/>
        </w:rPr>
      </w:pPr>
    </w:p>
    <w:p w14:paraId="60494C80" w14:textId="089420B9" w:rsidR="00E27213" w:rsidDel="00D271AC" w:rsidRDefault="006348B9" w:rsidP="004A1C6F">
      <w:pPr>
        <w:spacing w:after="0" w:line="240" w:lineRule="auto"/>
        <w:jc w:val="both"/>
        <w:rPr>
          <w:del w:id="105" w:author="Kärt Voor" w:date="2024-09-04T10:53:00Z"/>
          <w:rFonts w:ascii="Times New Roman" w:hAnsi="Times New Roman" w:cs="Times New Roman"/>
          <w:bCs/>
          <w:sz w:val="24"/>
          <w:szCs w:val="24"/>
        </w:rPr>
      </w:pPr>
      <w:r>
        <w:rPr>
          <w:rFonts w:ascii="Times New Roman" w:hAnsi="Times New Roman" w:cs="Times New Roman"/>
          <w:b/>
          <w:sz w:val="24"/>
          <w:szCs w:val="24"/>
        </w:rPr>
        <w:t>2</w:t>
      </w:r>
      <w:r w:rsidR="00E1249F" w:rsidRPr="004A1C6F">
        <w:rPr>
          <w:rFonts w:ascii="Times New Roman" w:hAnsi="Times New Roman" w:cs="Times New Roman"/>
          <w:b/>
          <w:sz w:val="24"/>
          <w:szCs w:val="24"/>
        </w:rPr>
        <w:t xml:space="preserve">) </w:t>
      </w:r>
      <w:r w:rsidR="00E27213">
        <w:rPr>
          <w:rFonts w:ascii="Times New Roman" w:hAnsi="Times New Roman" w:cs="Times New Roman"/>
          <w:bCs/>
          <w:sz w:val="24"/>
          <w:szCs w:val="24"/>
        </w:rPr>
        <w:t xml:space="preserve">seaduse normitehnilisest märkusest jäetakse välja </w:t>
      </w:r>
      <w:ins w:id="106" w:author="Kärt Voor" w:date="2024-09-04T10:53:00Z">
        <w:r w:rsidR="00D271AC">
          <w:rPr>
            <w:rFonts w:ascii="Times New Roman" w:hAnsi="Times New Roman" w:cs="Times New Roman"/>
            <w:bCs/>
            <w:sz w:val="24"/>
            <w:szCs w:val="24"/>
          </w:rPr>
          <w:t>teksti</w:t>
        </w:r>
      </w:ins>
      <w:ins w:id="107" w:author="Kärt Voor" w:date="2024-09-04T10:54:00Z">
        <w:r w:rsidR="00D271AC">
          <w:rPr>
            <w:rFonts w:ascii="Times New Roman" w:hAnsi="Times New Roman" w:cs="Times New Roman"/>
            <w:bCs/>
            <w:sz w:val="24"/>
            <w:szCs w:val="24"/>
          </w:rPr>
          <w:t>osa</w:t>
        </w:r>
      </w:ins>
      <w:del w:id="108" w:author="Kärt Voor" w:date="2024-09-04T10:53:00Z">
        <w:r w:rsidR="00E27213" w:rsidDel="00D271AC">
          <w:rPr>
            <w:rFonts w:ascii="Times New Roman" w:hAnsi="Times New Roman" w:cs="Times New Roman"/>
            <w:bCs/>
            <w:sz w:val="24"/>
            <w:szCs w:val="24"/>
          </w:rPr>
          <w:delText>järgmine märkus:</w:delText>
        </w:r>
      </w:del>
    </w:p>
    <w:p w14:paraId="34499F53" w14:textId="48DF2D30" w:rsidR="00E27213" w:rsidDel="00D271AC" w:rsidRDefault="00D271AC" w:rsidP="004A1C6F">
      <w:pPr>
        <w:spacing w:after="0" w:line="240" w:lineRule="auto"/>
        <w:jc w:val="both"/>
        <w:rPr>
          <w:del w:id="109" w:author="Kärt Voor" w:date="2024-09-04T10:54:00Z"/>
          <w:rFonts w:ascii="Times New Roman" w:hAnsi="Times New Roman" w:cs="Times New Roman"/>
          <w:bCs/>
          <w:sz w:val="24"/>
          <w:szCs w:val="24"/>
        </w:rPr>
      </w:pPr>
      <w:ins w:id="110" w:author="Kärt Voor" w:date="2024-09-04T10:54:00Z">
        <w:r>
          <w:rPr>
            <w:rFonts w:ascii="Times New Roman" w:hAnsi="Times New Roman" w:cs="Times New Roman"/>
            <w:bCs/>
            <w:sz w:val="24"/>
            <w:szCs w:val="24"/>
          </w:rPr>
          <w:t xml:space="preserve"> </w:t>
        </w:r>
      </w:ins>
    </w:p>
    <w:p w14:paraId="6E3FB7EC" w14:textId="6A517D72" w:rsidR="00E27213" w:rsidRPr="007F17A7" w:rsidRDefault="00E27213" w:rsidP="004A1C6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r w:rsidRPr="00E27213">
        <w:rPr>
          <w:rFonts w:ascii="Times New Roman" w:hAnsi="Times New Roman" w:cs="Times New Roman"/>
          <w:bCs/>
          <w:sz w:val="24"/>
          <w:szCs w:val="24"/>
        </w:rPr>
        <w:t>nõukogu 29. detsembri 2006. a raamotsus 2006/960/JSK Euroopa Liidu liikmesriikide õiguskaitseasutuste vahelise teabe ja jälitusteabe vahetamise lihtsustamise kohta (ELT L 386, 29.12.2006, lk 89–100);</w:t>
      </w:r>
      <w:r>
        <w:rPr>
          <w:rFonts w:ascii="Times New Roman" w:hAnsi="Times New Roman" w:cs="Times New Roman"/>
          <w:bCs/>
          <w:sz w:val="24"/>
          <w:szCs w:val="24"/>
        </w:rPr>
        <w:t>“;</w:t>
      </w:r>
    </w:p>
    <w:p w14:paraId="61262F29" w14:textId="77777777" w:rsidR="00E27213" w:rsidRDefault="00E27213" w:rsidP="004A1C6F">
      <w:pPr>
        <w:spacing w:after="0" w:line="240" w:lineRule="auto"/>
        <w:jc w:val="both"/>
        <w:rPr>
          <w:rFonts w:ascii="Times New Roman" w:hAnsi="Times New Roman" w:cs="Times New Roman"/>
          <w:b/>
          <w:sz w:val="24"/>
          <w:szCs w:val="24"/>
        </w:rPr>
      </w:pPr>
    </w:p>
    <w:p w14:paraId="559B2546" w14:textId="3E95D759" w:rsidR="00FE0C94" w:rsidRPr="004A1C6F" w:rsidDel="00D271AC" w:rsidRDefault="00E27213" w:rsidP="004A1C6F">
      <w:pPr>
        <w:spacing w:after="0" w:line="240" w:lineRule="auto"/>
        <w:jc w:val="both"/>
        <w:rPr>
          <w:del w:id="111" w:author="Kärt Voor" w:date="2024-09-04T10:55:00Z"/>
          <w:rFonts w:ascii="Times New Roman" w:hAnsi="Times New Roman" w:cs="Times New Roman"/>
          <w:bCs/>
          <w:sz w:val="24"/>
          <w:szCs w:val="24"/>
        </w:rPr>
      </w:pPr>
      <w:r>
        <w:rPr>
          <w:rFonts w:ascii="Times New Roman" w:hAnsi="Times New Roman" w:cs="Times New Roman"/>
          <w:b/>
          <w:sz w:val="24"/>
          <w:szCs w:val="24"/>
        </w:rPr>
        <w:lastRenderedPageBreak/>
        <w:t xml:space="preserve">3) </w:t>
      </w:r>
      <w:r w:rsidR="00E1249F" w:rsidRPr="004A1C6F">
        <w:rPr>
          <w:rFonts w:ascii="Times New Roman" w:hAnsi="Times New Roman" w:cs="Times New Roman"/>
          <w:bCs/>
          <w:sz w:val="24"/>
          <w:szCs w:val="24"/>
        </w:rPr>
        <w:t>seadus</w:t>
      </w:r>
      <w:ins w:id="112" w:author="Kärt Voor" w:date="2024-09-04T10:54:00Z">
        <w:r w:rsidR="00D271AC">
          <w:rPr>
            <w:rFonts w:ascii="Times New Roman" w:hAnsi="Times New Roman" w:cs="Times New Roman"/>
            <w:bCs/>
            <w:sz w:val="24"/>
            <w:szCs w:val="24"/>
          </w:rPr>
          <w:t>e</w:t>
        </w:r>
      </w:ins>
      <w:ins w:id="113" w:author="Kärt Voor" w:date="2024-09-04T10:55:00Z">
        <w:r w:rsidR="00D271AC">
          <w:rPr>
            <w:rFonts w:ascii="Times New Roman" w:hAnsi="Times New Roman" w:cs="Times New Roman"/>
            <w:bCs/>
            <w:sz w:val="24"/>
            <w:szCs w:val="24"/>
          </w:rPr>
          <w:t xml:space="preserve"> normitehnilist märkus</w:t>
        </w:r>
      </w:ins>
      <w:r w:rsidR="00E1249F" w:rsidRPr="004A1C6F">
        <w:rPr>
          <w:rFonts w:ascii="Times New Roman" w:hAnsi="Times New Roman" w:cs="Times New Roman"/>
          <w:bCs/>
          <w:sz w:val="24"/>
          <w:szCs w:val="24"/>
        </w:rPr>
        <w:t xml:space="preserve">t täiendatakse </w:t>
      </w:r>
      <w:del w:id="114" w:author="Kärt Voor" w:date="2024-09-04T10:55:00Z">
        <w:r w:rsidR="00E1249F" w:rsidRPr="004A1C6F" w:rsidDel="00D271AC">
          <w:rPr>
            <w:rFonts w:ascii="Times New Roman" w:hAnsi="Times New Roman" w:cs="Times New Roman"/>
            <w:bCs/>
            <w:sz w:val="24"/>
            <w:szCs w:val="24"/>
          </w:rPr>
          <w:delText xml:space="preserve">normitehnilise </w:delText>
        </w:r>
        <w:r w:rsidR="0087734F" w:rsidDel="00D271AC">
          <w:rPr>
            <w:rFonts w:ascii="Times New Roman" w:hAnsi="Times New Roman" w:cs="Times New Roman"/>
            <w:bCs/>
            <w:sz w:val="24"/>
            <w:szCs w:val="24"/>
          </w:rPr>
          <w:delText>märkusega</w:delText>
        </w:r>
        <w:r w:rsidR="0087734F" w:rsidRPr="004A1C6F" w:rsidDel="00D271AC">
          <w:rPr>
            <w:rFonts w:ascii="Times New Roman" w:hAnsi="Times New Roman" w:cs="Times New Roman"/>
            <w:bCs/>
            <w:sz w:val="24"/>
            <w:szCs w:val="24"/>
          </w:rPr>
          <w:delText xml:space="preserve"> </w:delText>
        </w:r>
        <w:r w:rsidR="00E1249F" w:rsidRPr="004A1C6F" w:rsidDel="00D271AC">
          <w:rPr>
            <w:rFonts w:ascii="Times New Roman" w:hAnsi="Times New Roman" w:cs="Times New Roman"/>
            <w:bCs/>
            <w:sz w:val="24"/>
            <w:szCs w:val="24"/>
          </w:rPr>
          <w:delText>järgmises sõnastuses:</w:delText>
        </w:r>
      </w:del>
      <w:ins w:id="115" w:author="Kärt Voor" w:date="2024-09-04T10:55:00Z">
        <w:r w:rsidR="00D271AC">
          <w:rPr>
            <w:rFonts w:ascii="Times New Roman" w:hAnsi="Times New Roman" w:cs="Times New Roman"/>
            <w:bCs/>
            <w:sz w:val="24"/>
            <w:szCs w:val="24"/>
          </w:rPr>
          <w:t xml:space="preserve">tekstiosaga </w:t>
        </w:r>
      </w:ins>
    </w:p>
    <w:p w14:paraId="4588B1A5" w14:textId="5B5CBBA7" w:rsidR="00FE0C94" w:rsidRPr="004A1C6F" w:rsidDel="00D271AC" w:rsidRDefault="00FE0C94" w:rsidP="004A1C6F">
      <w:pPr>
        <w:spacing w:after="0" w:line="240" w:lineRule="auto"/>
        <w:jc w:val="both"/>
        <w:rPr>
          <w:del w:id="116" w:author="Kärt Voor" w:date="2024-09-04T10:55:00Z"/>
          <w:rFonts w:ascii="Times New Roman" w:hAnsi="Times New Roman" w:cs="Times New Roman"/>
          <w:bCs/>
          <w:sz w:val="24"/>
          <w:szCs w:val="24"/>
        </w:rPr>
      </w:pPr>
    </w:p>
    <w:p w14:paraId="0873A3EF" w14:textId="72F4A7D7" w:rsidR="00E1249F" w:rsidRPr="004A1C6F" w:rsidRDefault="00E1249F"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„Euroopa Parlamendi ja nõukogu direktiiv (EL) 2023/977, mis käsitleb liikmesriikide õiguskaitseasutuste vahelist teabevahetust ja millega tunnistatakse kehtetuks nõukogu raamotsus</w:t>
      </w:r>
      <w:r w:rsidR="0087734F">
        <w:rPr>
          <w:rFonts w:ascii="Times New Roman" w:hAnsi="Times New Roman" w:cs="Times New Roman"/>
          <w:bCs/>
          <w:sz w:val="24"/>
          <w:szCs w:val="24"/>
        </w:rPr>
        <w:t xml:space="preserve"> </w:t>
      </w:r>
      <w:r w:rsidRPr="004A1C6F">
        <w:rPr>
          <w:rFonts w:ascii="Times New Roman" w:hAnsi="Times New Roman" w:cs="Times New Roman"/>
          <w:bCs/>
          <w:sz w:val="24"/>
          <w:szCs w:val="24"/>
        </w:rPr>
        <w:t>2006/960/JSK</w:t>
      </w:r>
      <w:r w:rsidR="00FE3F75" w:rsidRPr="004A1C6F">
        <w:rPr>
          <w:rFonts w:ascii="Times New Roman" w:hAnsi="Times New Roman" w:cs="Times New Roman"/>
          <w:bCs/>
          <w:sz w:val="24"/>
          <w:szCs w:val="24"/>
        </w:rPr>
        <w:t xml:space="preserve"> (ELT L </w:t>
      </w:r>
      <w:r w:rsidR="00FE3F75" w:rsidRPr="004A1C6F">
        <w:rPr>
          <w:rFonts w:ascii="Times New Roman" w:hAnsi="Times New Roman" w:cs="Times New Roman"/>
          <w:sz w:val="24"/>
          <w:szCs w:val="24"/>
          <w:shd w:val="clear" w:color="auto" w:fill="FFFFFF"/>
        </w:rPr>
        <w:t>134, 22.</w:t>
      </w:r>
      <w:r w:rsidR="0087734F">
        <w:rPr>
          <w:rFonts w:ascii="Times New Roman" w:hAnsi="Times New Roman" w:cs="Times New Roman"/>
          <w:sz w:val="24"/>
          <w:szCs w:val="24"/>
          <w:shd w:val="clear" w:color="auto" w:fill="FFFFFF"/>
        </w:rPr>
        <w:t>0</w:t>
      </w:r>
      <w:r w:rsidR="00FE3F75" w:rsidRPr="004A1C6F">
        <w:rPr>
          <w:rFonts w:ascii="Times New Roman" w:hAnsi="Times New Roman" w:cs="Times New Roman"/>
          <w:sz w:val="24"/>
          <w:szCs w:val="24"/>
          <w:shd w:val="clear" w:color="auto" w:fill="FFFFFF"/>
        </w:rPr>
        <w:t>5.2023, lk 1–24</w:t>
      </w:r>
      <w:r w:rsidR="008148C3">
        <w:rPr>
          <w:rFonts w:ascii="Times New Roman" w:hAnsi="Times New Roman" w:cs="Times New Roman"/>
          <w:sz w:val="24"/>
          <w:szCs w:val="24"/>
          <w:shd w:val="clear" w:color="auto" w:fill="FFFFFF"/>
        </w:rPr>
        <w:t>)</w:t>
      </w:r>
      <w:r w:rsidR="003C77F9">
        <w:rPr>
          <w:rFonts w:ascii="Times New Roman" w:hAnsi="Times New Roman" w:cs="Times New Roman"/>
          <w:sz w:val="24"/>
          <w:szCs w:val="24"/>
          <w:shd w:val="clear" w:color="auto" w:fill="FFFFFF"/>
        </w:rPr>
        <w:t>.</w:t>
      </w:r>
      <w:r w:rsidRPr="004A1C6F">
        <w:rPr>
          <w:rFonts w:ascii="Times New Roman" w:hAnsi="Times New Roman" w:cs="Times New Roman"/>
          <w:bCs/>
          <w:sz w:val="24"/>
          <w:szCs w:val="24"/>
        </w:rPr>
        <w:t>“.</w:t>
      </w:r>
    </w:p>
    <w:p w14:paraId="51692880" w14:textId="77777777" w:rsidR="00E1249F" w:rsidRPr="004A1C6F" w:rsidRDefault="00E1249F" w:rsidP="004A1C6F">
      <w:pPr>
        <w:spacing w:after="0" w:line="240" w:lineRule="auto"/>
        <w:jc w:val="both"/>
        <w:rPr>
          <w:rFonts w:ascii="Times New Roman" w:hAnsi="Times New Roman" w:cs="Times New Roman"/>
          <w:bCs/>
          <w:sz w:val="24"/>
          <w:szCs w:val="24"/>
        </w:rPr>
      </w:pPr>
    </w:p>
    <w:p w14:paraId="78A0B1DB" w14:textId="2244544A" w:rsidR="00C55538" w:rsidRDefault="00676765" w:rsidP="004A1C6F">
      <w:pPr>
        <w:pStyle w:val="Normaallaadveeb"/>
        <w:spacing w:before="0" w:after="0" w:afterAutospacing="0"/>
        <w:jc w:val="both"/>
        <w:rPr>
          <w:b/>
        </w:rPr>
      </w:pPr>
      <w:r w:rsidRPr="004A1C6F">
        <w:rPr>
          <w:b/>
        </w:rPr>
        <w:t xml:space="preserve">§ 2. </w:t>
      </w:r>
      <w:r w:rsidR="00C55538">
        <w:rPr>
          <w:b/>
        </w:rPr>
        <w:t>Kriminaalmenetluse seadustiku rakendamise seaduse</w:t>
      </w:r>
      <w:r w:rsidR="00A60E6A">
        <w:rPr>
          <w:b/>
        </w:rPr>
        <w:t xml:space="preserve"> täiendamine</w:t>
      </w:r>
    </w:p>
    <w:p w14:paraId="67D522F7" w14:textId="77777777" w:rsidR="00C55538" w:rsidRDefault="00C55538" w:rsidP="004A1C6F">
      <w:pPr>
        <w:pStyle w:val="Normaallaadveeb"/>
        <w:spacing w:before="0" w:after="0" w:afterAutospacing="0"/>
        <w:jc w:val="both"/>
        <w:rPr>
          <w:bCs/>
        </w:rPr>
      </w:pPr>
    </w:p>
    <w:p w14:paraId="0D0A49D8" w14:textId="055AAA14" w:rsidR="00C55538" w:rsidRPr="00B204C8" w:rsidRDefault="00C55538" w:rsidP="004A1C6F">
      <w:pPr>
        <w:pStyle w:val="Normaallaadveeb"/>
        <w:spacing w:before="0" w:after="0" w:afterAutospacing="0"/>
        <w:jc w:val="both"/>
        <w:rPr>
          <w:bCs/>
        </w:rPr>
      </w:pPr>
      <w:r>
        <w:rPr>
          <w:bCs/>
        </w:rPr>
        <w:t>Kriminaalmenetluse seadustiku rakendamise seadust täiendatakse §-ga 25</w:t>
      </w:r>
      <w:r>
        <w:rPr>
          <w:bCs/>
          <w:vertAlign w:val="superscript"/>
        </w:rPr>
        <w:t>8</w:t>
      </w:r>
      <w:r>
        <w:rPr>
          <w:bCs/>
        </w:rPr>
        <w:t xml:space="preserve"> järgmises </w:t>
      </w:r>
      <w:r w:rsidRPr="00B204C8">
        <w:rPr>
          <w:bCs/>
        </w:rPr>
        <w:t>sõnastuses:</w:t>
      </w:r>
    </w:p>
    <w:p w14:paraId="4A978436" w14:textId="77777777" w:rsidR="00C55538" w:rsidRPr="00B204C8" w:rsidRDefault="00C55538" w:rsidP="004A1C6F">
      <w:pPr>
        <w:pStyle w:val="Normaallaadveeb"/>
        <w:spacing w:before="0" w:after="0" w:afterAutospacing="0"/>
        <w:jc w:val="both"/>
        <w:rPr>
          <w:bCs/>
        </w:rPr>
      </w:pPr>
    </w:p>
    <w:p w14:paraId="44C0F059" w14:textId="1DBE2D02" w:rsidR="00C55538" w:rsidRPr="00B204C8" w:rsidRDefault="00C55538" w:rsidP="004A1C6F">
      <w:pPr>
        <w:pStyle w:val="Normaallaadveeb"/>
        <w:spacing w:before="0" w:after="0" w:afterAutospacing="0"/>
        <w:jc w:val="both"/>
        <w:rPr>
          <w:b/>
        </w:rPr>
      </w:pPr>
      <w:r w:rsidRPr="00B204C8">
        <w:rPr>
          <w:bCs/>
        </w:rPr>
        <w:t>„</w:t>
      </w:r>
      <w:r w:rsidRPr="00B204C8">
        <w:rPr>
          <w:b/>
        </w:rPr>
        <w:t>§ 25</w:t>
      </w:r>
      <w:r w:rsidRPr="00B204C8">
        <w:rPr>
          <w:b/>
          <w:vertAlign w:val="superscript"/>
        </w:rPr>
        <w:t>8</w:t>
      </w:r>
      <w:r w:rsidRPr="00B204C8">
        <w:rPr>
          <w:b/>
        </w:rPr>
        <w:t>. Kriminaalmenetluse seadustiku § 508</w:t>
      </w:r>
      <w:r w:rsidRPr="00B204C8">
        <w:rPr>
          <w:b/>
          <w:vertAlign w:val="superscript"/>
        </w:rPr>
        <w:t>8</w:t>
      </w:r>
      <w:r w:rsidR="00270A2F" w:rsidRPr="00B204C8">
        <w:rPr>
          <w:b/>
          <w:vertAlign w:val="superscript"/>
        </w:rPr>
        <w:t>0</w:t>
      </w:r>
      <w:r w:rsidRPr="00B204C8">
        <w:rPr>
          <w:b/>
        </w:rPr>
        <w:t xml:space="preserve"> </w:t>
      </w:r>
      <w:r w:rsidR="00D70C31" w:rsidRPr="00B204C8">
        <w:rPr>
          <w:b/>
        </w:rPr>
        <w:t>kohaldamine</w:t>
      </w:r>
    </w:p>
    <w:p w14:paraId="6BA50866" w14:textId="77777777" w:rsidR="00C55538" w:rsidRPr="00B204C8" w:rsidRDefault="00C55538" w:rsidP="004A1C6F">
      <w:pPr>
        <w:pStyle w:val="Normaallaadveeb"/>
        <w:spacing w:before="0" w:after="0" w:afterAutospacing="0"/>
        <w:jc w:val="both"/>
        <w:rPr>
          <w:bCs/>
        </w:rPr>
      </w:pPr>
    </w:p>
    <w:p w14:paraId="17714703" w14:textId="6A0E61DA" w:rsidR="00C55538" w:rsidRPr="00C55538" w:rsidRDefault="00C55538" w:rsidP="004A1C6F">
      <w:pPr>
        <w:pStyle w:val="Normaallaadveeb"/>
        <w:spacing w:before="0" w:after="0" w:afterAutospacing="0"/>
        <w:jc w:val="both"/>
        <w:rPr>
          <w:bCs/>
        </w:rPr>
      </w:pPr>
      <w:r w:rsidRPr="00B204C8">
        <w:rPr>
          <w:bCs/>
        </w:rPr>
        <w:t>Kriminaalmenetluse seadustiku §-s 508</w:t>
      </w:r>
      <w:r w:rsidRPr="00B204C8">
        <w:rPr>
          <w:bCs/>
          <w:vertAlign w:val="superscript"/>
        </w:rPr>
        <w:t>8</w:t>
      </w:r>
      <w:r w:rsidR="00270A2F" w:rsidRPr="00B204C8">
        <w:rPr>
          <w:bCs/>
          <w:vertAlign w:val="superscript"/>
        </w:rPr>
        <w:t>0</w:t>
      </w:r>
      <w:r w:rsidR="0000642A" w:rsidRPr="00B204C8">
        <w:rPr>
          <w:bCs/>
        </w:rPr>
        <w:t xml:space="preserve"> </w:t>
      </w:r>
      <w:r w:rsidRPr="00B204C8">
        <w:rPr>
          <w:bCs/>
        </w:rPr>
        <w:t>sätestatu</w:t>
      </w:r>
      <w:r w:rsidR="0000642A" w:rsidRPr="00B204C8">
        <w:rPr>
          <w:bCs/>
        </w:rPr>
        <w:t>d</w:t>
      </w:r>
      <w:r w:rsidRPr="00B204C8">
        <w:rPr>
          <w:bCs/>
        </w:rPr>
        <w:t xml:space="preserve"> </w:t>
      </w:r>
      <w:r w:rsidR="00E12DB9" w:rsidRPr="00B204C8">
        <w:rPr>
          <w:bCs/>
        </w:rPr>
        <w:t xml:space="preserve">teabevahetuskanali nõudeid </w:t>
      </w:r>
      <w:r w:rsidRPr="00B204C8">
        <w:rPr>
          <w:bCs/>
        </w:rPr>
        <w:t xml:space="preserve">kohaldatakse 2027. aasta 12. juunini üksnes </w:t>
      </w:r>
      <w:r w:rsidR="00E12DB9" w:rsidRPr="00B204C8">
        <w:rPr>
          <w:bCs/>
        </w:rPr>
        <w:t xml:space="preserve">sellele </w:t>
      </w:r>
      <w:r w:rsidRPr="00B204C8">
        <w:rPr>
          <w:bCs/>
        </w:rPr>
        <w:t xml:space="preserve">uurimisasutusele, kes on ühendatud </w:t>
      </w:r>
      <w:r w:rsidR="007372FA" w:rsidRPr="00B204C8">
        <w:rPr>
          <w:bCs/>
        </w:rPr>
        <w:t xml:space="preserve">Euroopa Liidu Õiguskaitsekoostöö Ameti </w:t>
      </w:r>
      <w:r w:rsidRPr="00B204C8">
        <w:rPr>
          <w:bCs/>
        </w:rPr>
        <w:t>turvalise teabevahetusvõrguga.“.</w:t>
      </w:r>
    </w:p>
    <w:p w14:paraId="7BDE7FCF" w14:textId="77777777" w:rsidR="00C55538" w:rsidRPr="00ED2EB7" w:rsidRDefault="00C55538" w:rsidP="004A1C6F">
      <w:pPr>
        <w:pStyle w:val="Normaallaadveeb"/>
        <w:spacing w:before="0" w:after="0" w:afterAutospacing="0"/>
        <w:jc w:val="both"/>
        <w:rPr>
          <w:bCs/>
        </w:rPr>
      </w:pPr>
    </w:p>
    <w:p w14:paraId="19881F31" w14:textId="2A3C4270" w:rsidR="00676765" w:rsidRPr="004A1C6F" w:rsidRDefault="00C55538" w:rsidP="004A1C6F">
      <w:pPr>
        <w:pStyle w:val="Normaallaadveeb"/>
        <w:spacing w:before="0" w:after="0" w:afterAutospacing="0"/>
        <w:jc w:val="both"/>
        <w:rPr>
          <w:b/>
        </w:rPr>
      </w:pPr>
      <w:r>
        <w:rPr>
          <w:b/>
        </w:rPr>
        <w:t xml:space="preserve">§ 3. </w:t>
      </w:r>
      <w:r w:rsidR="003D660A" w:rsidRPr="004A1C6F">
        <w:rPr>
          <w:b/>
        </w:rPr>
        <w:t xml:space="preserve">Politsei ja piirivalve seaduse </w:t>
      </w:r>
      <w:r w:rsidR="00676765" w:rsidRPr="004A1C6F">
        <w:rPr>
          <w:b/>
        </w:rPr>
        <w:t>muutmine</w:t>
      </w:r>
    </w:p>
    <w:p w14:paraId="48520C34" w14:textId="77777777" w:rsidR="00D74543" w:rsidRPr="004A1C6F" w:rsidRDefault="00D74543" w:rsidP="004A1C6F">
      <w:pPr>
        <w:pStyle w:val="Normaallaadveeb"/>
        <w:spacing w:before="0" w:after="0" w:afterAutospacing="0"/>
        <w:jc w:val="both"/>
      </w:pPr>
    </w:p>
    <w:p w14:paraId="16DD8ABB" w14:textId="25B501BE" w:rsidR="00676765" w:rsidRPr="004A1C6F" w:rsidRDefault="003D660A" w:rsidP="004A1C6F">
      <w:pPr>
        <w:pStyle w:val="Normaallaadveeb"/>
        <w:spacing w:before="0" w:after="0" w:afterAutospacing="0"/>
        <w:jc w:val="both"/>
      </w:pPr>
      <w:r w:rsidRPr="004A1C6F">
        <w:t>Politsei ja piirivalve seaduses tehakse järgmised muudatused</w:t>
      </w:r>
      <w:r w:rsidR="00676765" w:rsidRPr="004A1C6F">
        <w:t>:</w:t>
      </w:r>
    </w:p>
    <w:p w14:paraId="50172550" w14:textId="77777777" w:rsidR="00D74543" w:rsidRPr="004A1C6F" w:rsidRDefault="00D74543" w:rsidP="004A1C6F">
      <w:pPr>
        <w:pStyle w:val="Normaallaadveeb"/>
        <w:spacing w:before="0" w:after="0" w:afterAutospacing="0"/>
        <w:jc w:val="both"/>
      </w:pPr>
    </w:p>
    <w:p w14:paraId="19D66AEA" w14:textId="1868DB06" w:rsidR="008567EB" w:rsidRPr="004A1C6F" w:rsidRDefault="008B2AB1" w:rsidP="004A1C6F">
      <w:pPr>
        <w:pStyle w:val="Normaallaadveeb"/>
        <w:spacing w:before="0" w:after="0" w:afterAutospacing="0"/>
        <w:jc w:val="both"/>
        <w:rPr>
          <w:b/>
        </w:rPr>
      </w:pPr>
      <w:r>
        <w:rPr>
          <w:b/>
        </w:rPr>
        <w:t>1</w:t>
      </w:r>
      <w:r w:rsidR="008567EB" w:rsidRPr="004A1C6F">
        <w:rPr>
          <w:b/>
        </w:rPr>
        <w:t>)</w:t>
      </w:r>
      <w:r w:rsidR="008567EB" w:rsidRPr="004A1C6F">
        <w:t xml:space="preserve"> seadust täiendatakse 2</w:t>
      </w:r>
      <w:r w:rsidR="008567EB" w:rsidRPr="004A1C6F">
        <w:rPr>
          <w:vertAlign w:val="superscript"/>
        </w:rPr>
        <w:t>4</w:t>
      </w:r>
      <w:r w:rsidR="003544B0">
        <w:t>.</w:t>
      </w:r>
      <w:r w:rsidR="008567EB" w:rsidRPr="004A1C6F">
        <w:t xml:space="preserve"> </w:t>
      </w:r>
      <w:r w:rsidR="003544B0" w:rsidRPr="004A1C6F">
        <w:t xml:space="preserve">peatükiga </w:t>
      </w:r>
      <w:r w:rsidR="008567EB" w:rsidRPr="004A1C6F">
        <w:t>järgmises sõnastuses:</w:t>
      </w:r>
    </w:p>
    <w:bookmarkEnd w:id="0"/>
    <w:p w14:paraId="4FF61767" w14:textId="77777777" w:rsidR="008567EB" w:rsidRPr="00C649F8" w:rsidRDefault="008567EB" w:rsidP="004A1C6F">
      <w:pPr>
        <w:pStyle w:val="Normaallaadveeb"/>
        <w:spacing w:before="0" w:after="0" w:afterAutospacing="0"/>
        <w:jc w:val="both"/>
        <w:rPr>
          <w:bCs/>
        </w:rPr>
      </w:pPr>
    </w:p>
    <w:p w14:paraId="594F4C66" w14:textId="007BFDA7" w:rsidR="008567EB" w:rsidRPr="004A1C6F" w:rsidRDefault="008567EB" w:rsidP="004A1C6F">
      <w:pPr>
        <w:pStyle w:val="Normaallaadveeb"/>
        <w:spacing w:before="0" w:after="0" w:afterAutospacing="0"/>
        <w:jc w:val="center"/>
        <w:rPr>
          <w:b/>
        </w:rPr>
      </w:pPr>
      <w:r w:rsidRPr="00C649F8">
        <w:rPr>
          <w:bCs/>
        </w:rPr>
        <w:t>„</w:t>
      </w:r>
      <w:r w:rsidRPr="004A1C6F">
        <w:rPr>
          <w:b/>
        </w:rPr>
        <w:t>2</w:t>
      </w:r>
      <w:r w:rsidRPr="004A1C6F">
        <w:rPr>
          <w:b/>
          <w:vertAlign w:val="superscript"/>
        </w:rPr>
        <w:t>4</w:t>
      </w:r>
      <w:r w:rsidRPr="004A1C6F">
        <w:rPr>
          <w:b/>
        </w:rPr>
        <w:t>. peatükk</w:t>
      </w:r>
    </w:p>
    <w:p w14:paraId="3AC9AB02" w14:textId="38A6EDD8" w:rsidR="008567EB" w:rsidRPr="004A1C6F" w:rsidRDefault="00713ADE" w:rsidP="004A1C6F">
      <w:pPr>
        <w:pStyle w:val="Normaallaadveeb"/>
        <w:spacing w:before="0" w:after="0" w:afterAutospacing="0"/>
        <w:jc w:val="center"/>
        <w:rPr>
          <w:b/>
        </w:rPr>
      </w:pPr>
      <w:r>
        <w:rPr>
          <w:b/>
        </w:rPr>
        <w:t>TEABEVAHET</w:t>
      </w:r>
      <w:r w:rsidR="00B22473">
        <w:rPr>
          <w:b/>
        </w:rPr>
        <w:t>US</w:t>
      </w:r>
      <w:r>
        <w:rPr>
          <w:b/>
        </w:rPr>
        <w:t xml:space="preserve"> </w:t>
      </w:r>
      <w:r w:rsidR="008567EB" w:rsidRPr="004A1C6F">
        <w:rPr>
          <w:b/>
        </w:rPr>
        <w:t xml:space="preserve">EUROOPA LIIDU LIIKMESRIIKIDE </w:t>
      </w:r>
      <w:r>
        <w:rPr>
          <w:b/>
        </w:rPr>
        <w:t xml:space="preserve">VAHEL </w:t>
      </w:r>
      <w:r w:rsidR="008567EB" w:rsidRPr="004A1C6F">
        <w:rPr>
          <w:b/>
        </w:rPr>
        <w:t>JA EUROPOLIGA</w:t>
      </w:r>
    </w:p>
    <w:p w14:paraId="36CD3BFF" w14:textId="07BB1E46" w:rsidR="008567EB" w:rsidRPr="00C649F8" w:rsidRDefault="008567EB" w:rsidP="004A1C6F">
      <w:pPr>
        <w:pStyle w:val="Normaallaadveeb"/>
        <w:spacing w:before="0" w:after="0" w:afterAutospacing="0"/>
        <w:jc w:val="center"/>
      </w:pPr>
    </w:p>
    <w:p w14:paraId="48ABE5D5" w14:textId="6CDF9D0B" w:rsidR="00280455" w:rsidRPr="004A1C6F" w:rsidRDefault="002275A4" w:rsidP="004A1C6F">
      <w:pPr>
        <w:spacing w:after="0" w:line="240" w:lineRule="auto"/>
        <w:jc w:val="both"/>
        <w:rPr>
          <w:rFonts w:ascii="Times New Roman" w:hAnsi="Times New Roman" w:cs="Times New Roman"/>
          <w:b/>
          <w:sz w:val="24"/>
          <w:szCs w:val="24"/>
        </w:rPr>
      </w:pPr>
      <w:r w:rsidRPr="004A1C6F">
        <w:rPr>
          <w:rFonts w:ascii="Times New Roman" w:hAnsi="Times New Roman" w:cs="Times New Roman"/>
          <w:b/>
          <w:sz w:val="24"/>
          <w:szCs w:val="24"/>
        </w:rPr>
        <w:t xml:space="preserve">§ </w:t>
      </w:r>
      <w:r w:rsidR="008567EB" w:rsidRPr="004A1C6F">
        <w:rPr>
          <w:rFonts w:ascii="Times New Roman" w:hAnsi="Times New Roman" w:cs="Times New Roman"/>
          <w:b/>
          <w:sz w:val="24"/>
          <w:szCs w:val="24"/>
        </w:rPr>
        <w:t>7</w:t>
      </w:r>
      <w:r w:rsidR="008567EB" w:rsidRPr="004A1C6F">
        <w:rPr>
          <w:rFonts w:ascii="Times New Roman" w:hAnsi="Times New Roman" w:cs="Times New Roman"/>
          <w:b/>
          <w:sz w:val="24"/>
          <w:szCs w:val="24"/>
          <w:vertAlign w:val="superscript"/>
        </w:rPr>
        <w:t>62</w:t>
      </w:r>
      <w:r w:rsidRPr="004A1C6F">
        <w:rPr>
          <w:rFonts w:ascii="Times New Roman" w:hAnsi="Times New Roman" w:cs="Times New Roman"/>
          <w:b/>
          <w:sz w:val="24"/>
          <w:szCs w:val="24"/>
        </w:rPr>
        <w:t xml:space="preserve">. </w:t>
      </w:r>
      <w:r w:rsidR="001868CE">
        <w:rPr>
          <w:rFonts w:ascii="Times New Roman" w:hAnsi="Times New Roman" w:cs="Times New Roman"/>
          <w:b/>
          <w:sz w:val="24"/>
          <w:szCs w:val="24"/>
        </w:rPr>
        <w:t>Ü</w:t>
      </w:r>
      <w:r w:rsidR="00BF10F8" w:rsidRPr="004A1C6F">
        <w:rPr>
          <w:rFonts w:ascii="Times New Roman" w:hAnsi="Times New Roman" w:cs="Times New Roman"/>
          <w:b/>
          <w:sz w:val="24"/>
          <w:szCs w:val="24"/>
        </w:rPr>
        <w:t xml:space="preserve">htse </w:t>
      </w:r>
      <w:r w:rsidRPr="004A1C6F">
        <w:rPr>
          <w:rFonts w:ascii="Times New Roman" w:hAnsi="Times New Roman" w:cs="Times New Roman"/>
          <w:b/>
          <w:sz w:val="24"/>
          <w:szCs w:val="24"/>
        </w:rPr>
        <w:t>kontaktpunkt</w:t>
      </w:r>
      <w:r w:rsidR="00DF163C" w:rsidRPr="004A1C6F">
        <w:rPr>
          <w:rFonts w:ascii="Times New Roman" w:hAnsi="Times New Roman" w:cs="Times New Roman"/>
          <w:b/>
          <w:bCs/>
          <w:sz w:val="24"/>
          <w:szCs w:val="24"/>
        </w:rPr>
        <w:t>i</w:t>
      </w:r>
      <w:r w:rsidRPr="004A1C6F">
        <w:rPr>
          <w:rFonts w:ascii="Times New Roman" w:hAnsi="Times New Roman" w:cs="Times New Roman"/>
          <w:b/>
          <w:sz w:val="24"/>
          <w:szCs w:val="24"/>
        </w:rPr>
        <w:t xml:space="preserve"> ülesanded</w:t>
      </w:r>
    </w:p>
    <w:p w14:paraId="6990E22F" w14:textId="77777777" w:rsidR="002275A4" w:rsidRPr="004A1C6F" w:rsidRDefault="002275A4" w:rsidP="004A1C6F">
      <w:pPr>
        <w:spacing w:after="0" w:line="240" w:lineRule="auto"/>
        <w:jc w:val="both"/>
        <w:rPr>
          <w:rFonts w:ascii="Times New Roman" w:hAnsi="Times New Roman" w:cs="Times New Roman"/>
          <w:bCs/>
          <w:sz w:val="24"/>
          <w:szCs w:val="24"/>
        </w:rPr>
      </w:pPr>
    </w:p>
    <w:p w14:paraId="059CE5F6" w14:textId="5EF1C54F" w:rsidR="00280455" w:rsidRPr="004A1C6F" w:rsidRDefault="008C2AFA" w:rsidP="004A1C6F">
      <w:pPr>
        <w:spacing w:after="0" w:line="240" w:lineRule="auto"/>
        <w:jc w:val="both"/>
        <w:rPr>
          <w:rFonts w:ascii="Times New Roman" w:hAnsi="Times New Roman" w:cs="Times New Roman"/>
          <w:sz w:val="24"/>
          <w:szCs w:val="24"/>
        </w:rPr>
      </w:pPr>
      <w:bookmarkStart w:id="117" w:name="_Hlk174440023"/>
      <w:r w:rsidRPr="004A1C6F">
        <w:rPr>
          <w:rFonts w:ascii="Times New Roman" w:hAnsi="Times New Roman" w:cs="Times New Roman"/>
          <w:sz w:val="24"/>
          <w:szCs w:val="24"/>
        </w:rPr>
        <w:t xml:space="preserve">Kriminaalmenetluse seadustiku </w:t>
      </w:r>
      <w:commentRangeStart w:id="118"/>
      <w:r w:rsidR="00FA3E04">
        <w:rPr>
          <w:rFonts w:ascii="Times New Roman" w:hAnsi="Times New Roman" w:cs="Times New Roman"/>
          <w:sz w:val="24"/>
          <w:szCs w:val="24"/>
        </w:rPr>
        <w:t>19</w:t>
      </w:r>
      <w:r w:rsidR="00744B75" w:rsidRPr="004A1C6F">
        <w:rPr>
          <w:rFonts w:ascii="Times New Roman" w:hAnsi="Times New Roman" w:cs="Times New Roman"/>
          <w:sz w:val="24"/>
          <w:szCs w:val="24"/>
        </w:rPr>
        <w:t xml:space="preserve">. peatüki </w:t>
      </w:r>
      <w:r w:rsidR="00FA3E04">
        <w:rPr>
          <w:rFonts w:ascii="Times New Roman" w:hAnsi="Times New Roman" w:cs="Times New Roman"/>
          <w:sz w:val="24"/>
          <w:szCs w:val="24"/>
        </w:rPr>
        <w:t xml:space="preserve">8. jao </w:t>
      </w:r>
      <w:r w:rsidR="002574A2" w:rsidRPr="004A1C6F">
        <w:rPr>
          <w:rFonts w:ascii="Times New Roman" w:hAnsi="Times New Roman" w:cs="Times New Roman"/>
          <w:sz w:val="24"/>
          <w:szCs w:val="24"/>
        </w:rPr>
        <w:t>9. jaotise</w:t>
      </w:r>
      <w:r w:rsidR="00744B75" w:rsidRPr="004A1C6F">
        <w:rPr>
          <w:rFonts w:ascii="Times New Roman" w:hAnsi="Times New Roman" w:cs="Times New Roman"/>
          <w:sz w:val="24"/>
          <w:szCs w:val="24"/>
        </w:rPr>
        <w:t xml:space="preserve">s </w:t>
      </w:r>
      <w:commentRangeEnd w:id="118"/>
      <w:r w:rsidR="00204822">
        <w:rPr>
          <w:rStyle w:val="Kommentaariviide"/>
        </w:rPr>
        <w:commentReference w:id="118"/>
      </w:r>
      <w:r w:rsidR="00306E7C" w:rsidRPr="004A1C6F">
        <w:rPr>
          <w:rFonts w:ascii="Times New Roman" w:hAnsi="Times New Roman" w:cs="Times New Roman"/>
          <w:sz w:val="24"/>
          <w:szCs w:val="24"/>
        </w:rPr>
        <w:t xml:space="preserve">reguleeritud </w:t>
      </w:r>
      <w:bookmarkEnd w:id="117"/>
      <w:r w:rsidR="00306E7C" w:rsidRPr="004A1C6F">
        <w:rPr>
          <w:rFonts w:ascii="Times New Roman" w:hAnsi="Times New Roman" w:cs="Times New Roman"/>
          <w:sz w:val="24"/>
          <w:szCs w:val="24"/>
        </w:rPr>
        <w:t>teabevahetust korralda</w:t>
      </w:r>
      <w:r w:rsidR="00344A39">
        <w:rPr>
          <w:rFonts w:ascii="Times New Roman" w:hAnsi="Times New Roman" w:cs="Times New Roman"/>
          <w:sz w:val="24"/>
          <w:szCs w:val="24"/>
        </w:rPr>
        <w:t>b</w:t>
      </w:r>
      <w:r w:rsidR="00306E7C" w:rsidRPr="004A1C6F">
        <w:rPr>
          <w:rFonts w:ascii="Times New Roman" w:hAnsi="Times New Roman" w:cs="Times New Roman"/>
          <w:sz w:val="24"/>
          <w:szCs w:val="24"/>
        </w:rPr>
        <w:t xml:space="preserve"> ühtne kontaktpunkt</w:t>
      </w:r>
      <w:r w:rsidR="00344A39">
        <w:rPr>
          <w:rFonts w:ascii="Times New Roman" w:hAnsi="Times New Roman" w:cs="Times New Roman"/>
          <w:sz w:val="24"/>
          <w:szCs w:val="24"/>
        </w:rPr>
        <w:t>, kes</w:t>
      </w:r>
      <w:r w:rsidR="00DF163C" w:rsidRPr="004A1C6F">
        <w:rPr>
          <w:rFonts w:ascii="Times New Roman" w:hAnsi="Times New Roman" w:cs="Times New Roman"/>
          <w:bCs/>
          <w:sz w:val="24"/>
          <w:szCs w:val="24"/>
        </w:rPr>
        <w:t>:</w:t>
      </w:r>
    </w:p>
    <w:p w14:paraId="6F2ED014" w14:textId="5B28A71D" w:rsidR="00280455" w:rsidRPr="00C3303E" w:rsidRDefault="00280455" w:rsidP="004A1C6F">
      <w:pPr>
        <w:spacing w:after="0" w:line="240" w:lineRule="auto"/>
        <w:jc w:val="both"/>
        <w:rPr>
          <w:rFonts w:ascii="Times New Roman" w:hAnsi="Times New Roman" w:cs="Times New Roman"/>
          <w:sz w:val="24"/>
          <w:szCs w:val="24"/>
        </w:rPr>
      </w:pPr>
      <w:bookmarkStart w:id="119" w:name="_Hlk174438667"/>
      <w:r w:rsidRPr="00C3303E">
        <w:rPr>
          <w:rFonts w:ascii="Times New Roman" w:hAnsi="Times New Roman" w:cs="Times New Roman"/>
          <w:sz w:val="24"/>
          <w:szCs w:val="24"/>
        </w:rPr>
        <w:t xml:space="preserve">1) võtab vastu ja </w:t>
      </w:r>
      <w:r w:rsidR="00A37A26" w:rsidRPr="00C3303E">
        <w:rPr>
          <w:rFonts w:ascii="Times New Roman" w:hAnsi="Times New Roman" w:cs="Times New Roman"/>
          <w:sz w:val="24"/>
          <w:szCs w:val="24"/>
        </w:rPr>
        <w:t xml:space="preserve">kontrollib </w:t>
      </w:r>
      <w:r w:rsidR="008607BF" w:rsidRPr="00C3303E">
        <w:rPr>
          <w:rFonts w:ascii="Times New Roman" w:hAnsi="Times New Roman" w:cs="Times New Roman"/>
          <w:sz w:val="24"/>
          <w:szCs w:val="24"/>
        </w:rPr>
        <w:t>teabe</w:t>
      </w:r>
      <w:r w:rsidRPr="00C3303E">
        <w:rPr>
          <w:rFonts w:ascii="Times New Roman" w:hAnsi="Times New Roman" w:cs="Times New Roman"/>
          <w:sz w:val="24"/>
          <w:szCs w:val="24"/>
        </w:rPr>
        <w:t>taotlusi;</w:t>
      </w:r>
    </w:p>
    <w:p w14:paraId="71F17491" w14:textId="5945598B" w:rsidR="00280455" w:rsidRPr="00C3303E" w:rsidRDefault="00280455" w:rsidP="004A1C6F">
      <w:pPr>
        <w:spacing w:after="0" w:line="240" w:lineRule="auto"/>
        <w:jc w:val="both"/>
        <w:rPr>
          <w:rFonts w:ascii="Times New Roman" w:hAnsi="Times New Roman" w:cs="Times New Roman"/>
          <w:sz w:val="24"/>
          <w:szCs w:val="24"/>
        </w:rPr>
      </w:pPr>
      <w:r w:rsidRPr="00C3303E">
        <w:rPr>
          <w:rFonts w:ascii="Times New Roman" w:hAnsi="Times New Roman" w:cs="Times New Roman"/>
          <w:sz w:val="24"/>
          <w:szCs w:val="24"/>
        </w:rPr>
        <w:t xml:space="preserve">2) </w:t>
      </w:r>
      <w:r w:rsidR="00942371" w:rsidRPr="00C3303E">
        <w:rPr>
          <w:rFonts w:ascii="Times New Roman" w:hAnsi="Times New Roman" w:cs="Times New Roman"/>
          <w:sz w:val="24"/>
          <w:szCs w:val="24"/>
        </w:rPr>
        <w:t xml:space="preserve">vajaduse korral </w:t>
      </w:r>
      <w:r w:rsidR="008607BF" w:rsidRPr="00C3303E">
        <w:rPr>
          <w:rFonts w:ascii="Times New Roman" w:hAnsi="Times New Roman" w:cs="Times New Roman"/>
          <w:sz w:val="24"/>
          <w:szCs w:val="24"/>
        </w:rPr>
        <w:t>edastab teabe</w:t>
      </w:r>
      <w:r w:rsidRPr="00C3303E">
        <w:rPr>
          <w:rFonts w:ascii="Times New Roman" w:hAnsi="Times New Roman" w:cs="Times New Roman"/>
          <w:sz w:val="24"/>
          <w:szCs w:val="24"/>
        </w:rPr>
        <w:t xml:space="preserve">taotluse </w:t>
      </w:r>
      <w:r w:rsidR="00EF6560">
        <w:rPr>
          <w:rFonts w:ascii="Times New Roman" w:hAnsi="Times New Roman" w:cs="Times New Roman"/>
          <w:sz w:val="24"/>
          <w:szCs w:val="24"/>
        </w:rPr>
        <w:t>vastamiseks</w:t>
      </w:r>
      <w:r w:rsidR="00EF6560" w:rsidRPr="00C3303E">
        <w:rPr>
          <w:rFonts w:ascii="Times New Roman" w:hAnsi="Times New Roman" w:cs="Times New Roman"/>
          <w:sz w:val="24"/>
          <w:szCs w:val="24"/>
        </w:rPr>
        <w:t xml:space="preserve"> </w:t>
      </w:r>
      <w:r w:rsidRPr="00C3303E">
        <w:rPr>
          <w:rFonts w:ascii="Times New Roman" w:hAnsi="Times New Roman" w:cs="Times New Roman"/>
          <w:sz w:val="24"/>
          <w:szCs w:val="24"/>
        </w:rPr>
        <w:t>uurimisasutusele</w:t>
      </w:r>
      <w:r w:rsidR="006E6507" w:rsidRPr="00C3303E">
        <w:rPr>
          <w:rFonts w:ascii="Times New Roman" w:hAnsi="Times New Roman" w:cs="Times New Roman"/>
          <w:sz w:val="24"/>
          <w:szCs w:val="24"/>
        </w:rPr>
        <w:t>, korraldab uurimisasutuselt saadud teabe korrastamist</w:t>
      </w:r>
      <w:r w:rsidRPr="00C3303E">
        <w:rPr>
          <w:rFonts w:ascii="Times New Roman" w:hAnsi="Times New Roman" w:cs="Times New Roman"/>
          <w:sz w:val="24"/>
          <w:szCs w:val="24"/>
        </w:rPr>
        <w:t xml:space="preserve"> ning taotluse</w:t>
      </w:r>
      <w:r w:rsidR="006E6507" w:rsidRPr="00C3303E">
        <w:rPr>
          <w:rFonts w:ascii="Times New Roman" w:hAnsi="Times New Roman" w:cs="Times New Roman"/>
          <w:sz w:val="24"/>
          <w:szCs w:val="24"/>
        </w:rPr>
        <w:t>le</w:t>
      </w:r>
      <w:r w:rsidRPr="00C3303E">
        <w:rPr>
          <w:rFonts w:ascii="Times New Roman" w:hAnsi="Times New Roman" w:cs="Times New Roman"/>
          <w:sz w:val="24"/>
          <w:szCs w:val="24"/>
        </w:rPr>
        <w:t xml:space="preserve"> </w:t>
      </w:r>
      <w:r w:rsidR="008607BF" w:rsidRPr="00C3303E">
        <w:rPr>
          <w:rFonts w:ascii="Times New Roman" w:hAnsi="Times New Roman" w:cs="Times New Roman"/>
          <w:sz w:val="24"/>
          <w:szCs w:val="24"/>
        </w:rPr>
        <w:t>vast</w:t>
      </w:r>
      <w:r w:rsidR="001868CE" w:rsidRPr="00C3303E">
        <w:rPr>
          <w:rFonts w:ascii="Times New Roman" w:hAnsi="Times New Roman" w:cs="Times New Roman"/>
          <w:sz w:val="24"/>
          <w:szCs w:val="24"/>
        </w:rPr>
        <w:t>amist</w:t>
      </w:r>
      <w:r w:rsidRPr="00C3303E">
        <w:rPr>
          <w:rFonts w:ascii="Times New Roman" w:hAnsi="Times New Roman" w:cs="Times New Roman"/>
          <w:sz w:val="24"/>
          <w:szCs w:val="24"/>
        </w:rPr>
        <w:t>;</w:t>
      </w:r>
    </w:p>
    <w:p w14:paraId="61334B6B" w14:textId="5F79144C" w:rsidR="00280455" w:rsidRPr="00C3303E" w:rsidRDefault="00280455" w:rsidP="004A1C6F">
      <w:pPr>
        <w:spacing w:after="0" w:line="240" w:lineRule="auto"/>
        <w:jc w:val="both"/>
        <w:rPr>
          <w:rFonts w:ascii="Times New Roman" w:hAnsi="Times New Roman" w:cs="Times New Roman"/>
          <w:sz w:val="24"/>
          <w:szCs w:val="24"/>
        </w:rPr>
      </w:pPr>
      <w:r w:rsidRPr="00C3303E">
        <w:rPr>
          <w:rFonts w:ascii="Times New Roman" w:hAnsi="Times New Roman" w:cs="Times New Roman"/>
          <w:sz w:val="24"/>
          <w:szCs w:val="24"/>
        </w:rPr>
        <w:t xml:space="preserve">4) edastab </w:t>
      </w:r>
      <w:r w:rsidR="007347B9" w:rsidRPr="00C3303E">
        <w:rPr>
          <w:rFonts w:ascii="Times New Roman" w:hAnsi="Times New Roman" w:cs="Times New Roman"/>
          <w:sz w:val="24"/>
          <w:szCs w:val="24"/>
        </w:rPr>
        <w:t>teabe</w:t>
      </w:r>
      <w:r w:rsidRPr="00C3303E">
        <w:rPr>
          <w:rFonts w:ascii="Times New Roman" w:hAnsi="Times New Roman" w:cs="Times New Roman"/>
          <w:sz w:val="24"/>
          <w:szCs w:val="24"/>
        </w:rPr>
        <w:t xml:space="preserve">taotluse alusel või </w:t>
      </w:r>
      <w:r w:rsidR="001868CE" w:rsidRPr="00C3303E">
        <w:rPr>
          <w:rFonts w:ascii="Times New Roman" w:hAnsi="Times New Roman" w:cs="Times New Roman"/>
          <w:sz w:val="24"/>
          <w:szCs w:val="24"/>
        </w:rPr>
        <w:t>teabetaotluseta</w:t>
      </w:r>
      <w:r w:rsidRPr="00C3303E">
        <w:rPr>
          <w:rFonts w:ascii="Times New Roman" w:hAnsi="Times New Roman" w:cs="Times New Roman"/>
          <w:sz w:val="24"/>
          <w:szCs w:val="24"/>
        </w:rPr>
        <w:t xml:space="preserve"> teavet </w:t>
      </w:r>
      <w:r w:rsidRPr="00C3303E">
        <w:rPr>
          <w:rFonts w:ascii="Times New Roman" w:hAnsi="Times New Roman" w:cs="Times New Roman"/>
          <w:bCs/>
          <w:sz w:val="24"/>
          <w:szCs w:val="24"/>
        </w:rPr>
        <w:t>teise</w:t>
      </w:r>
      <w:r w:rsidRPr="00C3303E">
        <w:rPr>
          <w:rFonts w:ascii="Times New Roman" w:hAnsi="Times New Roman" w:cs="Times New Roman"/>
          <w:sz w:val="24"/>
          <w:szCs w:val="24"/>
        </w:rPr>
        <w:t xml:space="preserve"> Euroopa Liidu </w:t>
      </w:r>
      <w:r w:rsidR="00E9449B" w:rsidRPr="00C3303E">
        <w:rPr>
          <w:rFonts w:ascii="Times New Roman" w:hAnsi="Times New Roman" w:cs="Times New Roman"/>
          <w:sz w:val="24"/>
          <w:szCs w:val="24"/>
        </w:rPr>
        <w:t>liikmesriigi</w:t>
      </w:r>
      <w:r w:rsidR="003A20A7" w:rsidRPr="00C3303E">
        <w:rPr>
          <w:rFonts w:ascii="Times New Roman" w:hAnsi="Times New Roman" w:cs="Times New Roman"/>
          <w:sz w:val="24"/>
          <w:szCs w:val="24"/>
        </w:rPr>
        <w:t xml:space="preserve"> ühtsele kontaktpunktile või õiguskaitseasutusele</w:t>
      </w:r>
      <w:r w:rsidR="00E9449B" w:rsidRPr="00C3303E">
        <w:rPr>
          <w:rFonts w:ascii="Times New Roman" w:hAnsi="Times New Roman" w:cs="Times New Roman"/>
          <w:sz w:val="24"/>
          <w:szCs w:val="24"/>
        </w:rPr>
        <w:t xml:space="preserve"> kriminaalmenetluse seadustiku §-de 508</w:t>
      </w:r>
      <w:r w:rsidR="00C3303E">
        <w:rPr>
          <w:rFonts w:ascii="Times New Roman" w:hAnsi="Times New Roman" w:cs="Times New Roman"/>
          <w:sz w:val="24"/>
          <w:szCs w:val="24"/>
          <w:vertAlign w:val="superscript"/>
        </w:rPr>
        <w:t>8</w:t>
      </w:r>
      <w:r w:rsidR="00C16C58" w:rsidRPr="00C3303E">
        <w:rPr>
          <w:rFonts w:ascii="Times New Roman" w:hAnsi="Times New Roman" w:cs="Times New Roman"/>
          <w:sz w:val="24"/>
          <w:szCs w:val="24"/>
          <w:vertAlign w:val="superscript"/>
        </w:rPr>
        <w:t>1</w:t>
      </w:r>
      <w:r w:rsidR="00C438EB" w:rsidRPr="00C3303E">
        <w:rPr>
          <w:rFonts w:ascii="Times New Roman" w:hAnsi="Times New Roman" w:cs="Times New Roman"/>
          <w:sz w:val="24"/>
          <w:szCs w:val="24"/>
        </w:rPr>
        <w:t xml:space="preserve"> ja</w:t>
      </w:r>
      <w:r w:rsidR="00C16C58" w:rsidRPr="00C3303E">
        <w:rPr>
          <w:rFonts w:ascii="Times New Roman" w:hAnsi="Times New Roman" w:cs="Times New Roman"/>
          <w:sz w:val="24"/>
          <w:szCs w:val="24"/>
        </w:rPr>
        <w:t xml:space="preserve"> 508</w:t>
      </w:r>
      <w:r w:rsidR="00B204C8" w:rsidRPr="00C3303E">
        <w:rPr>
          <w:rFonts w:ascii="Times New Roman" w:hAnsi="Times New Roman" w:cs="Times New Roman"/>
          <w:sz w:val="24"/>
          <w:szCs w:val="24"/>
          <w:vertAlign w:val="superscript"/>
        </w:rPr>
        <w:t>87</w:t>
      </w:r>
      <w:r w:rsidRPr="00C3303E" w:rsidDel="00E9449B">
        <w:rPr>
          <w:rFonts w:ascii="Times New Roman" w:hAnsi="Times New Roman" w:cs="Times New Roman"/>
          <w:sz w:val="24"/>
          <w:szCs w:val="24"/>
        </w:rPr>
        <w:t xml:space="preserve"> </w:t>
      </w:r>
      <w:r w:rsidR="00AC17C3" w:rsidRPr="00C3303E">
        <w:rPr>
          <w:rFonts w:ascii="Times New Roman" w:hAnsi="Times New Roman" w:cs="Times New Roman"/>
          <w:sz w:val="24"/>
          <w:szCs w:val="24"/>
        </w:rPr>
        <w:t>kohaselt</w:t>
      </w:r>
      <w:r w:rsidRPr="00C3303E">
        <w:rPr>
          <w:rFonts w:ascii="Times New Roman" w:hAnsi="Times New Roman" w:cs="Times New Roman"/>
          <w:sz w:val="24"/>
          <w:szCs w:val="24"/>
        </w:rPr>
        <w:t>;</w:t>
      </w:r>
    </w:p>
    <w:p w14:paraId="6BAAA008" w14:textId="5E15D110" w:rsidR="00C438EB" w:rsidRPr="00C3303E" w:rsidRDefault="00C438EB" w:rsidP="00C438EB">
      <w:pPr>
        <w:spacing w:after="0" w:line="240" w:lineRule="auto"/>
        <w:jc w:val="both"/>
        <w:rPr>
          <w:rFonts w:ascii="Times New Roman" w:hAnsi="Times New Roman" w:cs="Times New Roman"/>
          <w:sz w:val="24"/>
          <w:szCs w:val="24"/>
        </w:rPr>
      </w:pPr>
      <w:r w:rsidRPr="00C3303E">
        <w:rPr>
          <w:rFonts w:ascii="Times New Roman" w:hAnsi="Times New Roman" w:cs="Times New Roman"/>
          <w:sz w:val="24"/>
          <w:szCs w:val="24"/>
        </w:rPr>
        <w:t>5) edastab teavet</w:t>
      </w:r>
      <w:commentRangeStart w:id="120"/>
      <w:r w:rsidRPr="00C3303E">
        <w:rPr>
          <w:rFonts w:ascii="Times New Roman" w:hAnsi="Times New Roman" w:cs="Times New Roman"/>
          <w:sz w:val="24"/>
          <w:szCs w:val="24"/>
        </w:rPr>
        <w:t xml:space="preserve"> </w:t>
      </w:r>
      <w:r w:rsidR="00C3303E">
        <w:rPr>
          <w:rFonts w:ascii="Times New Roman" w:hAnsi="Times New Roman" w:cs="Times New Roman"/>
          <w:sz w:val="24"/>
          <w:szCs w:val="24"/>
        </w:rPr>
        <w:t xml:space="preserve">Europolile </w:t>
      </w:r>
      <w:commentRangeEnd w:id="120"/>
      <w:r w:rsidR="00DF3B88">
        <w:rPr>
          <w:rStyle w:val="Kommentaariviide"/>
        </w:rPr>
        <w:commentReference w:id="120"/>
      </w:r>
      <w:r w:rsidRPr="00C3303E">
        <w:rPr>
          <w:rFonts w:ascii="Times New Roman" w:hAnsi="Times New Roman" w:cs="Times New Roman"/>
          <w:sz w:val="24"/>
          <w:szCs w:val="24"/>
        </w:rPr>
        <w:t>kriminaalmenetluse seadustiku §</w:t>
      </w:r>
      <w:r w:rsidRPr="00C3303E" w:rsidDel="00E9449B">
        <w:rPr>
          <w:rFonts w:ascii="Times New Roman" w:hAnsi="Times New Roman" w:cs="Times New Roman"/>
          <w:sz w:val="24"/>
          <w:szCs w:val="24"/>
        </w:rPr>
        <w:t xml:space="preserve"> </w:t>
      </w:r>
      <w:r w:rsidRPr="00C3303E">
        <w:rPr>
          <w:rFonts w:ascii="Times New Roman" w:hAnsi="Times New Roman" w:cs="Times New Roman"/>
          <w:sz w:val="24"/>
          <w:szCs w:val="24"/>
        </w:rPr>
        <w:t>508</w:t>
      </w:r>
      <w:r w:rsidRPr="00C3303E">
        <w:rPr>
          <w:rFonts w:ascii="Times New Roman" w:hAnsi="Times New Roman" w:cs="Times New Roman"/>
          <w:sz w:val="24"/>
          <w:szCs w:val="24"/>
          <w:vertAlign w:val="superscript"/>
        </w:rPr>
        <w:t>88</w:t>
      </w:r>
      <w:r w:rsidRPr="00C3303E">
        <w:rPr>
          <w:rFonts w:ascii="Times New Roman" w:hAnsi="Times New Roman" w:cs="Times New Roman"/>
          <w:sz w:val="24"/>
          <w:szCs w:val="24"/>
        </w:rPr>
        <w:t xml:space="preserve"> kohaselt;</w:t>
      </w:r>
    </w:p>
    <w:p w14:paraId="07E13006" w14:textId="4E23AC69" w:rsidR="00280455" w:rsidRPr="00C3303E" w:rsidRDefault="00C438EB" w:rsidP="004A1C6F">
      <w:pPr>
        <w:spacing w:after="0" w:line="240" w:lineRule="auto"/>
        <w:jc w:val="both"/>
        <w:rPr>
          <w:rFonts w:ascii="Times New Roman" w:hAnsi="Times New Roman" w:cs="Times New Roman"/>
          <w:sz w:val="24"/>
          <w:szCs w:val="24"/>
        </w:rPr>
      </w:pPr>
      <w:r w:rsidRPr="00C3303E">
        <w:rPr>
          <w:rFonts w:ascii="Times New Roman" w:hAnsi="Times New Roman" w:cs="Times New Roman"/>
          <w:sz w:val="24"/>
          <w:szCs w:val="24"/>
        </w:rPr>
        <w:t>6</w:t>
      </w:r>
      <w:r w:rsidR="00280455" w:rsidRPr="00C3303E">
        <w:rPr>
          <w:rFonts w:ascii="Times New Roman" w:hAnsi="Times New Roman" w:cs="Times New Roman"/>
          <w:sz w:val="24"/>
          <w:szCs w:val="24"/>
        </w:rPr>
        <w:t xml:space="preserve">) keeldub </w:t>
      </w:r>
      <w:r w:rsidR="00475825" w:rsidRPr="00C3303E">
        <w:rPr>
          <w:rFonts w:ascii="Times New Roman" w:hAnsi="Times New Roman" w:cs="Times New Roman"/>
          <w:bCs/>
          <w:sz w:val="24"/>
          <w:szCs w:val="24"/>
        </w:rPr>
        <w:t>kriminaalmenetluse seadustiku § 508</w:t>
      </w:r>
      <w:r w:rsidR="00475825" w:rsidRPr="00C3303E">
        <w:rPr>
          <w:rFonts w:ascii="Times New Roman" w:hAnsi="Times New Roman" w:cs="Times New Roman"/>
          <w:bCs/>
          <w:sz w:val="24"/>
          <w:szCs w:val="24"/>
          <w:vertAlign w:val="superscript"/>
        </w:rPr>
        <w:t>8</w:t>
      </w:r>
      <w:r w:rsidR="00B204C8" w:rsidRPr="00C3303E">
        <w:rPr>
          <w:rFonts w:ascii="Times New Roman" w:hAnsi="Times New Roman" w:cs="Times New Roman"/>
          <w:bCs/>
          <w:sz w:val="24"/>
          <w:szCs w:val="24"/>
          <w:vertAlign w:val="superscript"/>
        </w:rPr>
        <w:t>2</w:t>
      </w:r>
      <w:r w:rsidR="00475825" w:rsidRPr="00C3303E">
        <w:rPr>
          <w:rFonts w:ascii="Times New Roman" w:hAnsi="Times New Roman" w:cs="Times New Roman"/>
          <w:bCs/>
          <w:sz w:val="24"/>
          <w:szCs w:val="24"/>
        </w:rPr>
        <w:t xml:space="preserve"> </w:t>
      </w:r>
      <w:r w:rsidR="007347B9" w:rsidRPr="00C3303E">
        <w:rPr>
          <w:rFonts w:ascii="Times New Roman" w:hAnsi="Times New Roman" w:cs="Times New Roman"/>
          <w:bCs/>
          <w:sz w:val="24"/>
          <w:szCs w:val="24"/>
        </w:rPr>
        <w:t xml:space="preserve">alusel </w:t>
      </w:r>
      <w:r w:rsidR="007347B9" w:rsidRPr="00C3303E">
        <w:rPr>
          <w:rFonts w:ascii="Times New Roman" w:hAnsi="Times New Roman" w:cs="Times New Roman"/>
          <w:sz w:val="24"/>
          <w:szCs w:val="24"/>
        </w:rPr>
        <w:t>teabe</w:t>
      </w:r>
      <w:r w:rsidR="00B647D6" w:rsidRPr="00C3303E">
        <w:rPr>
          <w:rFonts w:ascii="Times New Roman" w:hAnsi="Times New Roman" w:cs="Times New Roman"/>
          <w:sz w:val="24"/>
          <w:szCs w:val="24"/>
        </w:rPr>
        <w:t>taotlusele vastamisest</w:t>
      </w:r>
      <w:r w:rsidR="00AC17C3" w:rsidRPr="00C3303E">
        <w:rPr>
          <w:rFonts w:ascii="Times New Roman" w:hAnsi="Times New Roman" w:cs="Times New Roman"/>
          <w:sz w:val="24"/>
          <w:szCs w:val="24"/>
        </w:rPr>
        <w:t xml:space="preserve"> </w:t>
      </w:r>
      <w:r w:rsidR="00280455" w:rsidRPr="00C3303E">
        <w:rPr>
          <w:rFonts w:ascii="Times New Roman" w:hAnsi="Times New Roman" w:cs="Times New Roman"/>
          <w:sz w:val="24"/>
          <w:szCs w:val="24"/>
        </w:rPr>
        <w:t>ja palub vajaduse</w:t>
      </w:r>
      <w:r w:rsidR="007347B9" w:rsidRPr="00C3303E">
        <w:rPr>
          <w:rFonts w:ascii="Times New Roman" w:hAnsi="Times New Roman" w:cs="Times New Roman"/>
          <w:sz w:val="24"/>
          <w:szCs w:val="24"/>
        </w:rPr>
        <w:t xml:space="preserve"> korra</w:t>
      </w:r>
      <w:r w:rsidR="00280455" w:rsidRPr="00C3303E">
        <w:rPr>
          <w:rFonts w:ascii="Times New Roman" w:hAnsi="Times New Roman" w:cs="Times New Roman"/>
          <w:sz w:val="24"/>
          <w:szCs w:val="24"/>
        </w:rPr>
        <w:t xml:space="preserve">l </w:t>
      </w:r>
      <w:r w:rsidR="00B647D6" w:rsidRPr="00C3303E">
        <w:rPr>
          <w:rFonts w:ascii="Times New Roman" w:hAnsi="Times New Roman" w:cs="Times New Roman"/>
          <w:sz w:val="24"/>
          <w:szCs w:val="24"/>
        </w:rPr>
        <w:t xml:space="preserve">taotluses </w:t>
      </w:r>
      <w:ins w:id="121" w:author="Kärt Voor" w:date="2024-09-17T15:03:00Z">
        <w:r w:rsidR="00196F50">
          <w:rPr>
            <w:rFonts w:ascii="Times New Roman" w:hAnsi="Times New Roman" w:cs="Times New Roman"/>
            <w:sz w:val="24"/>
            <w:szCs w:val="24"/>
          </w:rPr>
          <w:t xml:space="preserve">esinevad </w:t>
        </w:r>
      </w:ins>
      <w:r w:rsidR="00B647D6" w:rsidRPr="00C3303E">
        <w:rPr>
          <w:rFonts w:ascii="Times New Roman" w:hAnsi="Times New Roman" w:cs="Times New Roman"/>
          <w:sz w:val="24"/>
          <w:szCs w:val="24"/>
        </w:rPr>
        <w:t xml:space="preserve">puudused </w:t>
      </w:r>
      <w:r w:rsidR="00AC17C3" w:rsidRPr="00C3303E">
        <w:rPr>
          <w:rFonts w:ascii="Times New Roman" w:hAnsi="Times New Roman" w:cs="Times New Roman"/>
          <w:bCs/>
          <w:sz w:val="24"/>
          <w:szCs w:val="24"/>
        </w:rPr>
        <w:t xml:space="preserve">sama </w:t>
      </w:r>
      <w:r w:rsidR="00475825" w:rsidRPr="00C3303E">
        <w:rPr>
          <w:rFonts w:ascii="Times New Roman" w:hAnsi="Times New Roman" w:cs="Times New Roman"/>
          <w:bCs/>
          <w:sz w:val="24"/>
          <w:szCs w:val="24"/>
        </w:rPr>
        <w:t xml:space="preserve">seadustiku </w:t>
      </w:r>
      <w:commentRangeStart w:id="122"/>
      <w:r w:rsidR="00475825" w:rsidRPr="00C3303E">
        <w:rPr>
          <w:rFonts w:ascii="Times New Roman" w:hAnsi="Times New Roman" w:cs="Times New Roman"/>
          <w:bCs/>
          <w:sz w:val="24"/>
          <w:szCs w:val="24"/>
        </w:rPr>
        <w:t>§ 508</w:t>
      </w:r>
      <w:r w:rsidR="00475825" w:rsidRPr="00C3303E">
        <w:rPr>
          <w:rFonts w:ascii="Times New Roman" w:hAnsi="Times New Roman" w:cs="Times New Roman"/>
          <w:bCs/>
          <w:sz w:val="24"/>
          <w:szCs w:val="24"/>
          <w:vertAlign w:val="superscript"/>
        </w:rPr>
        <w:t>8</w:t>
      </w:r>
      <w:r w:rsidRPr="00C3303E">
        <w:rPr>
          <w:rFonts w:ascii="Times New Roman" w:hAnsi="Times New Roman" w:cs="Times New Roman"/>
          <w:bCs/>
          <w:sz w:val="24"/>
          <w:szCs w:val="24"/>
          <w:vertAlign w:val="superscript"/>
        </w:rPr>
        <w:t>1</w:t>
      </w:r>
      <w:r w:rsidR="00280455" w:rsidRPr="00C3303E">
        <w:rPr>
          <w:rFonts w:ascii="Times New Roman" w:hAnsi="Times New Roman" w:cs="Times New Roman"/>
          <w:sz w:val="24"/>
          <w:szCs w:val="24"/>
        </w:rPr>
        <w:t xml:space="preserve"> lõike </w:t>
      </w:r>
      <w:r w:rsidR="00475825" w:rsidRPr="00C3303E">
        <w:rPr>
          <w:rFonts w:ascii="Times New Roman" w:hAnsi="Times New Roman" w:cs="Times New Roman"/>
          <w:bCs/>
          <w:sz w:val="24"/>
          <w:szCs w:val="24"/>
        </w:rPr>
        <w:t>2</w:t>
      </w:r>
      <w:r w:rsidR="007347B9" w:rsidRPr="00C3303E">
        <w:rPr>
          <w:rFonts w:ascii="Times New Roman" w:hAnsi="Times New Roman" w:cs="Times New Roman"/>
          <w:bCs/>
          <w:sz w:val="24"/>
          <w:szCs w:val="24"/>
        </w:rPr>
        <w:t xml:space="preserve"> </w:t>
      </w:r>
      <w:commentRangeEnd w:id="122"/>
      <w:r w:rsidR="00615C17">
        <w:rPr>
          <w:rStyle w:val="Kommentaariviide"/>
        </w:rPr>
        <w:commentReference w:id="122"/>
      </w:r>
      <w:r w:rsidR="00AC17C3" w:rsidRPr="00C3303E">
        <w:rPr>
          <w:rFonts w:ascii="Times New Roman" w:hAnsi="Times New Roman" w:cs="Times New Roman"/>
          <w:bCs/>
          <w:sz w:val="24"/>
          <w:szCs w:val="24"/>
        </w:rPr>
        <w:t>kohaselt</w:t>
      </w:r>
      <w:r w:rsidR="00921D7A" w:rsidRPr="00C3303E">
        <w:rPr>
          <w:rFonts w:ascii="Times New Roman" w:hAnsi="Times New Roman" w:cs="Times New Roman"/>
          <w:bCs/>
          <w:sz w:val="24"/>
          <w:szCs w:val="24"/>
        </w:rPr>
        <w:t xml:space="preserve"> kõrvaldada</w:t>
      </w:r>
      <w:r w:rsidR="00280455" w:rsidRPr="00C3303E">
        <w:rPr>
          <w:rFonts w:ascii="Times New Roman" w:hAnsi="Times New Roman" w:cs="Times New Roman"/>
          <w:sz w:val="24"/>
          <w:szCs w:val="24"/>
        </w:rPr>
        <w:t>;</w:t>
      </w:r>
    </w:p>
    <w:p w14:paraId="7FAA79FB" w14:textId="189B1507" w:rsidR="003F761E" w:rsidRPr="00C3303E" w:rsidRDefault="00C438EB" w:rsidP="004A1C6F">
      <w:pPr>
        <w:spacing w:after="0" w:line="240" w:lineRule="auto"/>
        <w:jc w:val="both"/>
        <w:rPr>
          <w:rFonts w:ascii="Times New Roman" w:hAnsi="Times New Roman" w:cs="Times New Roman"/>
          <w:sz w:val="24"/>
          <w:szCs w:val="24"/>
        </w:rPr>
      </w:pPr>
      <w:r w:rsidRPr="00C3303E">
        <w:rPr>
          <w:rFonts w:ascii="Times New Roman" w:hAnsi="Times New Roman" w:cs="Times New Roman"/>
          <w:sz w:val="24"/>
          <w:szCs w:val="24"/>
        </w:rPr>
        <w:t>7</w:t>
      </w:r>
      <w:r w:rsidR="00280455" w:rsidRPr="00C3303E">
        <w:rPr>
          <w:rFonts w:ascii="Times New Roman" w:hAnsi="Times New Roman" w:cs="Times New Roman"/>
          <w:sz w:val="24"/>
          <w:szCs w:val="24"/>
        </w:rPr>
        <w:t xml:space="preserve">) </w:t>
      </w:r>
      <w:r w:rsidR="00DC1600" w:rsidRPr="00C3303E">
        <w:rPr>
          <w:rFonts w:ascii="Times New Roman" w:hAnsi="Times New Roman" w:cs="Times New Roman"/>
          <w:sz w:val="24"/>
          <w:szCs w:val="24"/>
        </w:rPr>
        <w:t xml:space="preserve">esitab </w:t>
      </w:r>
      <w:r w:rsidR="003F761E" w:rsidRPr="00C3303E">
        <w:rPr>
          <w:rFonts w:ascii="Times New Roman" w:hAnsi="Times New Roman" w:cs="Times New Roman"/>
          <w:sz w:val="24"/>
          <w:szCs w:val="24"/>
        </w:rPr>
        <w:t>teabe</w:t>
      </w:r>
      <w:r w:rsidR="00280455" w:rsidRPr="00C3303E">
        <w:rPr>
          <w:rFonts w:ascii="Times New Roman" w:hAnsi="Times New Roman" w:cs="Times New Roman"/>
          <w:sz w:val="24"/>
          <w:szCs w:val="24"/>
        </w:rPr>
        <w:t xml:space="preserve">taotluse teise Euroopa Liidu liikmesriigi ühtsele kontaktpunktile </w:t>
      </w:r>
      <w:r w:rsidR="00410A28" w:rsidRPr="00C3303E">
        <w:rPr>
          <w:rFonts w:ascii="Times New Roman" w:hAnsi="Times New Roman" w:cs="Times New Roman"/>
          <w:sz w:val="24"/>
          <w:szCs w:val="24"/>
        </w:rPr>
        <w:t xml:space="preserve">kooskõlas </w:t>
      </w:r>
      <w:r w:rsidR="00475825" w:rsidRPr="00C3303E">
        <w:rPr>
          <w:rFonts w:ascii="Times New Roman" w:hAnsi="Times New Roman" w:cs="Times New Roman"/>
          <w:bCs/>
          <w:sz w:val="24"/>
          <w:szCs w:val="24"/>
        </w:rPr>
        <w:t>kriminaalmenetluse seadustiku §-de</w:t>
      </w:r>
      <w:r w:rsidR="00410A28" w:rsidRPr="00C3303E">
        <w:rPr>
          <w:rFonts w:ascii="Times New Roman" w:hAnsi="Times New Roman" w:cs="Times New Roman"/>
          <w:bCs/>
          <w:sz w:val="24"/>
          <w:szCs w:val="24"/>
        </w:rPr>
        <w:t>ga</w:t>
      </w:r>
      <w:r w:rsidR="00475825" w:rsidRPr="00C3303E">
        <w:rPr>
          <w:rFonts w:ascii="Times New Roman" w:hAnsi="Times New Roman" w:cs="Times New Roman"/>
          <w:bCs/>
          <w:sz w:val="24"/>
          <w:szCs w:val="24"/>
        </w:rPr>
        <w:t xml:space="preserve"> 508</w:t>
      </w:r>
      <w:r w:rsidRPr="00C3303E">
        <w:rPr>
          <w:rFonts w:ascii="Times New Roman" w:hAnsi="Times New Roman" w:cs="Times New Roman"/>
          <w:bCs/>
          <w:sz w:val="24"/>
          <w:szCs w:val="24"/>
          <w:vertAlign w:val="superscript"/>
        </w:rPr>
        <w:t>84</w:t>
      </w:r>
      <w:r w:rsidR="00475825" w:rsidRPr="00C3303E">
        <w:rPr>
          <w:rFonts w:ascii="Times New Roman" w:hAnsi="Times New Roman" w:cs="Times New Roman"/>
          <w:bCs/>
          <w:sz w:val="24"/>
          <w:szCs w:val="24"/>
        </w:rPr>
        <w:t xml:space="preserve"> ja 508</w:t>
      </w:r>
      <w:r w:rsidRPr="00C3303E">
        <w:rPr>
          <w:rFonts w:ascii="Times New Roman" w:hAnsi="Times New Roman" w:cs="Times New Roman"/>
          <w:bCs/>
          <w:sz w:val="24"/>
          <w:szCs w:val="24"/>
          <w:vertAlign w:val="superscript"/>
        </w:rPr>
        <w:t>85</w:t>
      </w:r>
      <w:r w:rsidR="00280455" w:rsidRPr="00C3303E">
        <w:rPr>
          <w:rFonts w:ascii="Times New Roman" w:hAnsi="Times New Roman" w:cs="Times New Roman"/>
          <w:sz w:val="24"/>
          <w:szCs w:val="24"/>
        </w:rPr>
        <w:t xml:space="preserve"> </w:t>
      </w:r>
      <w:r w:rsidR="00BF10F8" w:rsidRPr="00C3303E">
        <w:rPr>
          <w:rFonts w:ascii="Times New Roman" w:hAnsi="Times New Roman" w:cs="Times New Roman"/>
          <w:sz w:val="24"/>
          <w:szCs w:val="24"/>
        </w:rPr>
        <w:t xml:space="preserve">ning </w:t>
      </w:r>
      <w:commentRangeStart w:id="123"/>
      <w:r w:rsidR="00280455" w:rsidRPr="00C3303E">
        <w:rPr>
          <w:rFonts w:ascii="Times New Roman" w:hAnsi="Times New Roman" w:cs="Times New Roman"/>
          <w:sz w:val="24"/>
          <w:szCs w:val="24"/>
        </w:rPr>
        <w:t>esitab vajaduse</w:t>
      </w:r>
      <w:r w:rsidR="00410A28" w:rsidRPr="00C3303E">
        <w:rPr>
          <w:rFonts w:ascii="Times New Roman" w:hAnsi="Times New Roman" w:cs="Times New Roman"/>
          <w:sz w:val="24"/>
          <w:szCs w:val="24"/>
        </w:rPr>
        <w:t xml:space="preserve"> korra</w:t>
      </w:r>
      <w:r w:rsidR="00280455" w:rsidRPr="00C3303E">
        <w:rPr>
          <w:rFonts w:ascii="Times New Roman" w:hAnsi="Times New Roman" w:cs="Times New Roman"/>
          <w:sz w:val="24"/>
          <w:szCs w:val="24"/>
        </w:rPr>
        <w:t>l selgitusi või täpsustusi</w:t>
      </w:r>
      <w:r w:rsidR="003F761E" w:rsidRPr="00C3303E">
        <w:rPr>
          <w:rFonts w:ascii="Times New Roman" w:hAnsi="Times New Roman" w:cs="Times New Roman"/>
          <w:sz w:val="24"/>
          <w:szCs w:val="24"/>
        </w:rPr>
        <w:t>;</w:t>
      </w:r>
      <w:commentRangeEnd w:id="123"/>
      <w:r w:rsidR="00615C17">
        <w:rPr>
          <w:rStyle w:val="Kommentaariviide"/>
        </w:rPr>
        <w:commentReference w:id="123"/>
      </w:r>
    </w:p>
    <w:p w14:paraId="64FC1C16" w14:textId="624A35E4" w:rsidR="00280455" w:rsidRPr="00CF1191" w:rsidRDefault="00C438EB" w:rsidP="004A1C6F">
      <w:pPr>
        <w:spacing w:after="0" w:line="240" w:lineRule="auto"/>
        <w:jc w:val="both"/>
        <w:rPr>
          <w:rFonts w:ascii="Times New Roman" w:hAnsi="Times New Roman" w:cs="Times New Roman"/>
          <w:sz w:val="24"/>
          <w:szCs w:val="24"/>
        </w:rPr>
      </w:pPr>
      <w:r w:rsidRPr="00C3303E">
        <w:rPr>
          <w:rFonts w:ascii="Times New Roman" w:hAnsi="Times New Roman" w:cs="Times New Roman"/>
          <w:sz w:val="24"/>
          <w:szCs w:val="24"/>
        </w:rPr>
        <w:t>8</w:t>
      </w:r>
      <w:r w:rsidR="003F761E" w:rsidRPr="00C3303E">
        <w:rPr>
          <w:rFonts w:ascii="Times New Roman" w:hAnsi="Times New Roman" w:cs="Times New Roman"/>
          <w:sz w:val="24"/>
          <w:szCs w:val="24"/>
        </w:rPr>
        <w:t xml:space="preserve">) </w:t>
      </w:r>
      <w:r w:rsidR="003F761E" w:rsidRPr="00C3303E">
        <w:rPr>
          <w:rFonts w:ascii="Times New Roman" w:hAnsi="Times New Roman" w:cs="Times New Roman"/>
          <w:bCs/>
          <w:sz w:val="24"/>
          <w:szCs w:val="24"/>
        </w:rPr>
        <w:t xml:space="preserve">registreerib </w:t>
      </w:r>
      <w:r w:rsidR="00A57DA8" w:rsidRPr="00C3303E">
        <w:rPr>
          <w:rFonts w:ascii="Times New Roman" w:hAnsi="Times New Roman" w:cs="Times New Roman"/>
          <w:bCs/>
          <w:sz w:val="24"/>
          <w:szCs w:val="24"/>
        </w:rPr>
        <w:t>töövoosüsteemis</w:t>
      </w:r>
      <w:r w:rsidR="003F761E" w:rsidRPr="00C3303E">
        <w:rPr>
          <w:rFonts w:ascii="Times New Roman" w:hAnsi="Times New Roman" w:cs="Times New Roman"/>
          <w:bCs/>
          <w:sz w:val="24"/>
          <w:szCs w:val="24"/>
        </w:rPr>
        <w:t xml:space="preserve"> teabetaotluse ja </w:t>
      </w:r>
      <w:r w:rsidR="00410A28" w:rsidRPr="00C3303E">
        <w:rPr>
          <w:rFonts w:ascii="Times New Roman" w:hAnsi="Times New Roman" w:cs="Times New Roman"/>
          <w:bCs/>
          <w:sz w:val="24"/>
          <w:szCs w:val="24"/>
        </w:rPr>
        <w:t xml:space="preserve">selle </w:t>
      </w:r>
      <w:r w:rsidR="003F761E" w:rsidRPr="00C3303E">
        <w:rPr>
          <w:rFonts w:ascii="Times New Roman" w:hAnsi="Times New Roman" w:cs="Times New Roman"/>
          <w:bCs/>
          <w:sz w:val="24"/>
          <w:szCs w:val="24"/>
        </w:rPr>
        <w:t>vastuse</w:t>
      </w:r>
      <w:r w:rsidRPr="00C3303E">
        <w:rPr>
          <w:rFonts w:ascii="Times New Roman" w:hAnsi="Times New Roman" w:cs="Times New Roman"/>
          <w:bCs/>
          <w:sz w:val="24"/>
          <w:szCs w:val="24"/>
        </w:rPr>
        <w:t xml:space="preserve">, teabetaotluseta ja </w:t>
      </w:r>
      <w:commentRangeStart w:id="124"/>
      <w:r w:rsidRPr="00C3303E">
        <w:rPr>
          <w:rFonts w:ascii="Times New Roman" w:hAnsi="Times New Roman" w:cs="Times New Roman"/>
          <w:bCs/>
          <w:sz w:val="24"/>
          <w:szCs w:val="24"/>
        </w:rPr>
        <w:t>iseseisva teabeedastuse</w:t>
      </w:r>
      <w:r w:rsidR="00410A28" w:rsidRPr="00C3303E">
        <w:rPr>
          <w:rFonts w:ascii="Times New Roman" w:hAnsi="Times New Roman" w:cs="Times New Roman"/>
          <w:bCs/>
          <w:sz w:val="24"/>
          <w:szCs w:val="24"/>
        </w:rPr>
        <w:t xml:space="preserve"> </w:t>
      </w:r>
      <w:commentRangeEnd w:id="124"/>
      <w:r w:rsidR="006C75EF">
        <w:rPr>
          <w:rStyle w:val="Kommentaariviide"/>
        </w:rPr>
        <w:commentReference w:id="124"/>
      </w:r>
      <w:r w:rsidR="00410A28" w:rsidRPr="00C3303E">
        <w:rPr>
          <w:rFonts w:ascii="Times New Roman" w:hAnsi="Times New Roman" w:cs="Times New Roman"/>
          <w:bCs/>
          <w:sz w:val="24"/>
          <w:szCs w:val="24"/>
        </w:rPr>
        <w:t>ning</w:t>
      </w:r>
      <w:r w:rsidR="003F761E" w:rsidRPr="00C3303E">
        <w:rPr>
          <w:rFonts w:ascii="Times New Roman" w:hAnsi="Times New Roman" w:cs="Times New Roman"/>
          <w:bCs/>
          <w:sz w:val="24"/>
          <w:szCs w:val="24"/>
        </w:rPr>
        <w:t xml:space="preserve"> </w:t>
      </w:r>
      <w:r w:rsidR="00AD1A3B" w:rsidRPr="00C3303E">
        <w:rPr>
          <w:rFonts w:ascii="Times New Roman" w:hAnsi="Times New Roman" w:cs="Times New Roman"/>
          <w:bCs/>
          <w:sz w:val="24"/>
          <w:szCs w:val="24"/>
        </w:rPr>
        <w:t xml:space="preserve">tagab </w:t>
      </w:r>
      <w:r w:rsidR="00410A28" w:rsidRPr="00C3303E">
        <w:rPr>
          <w:rFonts w:ascii="Times New Roman" w:hAnsi="Times New Roman" w:cs="Times New Roman"/>
          <w:bCs/>
          <w:sz w:val="24"/>
          <w:szCs w:val="24"/>
        </w:rPr>
        <w:t xml:space="preserve">nende </w:t>
      </w:r>
      <w:r w:rsidR="00AD1A3B" w:rsidRPr="00C3303E">
        <w:rPr>
          <w:rFonts w:ascii="Times New Roman" w:hAnsi="Times New Roman" w:cs="Times New Roman"/>
          <w:bCs/>
          <w:sz w:val="24"/>
          <w:szCs w:val="24"/>
        </w:rPr>
        <w:t xml:space="preserve">kohta </w:t>
      </w:r>
      <w:r w:rsidR="003F761E" w:rsidRPr="00C3303E">
        <w:rPr>
          <w:rFonts w:ascii="Times New Roman" w:hAnsi="Times New Roman" w:cs="Times New Roman"/>
          <w:bCs/>
          <w:sz w:val="24"/>
          <w:szCs w:val="24"/>
        </w:rPr>
        <w:t>statistika</w:t>
      </w:r>
      <w:r w:rsidR="00AD1A3B" w:rsidRPr="00C3303E">
        <w:rPr>
          <w:rFonts w:ascii="Times New Roman" w:hAnsi="Times New Roman" w:cs="Times New Roman"/>
          <w:bCs/>
          <w:sz w:val="24"/>
          <w:szCs w:val="24"/>
        </w:rPr>
        <w:t xml:space="preserve"> kogumise</w:t>
      </w:r>
      <w:r w:rsidR="003F761E" w:rsidRPr="00C3303E">
        <w:rPr>
          <w:rFonts w:ascii="Times New Roman" w:hAnsi="Times New Roman" w:cs="Times New Roman"/>
          <w:bCs/>
          <w:sz w:val="24"/>
          <w:szCs w:val="24"/>
        </w:rPr>
        <w:t xml:space="preserve"> </w:t>
      </w:r>
      <w:r w:rsidR="00410A28" w:rsidRPr="00C3303E">
        <w:rPr>
          <w:rFonts w:ascii="Times New Roman" w:hAnsi="Times New Roman" w:cs="Times New Roman"/>
          <w:bCs/>
          <w:sz w:val="24"/>
          <w:szCs w:val="24"/>
        </w:rPr>
        <w:t xml:space="preserve">ja </w:t>
      </w:r>
      <w:r w:rsidR="003F761E" w:rsidRPr="00C3303E">
        <w:rPr>
          <w:rFonts w:ascii="Times New Roman" w:hAnsi="Times New Roman" w:cs="Times New Roman"/>
          <w:bCs/>
          <w:sz w:val="24"/>
          <w:szCs w:val="24"/>
        </w:rPr>
        <w:t xml:space="preserve">selle </w:t>
      </w:r>
      <w:r w:rsidR="00AD1A3B" w:rsidRPr="00C3303E">
        <w:rPr>
          <w:rFonts w:ascii="Times New Roman" w:hAnsi="Times New Roman" w:cs="Times New Roman"/>
          <w:bCs/>
          <w:sz w:val="24"/>
          <w:szCs w:val="24"/>
        </w:rPr>
        <w:t xml:space="preserve">nõuetekohase </w:t>
      </w:r>
      <w:r w:rsidR="003F761E" w:rsidRPr="00C3303E">
        <w:rPr>
          <w:rFonts w:ascii="Times New Roman" w:hAnsi="Times New Roman" w:cs="Times New Roman"/>
          <w:bCs/>
          <w:sz w:val="24"/>
          <w:szCs w:val="24"/>
        </w:rPr>
        <w:t xml:space="preserve">esitamise </w:t>
      </w:r>
      <w:r w:rsidR="003768A4" w:rsidRPr="00C3303E">
        <w:rPr>
          <w:rFonts w:ascii="Times New Roman" w:hAnsi="Times New Roman" w:cs="Times New Roman"/>
          <w:bCs/>
          <w:sz w:val="24"/>
          <w:szCs w:val="24"/>
        </w:rPr>
        <w:t>Euroopa Komisjonile</w:t>
      </w:r>
      <w:r w:rsidR="00280455" w:rsidRPr="00C3303E">
        <w:rPr>
          <w:rFonts w:ascii="Times New Roman" w:hAnsi="Times New Roman" w:cs="Times New Roman"/>
          <w:sz w:val="24"/>
          <w:szCs w:val="24"/>
        </w:rPr>
        <w:t>.</w:t>
      </w:r>
    </w:p>
    <w:bookmarkEnd w:id="119"/>
    <w:p w14:paraId="36CE63E4" w14:textId="77777777" w:rsidR="00280455" w:rsidRPr="00855C99" w:rsidRDefault="00280455" w:rsidP="004A1C6F">
      <w:pPr>
        <w:spacing w:after="0" w:line="240" w:lineRule="auto"/>
        <w:jc w:val="both"/>
        <w:rPr>
          <w:rFonts w:ascii="Times New Roman" w:hAnsi="Times New Roman" w:cs="Times New Roman"/>
          <w:bCs/>
          <w:sz w:val="24"/>
          <w:szCs w:val="24"/>
        </w:rPr>
      </w:pPr>
    </w:p>
    <w:p w14:paraId="5F7BF5FC" w14:textId="00B11B67" w:rsidR="00280455" w:rsidRPr="004A1C6F" w:rsidRDefault="00280455" w:rsidP="00C3303E">
      <w:pPr>
        <w:keepNext/>
        <w:spacing w:after="0" w:line="240" w:lineRule="auto"/>
        <w:jc w:val="both"/>
        <w:rPr>
          <w:rFonts w:ascii="Times New Roman" w:hAnsi="Times New Roman" w:cs="Times New Roman"/>
          <w:b/>
          <w:sz w:val="24"/>
          <w:szCs w:val="24"/>
        </w:rPr>
      </w:pPr>
      <w:r w:rsidRPr="004A1C6F">
        <w:rPr>
          <w:rFonts w:ascii="Times New Roman" w:hAnsi="Times New Roman" w:cs="Times New Roman"/>
          <w:b/>
          <w:sz w:val="24"/>
          <w:szCs w:val="24"/>
        </w:rPr>
        <w:lastRenderedPageBreak/>
        <w:t xml:space="preserve">§ </w:t>
      </w:r>
      <w:r w:rsidR="009D1EA2" w:rsidRPr="004A1C6F">
        <w:rPr>
          <w:rFonts w:ascii="Times New Roman" w:hAnsi="Times New Roman" w:cs="Times New Roman"/>
          <w:b/>
          <w:sz w:val="24"/>
          <w:szCs w:val="24"/>
        </w:rPr>
        <w:t>7</w:t>
      </w:r>
      <w:r w:rsidR="009D1EA2" w:rsidRPr="004A1C6F">
        <w:rPr>
          <w:rFonts w:ascii="Times New Roman" w:hAnsi="Times New Roman" w:cs="Times New Roman"/>
          <w:b/>
          <w:sz w:val="24"/>
          <w:szCs w:val="24"/>
          <w:vertAlign w:val="superscript"/>
        </w:rPr>
        <w:t>6</w:t>
      </w:r>
      <w:r w:rsidR="006348B9">
        <w:rPr>
          <w:rFonts w:ascii="Times New Roman" w:hAnsi="Times New Roman" w:cs="Times New Roman"/>
          <w:b/>
          <w:sz w:val="24"/>
          <w:szCs w:val="24"/>
          <w:vertAlign w:val="superscript"/>
        </w:rPr>
        <w:t>3</w:t>
      </w:r>
      <w:r w:rsidRPr="004A1C6F">
        <w:rPr>
          <w:rFonts w:ascii="Times New Roman" w:hAnsi="Times New Roman" w:cs="Times New Roman"/>
          <w:b/>
          <w:sz w:val="24"/>
          <w:szCs w:val="24"/>
        </w:rPr>
        <w:t xml:space="preserve">. </w:t>
      </w:r>
      <w:r w:rsidR="00AD600B">
        <w:rPr>
          <w:rFonts w:ascii="Times New Roman" w:hAnsi="Times New Roman" w:cs="Times New Roman"/>
          <w:b/>
          <w:sz w:val="24"/>
          <w:szCs w:val="24"/>
        </w:rPr>
        <w:t>Töövoo</w:t>
      </w:r>
      <w:r w:rsidRPr="004A1C6F">
        <w:rPr>
          <w:rFonts w:ascii="Times New Roman" w:hAnsi="Times New Roman" w:cs="Times New Roman"/>
          <w:b/>
          <w:sz w:val="24"/>
          <w:szCs w:val="24"/>
        </w:rPr>
        <w:t>süsteem</w:t>
      </w:r>
    </w:p>
    <w:p w14:paraId="3198C008" w14:textId="77777777" w:rsidR="00280455" w:rsidRPr="004A1C6F" w:rsidRDefault="00280455" w:rsidP="00C3303E">
      <w:pPr>
        <w:keepNext/>
        <w:spacing w:after="0" w:line="240" w:lineRule="auto"/>
        <w:jc w:val="both"/>
        <w:rPr>
          <w:rFonts w:ascii="Times New Roman" w:hAnsi="Times New Roman" w:cs="Times New Roman"/>
          <w:sz w:val="24"/>
          <w:szCs w:val="24"/>
        </w:rPr>
      </w:pPr>
    </w:p>
    <w:p w14:paraId="4C0BB392" w14:textId="04339B94" w:rsidR="00280455" w:rsidRPr="004A1C6F" w:rsidRDefault="007533B2"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 xml:space="preserve">Ühtne kontaktpunkt </w:t>
      </w:r>
      <w:r w:rsidR="00310D06" w:rsidRPr="004A1C6F">
        <w:rPr>
          <w:rFonts w:ascii="Times New Roman" w:hAnsi="Times New Roman" w:cs="Times New Roman"/>
          <w:sz w:val="24"/>
          <w:szCs w:val="24"/>
        </w:rPr>
        <w:t xml:space="preserve">registreerib </w:t>
      </w:r>
      <w:bookmarkStart w:id="125" w:name="_Hlk168061794"/>
      <w:r w:rsidR="00310D06" w:rsidRPr="004A1C6F">
        <w:rPr>
          <w:rFonts w:ascii="Times New Roman" w:hAnsi="Times New Roman" w:cs="Times New Roman"/>
          <w:sz w:val="24"/>
          <w:szCs w:val="24"/>
        </w:rPr>
        <w:t>k</w:t>
      </w:r>
      <w:r w:rsidRPr="004A1C6F">
        <w:rPr>
          <w:rFonts w:ascii="Times New Roman" w:hAnsi="Times New Roman" w:cs="Times New Roman"/>
          <w:sz w:val="24"/>
          <w:szCs w:val="24"/>
        </w:rPr>
        <w:t xml:space="preserve">riminaalmenetluse seadustiku </w:t>
      </w:r>
      <w:commentRangeStart w:id="126"/>
      <w:r w:rsidR="00FA3E04">
        <w:rPr>
          <w:rFonts w:ascii="Times New Roman" w:hAnsi="Times New Roman" w:cs="Times New Roman"/>
          <w:sz w:val="24"/>
          <w:szCs w:val="24"/>
        </w:rPr>
        <w:t>1</w:t>
      </w:r>
      <w:r w:rsidR="00424E2A">
        <w:rPr>
          <w:rFonts w:ascii="Times New Roman" w:hAnsi="Times New Roman" w:cs="Times New Roman"/>
          <w:sz w:val="24"/>
          <w:szCs w:val="24"/>
        </w:rPr>
        <w:t>9</w:t>
      </w:r>
      <w:r w:rsidRPr="004A1C6F">
        <w:rPr>
          <w:rFonts w:ascii="Times New Roman" w:hAnsi="Times New Roman" w:cs="Times New Roman"/>
          <w:sz w:val="24"/>
          <w:szCs w:val="24"/>
        </w:rPr>
        <w:t xml:space="preserve">. peatüki </w:t>
      </w:r>
      <w:r w:rsidR="00424E2A">
        <w:rPr>
          <w:rFonts w:ascii="Times New Roman" w:hAnsi="Times New Roman" w:cs="Times New Roman"/>
          <w:sz w:val="24"/>
          <w:szCs w:val="24"/>
        </w:rPr>
        <w:t xml:space="preserve">8. jao </w:t>
      </w:r>
      <w:r w:rsidRPr="004A1C6F">
        <w:rPr>
          <w:rFonts w:ascii="Times New Roman" w:hAnsi="Times New Roman" w:cs="Times New Roman"/>
          <w:sz w:val="24"/>
          <w:szCs w:val="24"/>
        </w:rPr>
        <w:t xml:space="preserve">9. jaotises </w:t>
      </w:r>
      <w:r w:rsidR="00AC746F">
        <w:rPr>
          <w:rFonts w:ascii="Times New Roman" w:hAnsi="Times New Roman" w:cs="Times New Roman"/>
          <w:sz w:val="24"/>
          <w:szCs w:val="24"/>
        </w:rPr>
        <w:t>reguleeritud</w:t>
      </w:r>
      <w:r w:rsidR="00AC746F" w:rsidRPr="004A1C6F">
        <w:rPr>
          <w:rFonts w:ascii="Times New Roman" w:hAnsi="Times New Roman" w:cs="Times New Roman"/>
          <w:sz w:val="24"/>
          <w:szCs w:val="24"/>
        </w:rPr>
        <w:t xml:space="preserve"> </w:t>
      </w:r>
      <w:commentRangeEnd w:id="126"/>
      <w:r w:rsidR="00204822">
        <w:rPr>
          <w:rStyle w:val="Kommentaariviide"/>
        </w:rPr>
        <w:commentReference w:id="126"/>
      </w:r>
      <w:commentRangeStart w:id="127"/>
      <w:r w:rsidRPr="004A1C6F">
        <w:rPr>
          <w:rFonts w:ascii="Times New Roman" w:hAnsi="Times New Roman" w:cs="Times New Roman"/>
          <w:sz w:val="24"/>
          <w:szCs w:val="24"/>
        </w:rPr>
        <w:t>teabevahetus</w:t>
      </w:r>
      <w:r w:rsidR="00310D06" w:rsidRPr="004A1C6F">
        <w:rPr>
          <w:rFonts w:ascii="Times New Roman" w:hAnsi="Times New Roman" w:cs="Times New Roman"/>
          <w:sz w:val="24"/>
          <w:szCs w:val="24"/>
        </w:rPr>
        <w:t>e</w:t>
      </w:r>
      <w:bookmarkEnd w:id="125"/>
      <w:commentRangeEnd w:id="127"/>
      <w:r w:rsidR="006C75EF">
        <w:rPr>
          <w:rStyle w:val="Kommentaariviide"/>
        </w:rPr>
        <w:commentReference w:id="127"/>
      </w:r>
      <w:r w:rsidR="00CD4409" w:rsidRPr="004A1C6F">
        <w:rPr>
          <w:rFonts w:ascii="Times New Roman" w:hAnsi="Times New Roman" w:cs="Times New Roman"/>
          <w:sz w:val="24"/>
          <w:szCs w:val="24"/>
        </w:rPr>
        <w:t xml:space="preserve"> ja kogub selle</w:t>
      </w:r>
      <w:r w:rsidR="00AC746F">
        <w:rPr>
          <w:rFonts w:ascii="Times New Roman" w:hAnsi="Times New Roman" w:cs="Times New Roman"/>
          <w:sz w:val="24"/>
          <w:szCs w:val="24"/>
        </w:rPr>
        <w:t xml:space="preserve"> </w:t>
      </w:r>
      <w:r w:rsidR="00CD4409" w:rsidRPr="004A1C6F">
        <w:rPr>
          <w:rFonts w:ascii="Times New Roman" w:hAnsi="Times New Roman" w:cs="Times New Roman"/>
          <w:sz w:val="24"/>
          <w:szCs w:val="24"/>
        </w:rPr>
        <w:t>koh</w:t>
      </w:r>
      <w:r w:rsidR="00AC746F">
        <w:rPr>
          <w:rFonts w:ascii="Times New Roman" w:hAnsi="Times New Roman" w:cs="Times New Roman"/>
          <w:sz w:val="24"/>
          <w:szCs w:val="24"/>
        </w:rPr>
        <w:t>t</w:t>
      </w:r>
      <w:r w:rsidR="00CD4409" w:rsidRPr="004A1C6F">
        <w:rPr>
          <w:rFonts w:ascii="Times New Roman" w:hAnsi="Times New Roman" w:cs="Times New Roman"/>
          <w:sz w:val="24"/>
          <w:szCs w:val="24"/>
        </w:rPr>
        <w:t>a statistikat</w:t>
      </w:r>
      <w:r w:rsidR="00310D06" w:rsidRPr="004A1C6F">
        <w:rPr>
          <w:rFonts w:ascii="Times New Roman" w:hAnsi="Times New Roman" w:cs="Times New Roman"/>
          <w:sz w:val="24"/>
          <w:szCs w:val="24"/>
        </w:rPr>
        <w:t xml:space="preserve"> </w:t>
      </w:r>
      <w:r w:rsidR="00280455" w:rsidRPr="004A1C6F">
        <w:rPr>
          <w:rFonts w:ascii="Times New Roman" w:hAnsi="Times New Roman" w:cs="Times New Roman"/>
          <w:sz w:val="24"/>
          <w:szCs w:val="24"/>
        </w:rPr>
        <w:t>ühtse</w:t>
      </w:r>
      <w:r w:rsidR="00310D06" w:rsidRPr="004A1C6F">
        <w:rPr>
          <w:rFonts w:ascii="Times New Roman" w:hAnsi="Times New Roman" w:cs="Times New Roman"/>
          <w:sz w:val="24"/>
          <w:szCs w:val="24"/>
        </w:rPr>
        <w:t>s</w:t>
      </w:r>
      <w:r w:rsidR="00280455" w:rsidRPr="004A1C6F">
        <w:rPr>
          <w:rFonts w:ascii="Times New Roman" w:hAnsi="Times New Roman" w:cs="Times New Roman"/>
          <w:sz w:val="24"/>
          <w:szCs w:val="24"/>
        </w:rPr>
        <w:t xml:space="preserve"> elektroonilise</w:t>
      </w:r>
      <w:r w:rsidR="00310D06" w:rsidRPr="004A1C6F">
        <w:rPr>
          <w:rFonts w:ascii="Times New Roman" w:hAnsi="Times New Roman" w:cs="Times New Roman"/>
          <w:sz w:val="24"/>
          <w:szCs w:val="24"/>
        </w:rPr>
        <w:t>s</w:t>
      </w:r>
      <w:r w:rsidR="00280455" w:rsidRPr="004A1C6F">
        <w:rPr>
          <w:rFonts w:ascii="Times New Roman" w:hAnsi="Times New Roman" w:cs="Times New Roman"/>
          <w:sz w:val="24"/>
          <w:szCs w:val="24"/>
        </w:rPr>
        <w:t xml:space="preserve"> </w:t>
      </w:r>
      <w:r w:rsidR="00AD600B">
        <w:rPr>
          <w:rFonts w:ascii="Times New Roman" w:hAnsi="Times New Roman" w:cs="Times New Roman"/>
          <w:sz w:val="24"/>
          <w:szCs w:val="24"/>
        </w:rPr>
        <w:t>töövoo haldamise</w:t>
      </w:r>
      <w:r w:rsidR="00280455" w:rsidRPr="004A1C6F">
        <w:rPr>
          <w:rFonts w:ascii="Times New Roman" w:hAnsi="Times New Roman" w:cs="Times New Roman"/>
          <w:sz w:val="24"/>
          <w:szCs w:val="24"/>
        </w:rPr>
        <w:t xml:space="preserve"> süsteemi</w:t>
      </w:r>
      <w:r w:rsidR="00310D06" w:rsidRPr="004A1C6F">
        <w:rPr>
          <w:rFonts w:ascii="Times New Roman" w:hAnsi="Times New Roman" w:cs="Times New Roman"/>
          <w:sz w:val="24"/>
          <w:szCs w:val="24"/>
        </w:rPr>
        <w:t>s</w:t>
      </w:r>
      <w:r w:rsidR="00280455" w:rsidRPr="004A1C6F">
        <w:rPr>
          <w:rFonts w:ascii="Times New Roman" w:hAnsi="Times New Roman" w:cs="Times New Roman"/>
          <w:sz w:val="24"/>
          <w:szCs w:val="24"/>
        </w:rPr>
        <w:t xml:space="preserve"> (edaspidi </w:t>
      </w:r>
      <w:r w:rsidR="00AD600B">
        <w:rPr>
          <w:rFonts w:ascii="Times New Roman" w:hAnsi="Times New Roman" w:cs="Times New Roman"/>
          <w:i/>
          <w:iCs/>
          <w:sz w:val="24"/>
          <w:szCs w:val="24"/>
        </w:rPr>
        <w:t>töövoo</w:t>
      </w:r>
      <w:r w:rsidR="00F70273">
        <w:rPr>
          <w:rFonts w:ascii="Times New Roman" w:hAnsi="Times New Roman" w:cs="Times New Roman"/>
          <w:i/>
          <w:iCs/>
          <w:sz w:val="24"/>
          <w:szCs w:val="24"/>
        </w:rPr>
        <w:t>süsteem</w:t>
      </w:r>
      <w:r w:rsidR="00280455" w:rsidRPr="004A1C6F">
        <w:rPr>
          <w:rFonts w:ascii="Times New Roman" w:hAnsi="Times New Roman" w:cs="Times New Roman"/>
          <w:sz w:val="24"/>
          <w:szCs w:val="24"/>
        </w:rPr>
        <w:t>).</w:t>
      </w:r>
    </w:p>
    <w:p w14:paraId="77F4B882" w14:textId="77777777" w:rsidR="00280455" w:rsidRDefault="00280455" w:rsidP="004A1C6F">
      <w:pPr>
        <w:spacing w:after="0" w:line="240" w:lineRule="auto"/>
        <w:jc w:val="both"/>
        <w:rPr>
          <w:rFonts w:ascii="Times New Roman" w:hAnsi="Times New Roman" w:cs="Times New Roman"/>
          <w:sz w:val="24"/>
          <w:szCs w:val="24"/>
        </w:rPr>
      </w:pPr>
    </w:p>
    <w:p w14:paraId="5DA0C0DC" w14:textId="636B1497" w:rsidR="00C3303E" w:rsidRPr="004A1C6F" w:rsidRDefault="00C3303E" w:rsidP="00C3303E">
      <w:pPr>
        <w:keepNext/>
        <w:spacing w:after="0" w:line="240" w:lineRule="auto"/>
        <w:jc w:val="both"/>
        <w:rPr>
          <w:rFonts w:ascii="Times New Roman" w:hAnsi="Times New Roman" w:cs="Times New Roman"/>
          <w:b/>
          <w:sz w:val="24"/>
          <w:szCs w:val="24"/>
        </w:rPr>
      </w:pPr>
      <w:bookmarkStart w:id="128" w:name="_Hlk174439248"/>
      <w:r w:rsidRPr="004A1C6F">
        <w:rPr>
          <w:rFonts w:ascii="Times New Roman" w:hAnsi="Times New Roman" w:cs="Times New Roman"/>
          <w:b/>
          <w:sz w:val="24"/>
          <w:szCs w:val="24"/>
        </w:rPr>
        <w:t>§ 7</w:t>
      </w:r>
      <w:r w:rsidRPr="004A1C6F">
        <w:rPr>
          <w:rFonts w:ascii="Times New Roman" w:hAnsi="Times New Roman" w:cs="Times New Roman"/>
          <w:b/>
          <w:sz w:val="24"/>
          <w:szCs w:val="24"/>
          <w:vertAlign w:val="superscript"/>
        </w:rPr>
        <w:t>6</w:t>
      </w:r>
      <w:r>
        <w:rPr>
          <w:rFonts w:ascii="Times New Roman" w:hAnsi="Times New Roman" w:cs="Times New Roman"/>
          <w:b/>
          <w:sz w:val="24"/>
          <w:szCs w:val="24"/>
          <w:vertAlign w:val="superscript"/>
        </w:rPr>
        <w:t>4</w:t>
      </w:r>
      <w:r w:rsidRPr="004A1C6F">
        <w:rPr>
          <w:rFonts w:ascii="Times New Roman" w:hAnsi="Times New Roman" w:cs="Times New Roman"/>
          <w:b/>
          <w:sz w:val="24"/>
          <w:szCs w:val="24"/>
        </w:rPr>
        <w:t xml:space="preserve">. </w:t>
      </w:r>
      <w:r>
        <w:rPr>
          <w:rFonts w:ascii="Times New Roman" w:hAnsi="Times New Roman" w:cs="Times New Roman"/>
          <w:b/>
          <w:sz w:val="24"/>
          <w:szCs w:val="24"/>
        </w:rPr>
        <w:t>Töövoo</w:t>
      </w:r>
      <w:r w:rsidRPr="004A1C6F">
        <w:rPr>
          <w:rFonts w:ascii="Times New Roman" w:hAnsi="Times New Roman" w:cs="Times New Roman"/>
          <w:b/>
          <w:sz w:val="24"/>
          <w:szCs w:val="24"/>
        </w:rPr>
        <w:t>süsteem</w:t>
      </w:r>
      <w:r>
        <w:rPr>
          <w:rFonts w:ascii="Times New Roman" w:hAnsi="Times New Roman" w:cs="Times New Roman"/>
          <w:b/>
          <w:sz w:val="24"/>
          <w:szCs w:val="24"/>
        </w:rPr>
        <w:t>i andmed</w:t>
      </w:r>
    </w:p>
    <w:bookmarkEnd w:id="128"/>
    <w:p w14:paraId="41B6E9B2" w14:textId="77777777" w:rsidR="00C3303E" w:rsidRPr="004A1C6F" w:rsidRDefault="00C3303E" w:rsidP="004A1C6F">
      <w:pPr>
        <w:spacing w:after="0" w:line="240" w:lineRule="auto"/>
        <w:jc w:val="both"/>
        <w:rPr>
          <w:rFonts w:ascii="Times New Roman" w:hAnsi="Times New Roman" w:cs="Times New Roman"/>
          <w:sz w:val="24"/>
          <w:szCs w:val="24"/>
        </w:rPr>
      </w:pPr>
    </w:p>
    <w:p w14:paraId="18460602" w14:textId="35F41414" w:rsidR="00045BEB" w:rsidRPr="004A1C6F" w:rsidRDefault="00045BEB" w:rsidP="004A1C6F">
      <w:pPr>
        <w:spacing w:after="0" w:line="240" w:lineRule="auto"/>
        <w:jc w:val="both"/>
        <w:rPr>
          <w:rFonts w:ascii="Times New Roman" w:hAnsi="Times New Roman" w:cs="Times New Roman"/>
          <w:sz w:val="24"/>
          <w:szCs w:val="24"/>
        </w:rPr>
      </w:pPr>
      <w:bookmarkStart w:id="129" w:name="_Hlk174440168"/>
      <w:r w:rsidRPr="004A1C6F">
        <w:rPr>
          <w:rFonts w:ascii="Times New Roman" w:hAnsi="Times New Roman" w:cs="Times New Roman"/>
          <w:sz w:val="24"/>
          <w:szCs w:val="24"/>
        </w:rPr>
        <w:t>(</w:t>
      </w:r>
      <w:r w:rsidR="006632AA">
        <w:rPr>
          <w:rFonts w:ascii="Times New Roman" w:hAnsi="Times New Roman" w:cs="Times New Roman"/>
          <w:sz w:val="24"/>
          <w:szCs w:val="24"/>
        </w:rPr>
        <w:t>1</w:t>
      </w:r>
      <w:r w:rsidRPr="004A1C6F">
        <w:rPr>
          <w:rFonts w:ascii="Times New Roman" w:hAnsi="Times New Roman" w:cs="Times New Roman"/>
          <w:sz w:val="24"/>
          <w:szCs w:val="24"/>
        </w:rPr>
        <w:t xml:space="preserve">) </w:t>
      </w:r>
      <w:r w:rsidR="00AD600B">
        <w:rPr>
          <w:rFonts w:ascii="Times New Roman" w:hAnsi="Times New Roman" w:cs="Times New Roman"/>
          <w:sz w:val="24"/>
          <w:szCs w:val="24"/>
        </w:rPr>
        <w:t>Töövoo</w:t>
      </w:r>
      <w:r w:rsidR="00F70273">
        <w:rPr>
          <w:rFonts w:ascii="Times New Roman" w:hAnsi="Times New Roman" w:cs="Times New Roman"/>
          <w:sz w:val="24"/>
          <w:szCs w:val="24"/>
        </w:rPr>
        <w:t>süsteemi</w:t>
      </w:r>
      <w:r w:rsidRPr="004A1C6F">
        <w:rPr>
          <w:rFonts w:ascii="Times New Roman" w:hAnsi="Times New Roman" w:cs="Times New Roman"/>
          <w:sz w:val="24"/>
          <w:szCs w:val="24"/>
        </w:rPr>
        <w:t xml:space="preserve"> andmed on:</w:t>
      </w:r>
    </w:p>
    <w:p w14:paraId="51614761" w14:textId="526632A5" w:rsidR="00045BEB" w:rsidRPr="004A1C6F" w:rsidRDefault="00045BEB" w:rsidP="004A1C6F">
      <w:pPr>
        <w:spacing w:after="0" w:line="240" w:lineRule="auto"/>
        <w:jc w:val="both"/>
        <w:rPr>
          <w:rFonts w:ascii="Times New Roman" w:hAnsi="Times New Roman" w:cs="Times New Roman"/>
          <w:sz w:val="24"/>
          <w:szCs w:val="24"/>
        </w:rPr>
      </w:pPr>
      <w:commentRangeStart w:id="130"/>
      <w:r w:rsidRPr="004A1C6F">
        <w:rPr>
          <w:rFonts w:ascii="Times New Roman" w:hAnsi="Times New Roman" w:cs="Times New Roman"/>
          <w:sz w:val="24"/>
          <w:szCs w:val="24"/>
        </w:rPr>
        <w:t xml:space="preserve">1) </w:t>
      </w:r>
      <w:r w:rsidR="00AC746F">
        <w:rPr>
          <w:rFonts w:ascii="Times New Roman" w:hAnsi="Times New Roman" w:cs="Times New Roman"/>
          <w:sz w:val="24"/>
          <w:szCs w:val="24"/>
        </w:rPr>
        <w:t xml:space="preserve">ühtse kontaktpunkti või uurimisasutuse </w:t>
      </w:r>
      <w:r w:rsidRPr="004A1C6F">
        <w:rPr>
          <w:rFonts w:ascii="Times New Roman" w:hAnsi="Times New Roman" w:cs="Times New Roman"/>
          <w:sz w:val="24"/>
          <w:szCs w:val="24"/>
        </w:rPr>
        <w:t xml:space="preserve">teabetaotlus </w:t>
      </w:r>
      <w:r w:rsidR="00AC746F">
        <w:rPr>
          <w:rFonts w:ascii="Times New Roman" w:hAnsi="Times New Roman" w:cs="Times New Roman"/>
          <w:sz w:val="24"/>
          <w:szCs w:val="24"/>
        </w:rPr>
        <w:t>ja</w:t>
      </w:r>
      <w:r w:rsidR="00AC746F" w:rsidRPr="004A1C6F">
        <w:rPr>
          <w:rFonts w:ascii="Times New Roman" w:hAnsi="Times New Roman" w:cs="Times New Roman"/>
          <w:sz w:val="24"/>
          <w:szCs w:val="24"/>
        </w:rPr>
        <w:t xml:space="preserve"> </w:t>
      </w:r>
      <w:r w:rsidRPr="004A1C6F">
        <w:rPr>
          <w:rFonts w:ascii="Times New Roman" w:hAnsi="Times New Roman" w:cs="Times New Roman"/>
          <w:sz w:val="24"/>
          <w:szCs w:val="24"/>
        </w:rPr>
        <w:t>sellega seotud tea</w:t>
      </w:r>
      <w:r w:rsidR="00AC746F">
        <w:rPr>
          <w:rFonts w:ascii="Times New Roman" w:hAnsi="Times New Roman" w:cs="Times New Roman"/>
          <w:sz w:val="24"/>
          <w:szCs w:val="24"/>
        </w:rPr>
        <w:t>d</w:t>
      </w:r>
      <w:r w:rsidRPr="004A1C6F">
        <w:rPr>
          <w:rFonts w:ascii="Times New Roman" w:hAnsi="Times New Roman" w:cs="Times New Roman"/>
          <w:sz w:val="24"/>
          <w:szCs w:val="24"/>
        </w:rPr>
        <w:t>e;</w:t>
      </w:r>
    </w:p>
    <w:p w14:paraId="1BFC271D" w14:textId="192676E1" w:rsidR="00045BEB" w:rsidRPr="004A1C6F"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 xml:space="preserve">2) </w:t>
      </w:r>
      <w:r w:rsidR="00AC746F">
        <w:rPr>
          <w:rFonts w:ascii="Times New Roman" w:hAnsi="Times New Roman" w:cs="Times New Roman"/>
          <w:sz w:val="24"/>
          <w:szCs w:val="24"/>
        </w:rPr>
        <w:t xml:space="preserve">teise </w:t>
      </w:r>
      <w:r w:rsidRPr="004A1C6F">
        <w:rPr>
          <w:rFonts w:ascii="Times New Roman" w:hAnsi="Times New Roman" w:cs="Times New Roman"/>
          <w:sz w:val="24"/>
          <w:szCs w:val="24"/>
        </w:rPr>
        <w:t xml:space="preserve">Euroopa Liidu liikmesriigi teabetaotlus </w:t>
      </w:r>
      <w:r w:rsidR="00AC746F">
        <w:rPr>
          <w:rFonts w:ascii="Times New Roman" w:hAnsi="Times New Roman" w:cs="Times New Roman"/>
          <w:sz w:val="24"/>
          <w:szCs w:val="24"/>
        </w:rPr>
        <w:t>ja</w:t>
      </w:r>
      <w:r w:rsidR="00AC746F" w:rsidRPr="004A1C6F">
        <w:rPr>
          <w:rFonts w:ascii="Times New Roman" w:hAnsi="Times New Roman" w:cs="Times New Roman"/>
          <w:sz w:val="24"/>
          <w:szCs w:val="24"/>
        </w:rPr>
        <w:t xml:space="preserve"> </w:t>
      </w:r>
      <w:r w:rsidRPr="004A1C6F">
        <w:rPr>
          <w:rFonts w:ascii="Times New Roman" w:hAnsi="Times New Roman" w:cs="Times New Roman"/>
          <w:sz w:val="24"/>
          <w:szCs w:val="24"/>
        </w:rPr>
        <w:t>sellega seotud tea</w:t>
      </w:r>
      <w:r w:rsidR="00AC746F">
        <w:rPr>
          <w:rFonts w:ascii="Times New Roman" w:hAnsi="Times New Roman" w:cs="Times New Roman"/>
          <w:sz w:val="24"/>
          <w:szCs w:val="24"/>
        </w:rPr>
        <w:t>d</w:t>
      </w:r>
      <w:r w:rsidRPr="004A1C6F">
        <w:rPr>
          <w:rFonts w:ascii="Times New Roman" w:hAnsi="Times New Roman" w:cs="Times New Roman"/>
          <w:sz w:val="24"/>
          <w:szCs w:val="24"/>
        </w:rPr>
        <w:t>e;</w:t>
      </w:r>
    </w:p>
    <w:p w14:paraId="337532F7" w14:textId="41B5ACF0" w:rsidR="00045BEB" w:rsidRPr="004A1C6F"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 xml:space="preserve">3) ühtse kontaktpunkti ja uurimisasutuse vaheline teabevahetus, mis on seotud ühtse kontaktpunkti </w:t>
      </w:r>
      <w:r w:rsidR="00AC746F">
        <w:rPr>
          <w:rFonts w:ascii="Times New Roman" w:hAnsi="Times New Roman" w:cs="Times New Roman"/>
          <w:sz w:val="24"/>
          <w:szCs w:val="24"/>
        </w:rPr>
        <w:t>või</w:t>
      </w:r>
      <w:r w:rsidR="00AC746F" w:rsidRPr="004A1C6F">
        <w:rPr>
          <w:rFonts w:ascii="Times New Roman" w:hAnsi="Times New Roman" w:cs="Times New Roman"/>
          <w:sz w:val="24"/>
          <w:szCs w:val="24"/>
        </w:rPr>
        <w:t xml:space="preserve"> </w:t>
      </w:r>
      <w:r w:rsidR="008C1F59">
        <w:rPr>
          <w:rFonts w:ascii="Times New Roman" w:hAnsi="Times New Roman" w:cs="Times New Roman"/>
          <w:sz w:val="24"/>
          <w:szCs w:val="24"/>
        </w:rPr>
        <w:t>uurimis</w:t>
      </w:r>
      <w:r w:rsidRPr="004A1C6F">
        <w:rPr>
          <w:rFonts w:ascii="Times New Roman" w:hAnsi="Times New Roman" w:cs="Times New Roman"/>
          <w:sz w:val="24"/>
          <w:szCs w:val="24"/>
        </w:rPr>
        <w:t>asutuse teabetaotlusega;</w:t>
      </w:r>
    </w:p>
    <w:p w14:paraId="323106BF" w14:textId="7AD5576E" w:rsidR="00045BEB" w:rsidRPr="004A1C6F"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 xml:space="preserve">4) ühtse kontaktpunkti ja uurimisasutuse vaheline teabevahetus, mis on seotud </w:t>
      </w:r>
      <w:r w:rsidR="00AC746F">
        <w:rPr>
          <w:rFonts w:ascii="Times New Roman" w:hAnsi="Times New Roman" w:cs="Times New Roman"/>
          <w:sz w:val="24"/>
          <w:szCs w:val="24"/>
        </w:rPr>
        <w:t xml:space="preserve">teise </w:t>
      </w:r>
      <w:r w:rsidRPr="004A1C6F">
        <w:rPr>
          <w:rFonts w:ascii="Times New Roman" w:hAnsi="Times New Roman" w:cs="Times New Roman"/>
          <w:sz w:val="24"/>
          <w:szCs w:val="24"/>
        </w:rPr>
        <w:t xml:space="preserve">Euroopa Liidu liikmesriigi </w:t>
      </w:r>
      <w:r w:rsidR="00AC746F">
        <w:rPr>
          <w:rFonts w:ascii="Times New Roman" w:hAnsi="Times New Roman" w:cs="Times New Roman"/>
          <w:sz w:val="24"/>
          <w:szCs w:val="24"/>
        </w:rPr>
        <w:t>või</w:t>
      </w:r>
      <w:r w:rsidR="00AC746F" w:rsidRPr="004A1C6F">
        <w:rPr>
          <w:rFonts w:ascii="Times New Roman" w:hAnsi="Times New Roman" w:cs="Times New Roman"/>
          <w:sz w:val="24"/>
          <w:szCs w:val="24"/>
        </w:rPr>
        <w:t xml:space="preserve"> </w:t>
      </w:r>
      <w:r w:rsidR="006632AA">
        <w:rPr>
          <w:rFonts w:ascii="Times New Roman" w:hAnsi="Times New Roman" w:cs="Times New Roman"/>
          <w:sz w:val="24"/>
          <w:szCs w:val="24"/>
        </w:rPr>
        <w:t>Europoli</w:t>
      </w:r>
      <w:r w:rsidR="006632AA" w:rsidRPr="004A1C6F">
        <w:rPr>
          <w:rFonts w:ascii="Times New Roman" w:hAnsi="Times New Roman" w:cs="Times New Roman"/>
          <w:sz w:val="24"/>
          <w:szCs w:val="24"/>
        </w:rPr>
        <w:t xml:space="preserve"> </w:t>
      </w:r>
      <w:r w:rsidRPr="004A1C6F">
        <w:rPr>
          <w:rFonts w:ascii="Times New Roman" w:hAnsi="Times New Roman" w:cs="Times New Roman"/>
          <w:sz w:val="24"/>
          <w:szCs w:val="24"/>
        </w:rPr>
        <w:t>teabetaotlusega;</w:t>
      </w:r>
    </w:p>
    <w:p w14:paraId="1DDC9F23" w14:textId="5328594D" w:rsidR="00045BEB" w:rsidRPr="004A1C6F"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5) andmed</w:t>
      </w:r>
      <w:r w:rsidR="00AC746F">
        <w:rPr>
          <w:rFonts w:ascii="Times New Roman" w:hAnsi="Times New Roman" w:cs="Times New Roman"/>
          <w:sz w:val="24"/>
          <w:szCs w:val="24"/>
        </w:rPr>
        <w:t xml:space="preserve"> teise</w:t>
      </w:r>
      <w:r w:rsidRPr="004A1C6F">
        <w:rPr>
          <w:rFonts w:ascii="Times New Roman" w:hAnsi="Times New Roman" w:cs="Times New Roman"/>
          <w:sz w:val="24"/>
          <w:szCs w:val="24"/>
        </w:rPr>
        <w:t xml:space="preserve"> Euroopa Liidu liikmesriigi teabetaotluse</w:t>
      </w:r>
      <w:r w:rsidR="00EF6560">
        <w:rPr>
          <w:rFonts w:ascii="Times New Roman" w:hAnsi="Times New Roman" w:cs="Times New Roman"/>
          <w:sz w:val="24"/>
          <w:szCs w:val="24"/>
        </w:rPr>
        <w:t>le</w:t>
      </w:r>
      <w:r w:rsidRPr="004A1C6F">
        <w:rPr>
          <w:rFonts w:ascii="Times New Roman" w:hAnsi="Times New Roman" w:cs="Times New Roman"/>
          <w:sz w:val="24"/>
          <w:szCs w:val="24"/>
        </w:rPr>
        <w:t xml:space="preserve"> </w:t>
      </w:r>
      <w:r w:rsidR="00EF6560">
        <w:rPr>
          <w:rFonts w:ascii="Times New Roman" w:hAnsi="Times New Roman" w:cs="Times New Roman"/>
          <w:bCs/>
          <w:sz w:val="24"/>
          <w:szCs w:val="24"/>
        </w:rPr>
        <w:t>vastamisest</w:t>
      </w:r>
      <w:r w:rsidR="00EF6560"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kriminaalmenetluse seadustiku </w:t>
      </w:r>
      <w:r w:rsidRPr="004A1C6F">
        <w:rPr>
          <w:rFonts w:ascii="Times New Roman" w:hAnsi="Times New Roman" w:cs="Times New Roman"/>
          <w:sz w:val="24"/>
          <w:szCs w:val="24"/>
        </w:rPr>
        <w:t>§ 508</w:t>
      </w:r>
      <w:r w:rsidRPr="004A1C6F">
        <w:rPr>
          <w:rFonts w:ascii="Times New Roman" w:hAnsi="Times New Roman" w:cs="Times New Roman"/>
          <w:sz w:val="24"/>
          <w:szCs w:val="24"/>
          <w:vertAlign w:val="superscript"/>
        </w:rPr>
        <w:t>8</w:t>
      </w:r>
      <w:r w:rsidR="00C438EB">
        <w:rPr>
          <w:rFonts w:ascii="Times New Roman" w:hAnsi="Times New Roman" w:cs="Times New Roman"/>
          <w:sz w:val="24"/>
          <w:szCs w:val="24"/>
          <w:vertAlign w:val="superscript"/>
        </w:rPr>
        <w:t>2</w:t>
      </w:r>
      <w:r w:rsidRPr="004A1C6F">
        <w:rPr>
          <w:rFonts w:ascii="Times New Roman" w:hAnsi="Times New Roman" w:cs="Times New Roman"/>
          <w:sz w:val="24"/>
          <w:szCs w:val="24"/>
        </w:rPr>
        <w:t xml:space="preserve"> </w:t>
      </w:r>
      <w:r w:rsidRPr="004A1C6F">
        <w:rPr>
          <w:rFonts w:ascii="Times New Roman" w:hAnsi="Times New Roman" w:cs="Times New Roman"/>
          <w:bCs/>
          <w:sz w:val="24"/>
          <w:szCs w:val="24"/>
        </w:rPr>
        <w:t>alusel keeldu</w:t>
      </w:r>
      <w:r w:rsidR="0030569D">
        <w:rPr>
          <w:rFonts w:ascii="Times New Roman" w:hAnsi="Times New Roman" w:cs="Times New Roman"/>
          <w:bCs/>
          <w:sz w:val="24"/>
          <w:szCs w:val="24"/>
        </w:rPr>
        <w:t>mise kohta;</w:t>
      </w:r>
    </w:p>
    <w:p w14:paraId="33D1BBB6" w14:textId="27D7056A" w:rsidR="00045BEB" w:rsidRPr="004A1C6F"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 xml:space="preserve">6) andmed </w:t>
      </w:r>
      <w:r w:rsidR="00943E9F">
        <w:rPr>
          <w:rFonts w:ascii="Times New Roman" w:hAnsi="Times New Roman" w:cs="Times New Roman"/>
          <w:sz w:val="24"/>
          <w:szCs w:val="24"/>
        </w:rPr>
        <w:t xml:space="preserve">teise </w:t>
      </w:r>
      <w:r w:rsidRPr="004A1C6F">
        <w:rPr>
          <w:rFonts w:ascii="Times New Roman" w:hAnsi="Times New Roman" w:cs="Times New Roman"/>
          <w:sz w:val="24"/>
          <w:szCs w:val="24"/>
        </w:rPr>
        <w:t xml:space="preserve">Euroopa Liidu liikmesriigi teabetaotluse </w:t>
      </w:r>
      <w:r w:rsidR="000A732B">
        <w:rPr>
          <w:rFonts w:ascii="Times New Roman" w:hAnsi="Times New Roman" w:cs="Times New Roman"/>
          <w:sz w:val="24"/>
          <w:szCs w:val="24"/>
        </w:rPr>
        <w:t>puuduste kohta, mille</w:t>
      </w:r>
      <w:r w:rsidRPr="004A1C6F">
        <w:rPr>
          <w:rFonts w:ascii="Times New Roman" w:hAnsi="Times New Roman" w:cs="Times New Roman"/>
          <w:bCs/>
          <w:sz w:val="24"/>
          <w:szCs w:val="24"/>
        </w:rPr>
        <w:t xml:space="preserve"> ühtne kontaktpunkt või uurimisasutus on kriminaalmenetluse seadustiku </w:t>
      </w:r>
      <w:commentRangeStart w:id="131"/>
      <w:r w:rsidRPr="004A1C6F">
        <w:rPr>
          <w:rFonts w:ascii="Times New Roman" w:hAnsi="Times New Roman" w:cs="Times New Roman"/>
          <w:sz w:val="24"/>
          <w:szCs w:val="24"/>
        </w:rPr>
        <w:t>§ 508</w:t>
      </w:r>
      <w:r w:rsidRPr="004A1C6F">
        <w:rPr>
          <w:rFonts w:ascii="Times New Roman" w:hAnsi="Times New Roman" w:cs="Times New Roman"/>
          <w:sz w:val="24"/>
          <w:szCs w:val="24"/>
          <w:vertAlign w:val="superscript"/>
        </w:rPr>
        <w:t>8</w:t>
      </w:r>
      <w:r w:rsidR="009D1EA2" w:rsidRPr="004A1C6F">
        <w:rPr>
          <w:rFonts w:ascii="Times New Roman" w:hAnsi="Times New Roman" w:cs="Times New Roman"/>
          <w:sz w:val="24"/>
          <w:szCs w:val="24"/>
          <w:vertAlign w:val="superscript"/>
        </w:rPr>
        <w:t>8</w:t>
      </w:r>
      <w:r w:rsidRPr="004A1C6F">
        <w:rPr>
          <w:rFonts w:ascii="Times New Roman" w:hAnsi="Times New Roman" w:cs="Times New Roman"/>
          <w:sz w:val="24"/>
          <w:szCs w:val="24"/>
        </w:rPr>
        <w:t xml:space="preserve"> lõike 2 </w:t>
      </w:r>
      <w:commentRangeEnd w:id="131"/>
      <w:r w:rsidR="00B118CD">
        <w:rPr>
          <w:rStyle w:val="Kommentaariviide"/>
        </w:rPr>
        <w:commentReference w:id="131"/>
      </w:r>
      <w:r w:rsidR="00040509">
        <w:rPr>
          <w:rFonts w:ascii="Times New Roman" w:hAnsi="Times New Roman" w:cs="Times New Roman"/>
          <w:sz w:val="24"/>
          <w:szCs w:val="24"/>
        </w:rPr>
        <w:t>alusel</w:t>
      </w:r>
      <w:r w:rsidR="00040509" w:rsidRPr="004A1C6F">
        <w:rPr>
          <w:rFonts w:ascii="Times New Roman" w:hAnsi="Times New Roman" w:cs="Times New Roman"/>
          <w:sz w:val="24"/>
          <w:szCs w:val="24"/>
        </w:rPr>
        <w:t xml:space="preserve"> </w:t>
      </w:r>
      <w:r w:rsidR="008D44A2" w:rsidRPr="004A1C6F">
        <w:rPr>
          <w:rFonts w:ascii="Times New Roman" w:hAnsi="Times New Roman" w:cs="Times New Roman"/>
          <w:sz w:val="24"/>
          <w:szCs w:val="24"/>
        </w:rPr>
        <w:t xml:space="preserve">palunud </w:t>
      </w:r>
      <w:r w:rsidR="000409CE" w:rsidRPr="004A1C6F">
        <w:rPr>
          <w:rFonts w:ascii="Times New Roman" w:hAnsi="Times New Roman" w:cs="Times New Roman"/>
          <w:sz w:val="24"/>
          <w:szCs w:val="24"/>
        </w:rPr>
        <w:t>kõrvaldada</w:t>
      </w:r>
      <w:r w:rsidRPr="004A1C6F">
        <w:rPr>
          <w:rFonts w:ascii="Times New Roman" w:hAnsi="Times New Roman" w:cs="Times New Roman"/>
          <w:sz w:val="24"/>
          <w:szCs w:val="24"/>
        </w:rPr>
        <w:t>;</w:t>
      </w:r>
    </w:p>
    <w:p w14:paraId="101AFF39" w14:textId="0F42CFE7" w:rsidR="00045BEB" w:rsidRPr="004A1C6F"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7) andmed teise</w:t>
      </w:r>
      <w:r w:rsidR="006632AA">
        <w:rPr>
          <w:rFonts w:ascii="Times New Roman" w:hAnsi="Times New Roman" w:cs="Times New Roman"/>
          <w:sz w:val="24"/>
          <w:szCs w:val="24"/>
        </w:rPr>
        <w:t>le</w:t>
      </w:r>
      <w:r w:rsidRPr="004A1C6F">
        <w:rPr>
          <w:rFonts w:ascii="Times New Roman" w:hAnsi="Times New Roman" w:cs="Times New Roman"/>
          <w:sz w:val="24"/>
          <w:szCs w:val="24"/>
        </w:rPr>
        <w:t xml:space="preserve"> Euroopa Liidu liikmesriig</w:t>
      </w:r>
      <w:r w:rsidR="006632AA">
        <w:rPr>
          <w:rFonts w:ascii="Times New Roman" w:hAnsi="Times New Roman" w:cs="Times New Roman"/>
          <w:sz w:val="24"/>
          <w:szCs w:val="24"/>
        </w:rPr>
        <w:t>ile</w:t>
      </w:r>
      <w:r w:rsidRPr="004A1C6F">
        <w:rPr>
          <w:rFonts w:ascii="Times New Roman" w:hAnsi="Times New Roman" w:cs="Times New Roman"/>
          <w:sz w:val="24"/>
          <w:szCs w:val="24"/>
        </w:rPr>
        <w:t xml:space="preserve"> </w:t>
      </w:r>
      <w:r w:rsidR="006632AA">
        <w:rPr>
          <w:rFonts w:ascii="Times New Roman" w:hAnsi="Times New Roman" w:cs="Times New Roman"/>
          <w:sz w:val="24"/>
          <w:szCs w:val="24"/>
        </w:rPr>
        <w:t xml:space="preserve">või Europolile </w:t>
      </w:r>
      <w:r w:rsidR="0093542D" w:rsidRPr="004A1C6F">
        <w:rPr>
          <w:rFonts w:ascii="Times New Roman" w:hAnsi="Times New Roman" w:cs="Times New Roman"/>
          <w:sz w:val="24"/>
          <w:szCs w:val="24"/>
        </w:rPr>
        <w:t xml:space="preserve">edastatud </w:t>
      </w:r>
      <w:r w:rsidRPr="004A1C6F">
        <w:rPr>
          <w:rFonts w:ascii="Times New Roman" w:hAnsi="Times New Roman" w:cs="Times New Roman"/>
          <w:sz w:val="24"/>
          <w:szCs w:val="24"/>
        </w:rPr>
        <w:t>teabe registreerimise kohta;</w:t>
      </w:r>
    </w:p>
    <w:p w14:paraId="76BDF9D5" w14:textId="50CBA468" w:rsidR="00045BEB" w:rsidRPr="004A1C6F"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8) andmed</w:t>
      </w:r>
      <w:r w:rsidR="00040509">
        <w:rPr>
          <w:rFonts w:ascii="Times New Roman" w:hAnsi="Times New Roman" w:cs="Times New Roman"/>
          <w:sz w:val="24"/>
          <w:szCs w:val="24"/>
        </w:rPr>
        <w:t>, kas</w:t>
      </w:r>
      <w:r w:rsidRPr="004A1C6F">
        <w:rPr>
          <w:rFonts w:ascii="Times New Roman" w:hAnsi="Times New Roman" w:cs="Times New Roman"/>
          <w:sz w:val="24"/>
          <w:szCs w:val="24"/>
        </w:rPr>
        <w:t xml:space="preserve"> </w:t>
      </w:r>
      <w:r w:rsidR="00B378E1">
        <w:rPr>
          <w:rFonts w:ascii="Times New Roman" w:hAnsi="Times New Roman" w:cs="Times New Roman"/>
          <w:sz w:val="24"/>
          <w:szCs w:val="24"/>
        </w:rPr>
        <w:t>ühtse kontaktpunkti või uurimisasutuse</w:t>
      </w:r>
      <w:r w:rsidR="00B378E1" w:rsidRPr="004A1C6F">
        <w:rPr>
          <w:rFonts w:ascii="Times New Roman" w:hAnsi="Times New Roman" w:cs="Times New Roman"/>
          <w:sz w:val="24"/>
          <w:szCs w:val="24"/>
        </w:rPr>
        <w:t xml:space="preserve"> </w:t>
      </w:r>
      <w:r w:rsidR="00040509">
        <w:rPr>
          <w:rFonts w:ascii="Times New Roman" w:hAnsi="Times New Roman" w:cs="Times New Roman"/>
          <w:sz w:val="24"/>
          <w:szCs w:val="24"/>
        </w:rPr>
        <w:t>või</w:t>
      </w:r>
      <w:r w:rsidR="00040509" w:rsidRPr="004A1C6F">
        <w:rPr>
          <w:rFonts w:ascii="Times New Roman" w:hAnsi="Times New Roman" w:cs="Times New Roman"/>
          <w:sz w:val="24"/>
          <w:szCs w:val="24"/>
        </w:rPr>
        <w:t xml:space="preserve"> </w:t>
      </w:r>
      <w:r w:rsidR="00B378E1">
        <w:rPr>
          <w:rFonts w:ascii="Times New Roman" w:hAnsi="Times New Roman" w:cs="Times New Roman"/>
          <w:sz w:val="24"/>
          <w:szCs w:val="24"/>
        </w:rPr>
        <w:t xml:space="preserve">teise Euroopa Liidu liikmesriigi </w:t>
      </w:r>
      <w:r w:rsidRPr="004A1C6F">
        <w:rPr>
          <w:rFonts w:ascii="Times New Roman" w:hAnsi="Times New Roman" w:cs="Times New Roman"/>
          <w:sz w:val="24"/>
          <w:szCs w:val="24"/>
        </w:rPr>
        <w:t>teabetaotlus</w:t>
      </w:r>
      <w:r w:rsidR="00040509">
        <w:rPr>
          <w:rFonts w:ascii="Times New Roman" w:hAnsi="Times New Roman" w:cs="Times New Roman"/>
          <w:sz w:val="24"/>
          <w:szCs w:val="24"/>
        </w:rPr>
        <w:t xml:space="preserve"> on</w:t>
      </w:r>
      <w:r w:rsidRPr="004A1C6F">
        <w:rPr>
          <w:rFonts w:ascii="Times New Roman" w:hAnsi="Times New Roman" w:cs="Times New Roman"/>
          <w:sz w:val="24"/>
          <w:szCs w:val="24"/>
        </w:rPr>
        <w:t xml:space="preserve"> kriminaalmenetluse seadustiku </w:t>
      </w:r>
      <w:commentRangeStart w:id="132"/>
      <w:r w:rsidRPr="00CC614D">
        <w:rPr>
          <w:rFonts w:ascii="Times New Roman" w:hAnsi="Times New Roman" w:cs="Times New Roman"/>
          <w:sz w:val="24"/>
          <w:szCs w:val="24"/>
        </w:rPr>
        <w:t>§</w:t>
      </w:r>
      <w:r w:rsidR="00B378E1">
        <w:rPr>
          <w:rFonts w:ascii="Times New Roman" w:hAnsi="Times New Roman" w:cs="Times New Roman"/>
          <w:sz w:val="24"/>
          <w:szCs w:val="24"/>
        </w:rPr>
        <w:t> </w:t>
      </w:r>
      <w:r w:rsidRPr="00CC614D">
        <w:rPr>
          <w:rFonts w:ascii="Times New Roman" w:hAnsi="Times New Roman" w:cs="Times New Roman"/>
          <w:sz w:val="24"/>
          <w:szCs w:val="24"/>
        </w:rPr>
        <w:t>508</w:t>
      </w:r>
      <w:r w:rsidR="0093542D" w:rsidRPr="00CC614D">
        <w:rPr>
          <w:rFonts w:ascii="Times New Roman" w:hAnsi="Times New Roman" w:cs="Times New Roman"/>
          <w:sz w:val="24"/>
          <w:szCs w:val="24"/>
          <w:vertAlign w:val="superscript"/>
        </w:rPr>
        <w:t>90</w:t>
      </w:r>
      <w:r w:rsidRPr="002C2191">
        <w:rPr>
          <w:rFonts w:ascii="Times New Roman" w:hAnsi="Times New Roman" w:cs="Times New Roman"/>
          <w:sz w:val="24"/>
          <w:szCs w:val="24"/>
        </w:rPr>
        <w:t xml:space="preserve"> </w:t>
      </w:r>
      <w:commentRangeEnd w:id="132"/>
      <w:r w:rsidR="00B118CD">
        <w:rPr>
          <w:rStyle w:val="Kommentaariviide"/>
        </w:rPr>
        <w:commentReference w:id="132"/>
      </w:r>
      <w:r w:rsidRPr="004A1C6F">
        <w:rPr>
          <w:rFonts w:ascii="Times New Roman" w:hAnsi="Times New Roman" w:cs="Times New Roman"/>
          <w:sz w:val="24"/>
          <w:szCs w:val="24"/>
        </w:rPr>
        <w:t>lõike</w:t>
      </w:r>
      <w:r w:rsidR="00040509">
        <w:rPr>
          <w:rFonts w:ascii="Times New Roman" w:hAnsi="Times New Roman" w:cs="Times New Roman"/>
          <w:sz w:val="24"/>
          <w:szCs w:val="24"/>
        </w:rPr>
        <w:t> </w:t>
      </w:r>
      <w:r w:rsidR="0093542D" w:rsidRPr="004A1C6F">
        <w:rPr>
          <w:rFonts w:ascii="Times New Roman" w:hAnsi="Times New Roman" w:cs="Times New Roman"/>
          <w:sz w:val="24"/>
          <w:szCs w:val="24"/>
        </w:rPr>
        <w:t>3</w:t>
      </w:r>
      <w:r w:rsidR="000A732B">
        <w:rPr>
          <w:rFonts w:ascii="Times New Roman" w:hAnsi="Times New Roman" w:cs="Times New Roman"/>
          <w:sz w:val="24"/>
          <w:szCs w:val="24"/>
        </w:rPr>
        <w:t xml:space="preserve"> kohaselt</w:t>
      </w:r>
      <w:r w:rsidR="00040509" w:rsidRPr="00040509">
        <w:rPr>
          <w:rFonts w:ascii="Times New Roman" w:hAnsi="Times New Roman" w:cs="Times New Roman"/>
          <w:sz w:val="24"/>
          <w:szCs w:val="24"/>
        </w:rPr>
        <w:t xml:space="preserve"> </w:t>
      </w:r>
      <w:r w:rsidR="00040509" w:rsidRPr="004A1C6F">
        <w:rPr>
          <w:rFonts w:ascii="Times New Roman" w:hAnsi="Times New Roman" w:cs="Times New Roman"/>
          <w:sz w:val="24"/>
          <w:szCs w:val="24"/>
        </w:rPr>
        <w:t>kiireloomuli</w:t>
      </w:r>
      <w:r w:rsidR="00040509">
        <w:rPr>
          <w:rFonts w:ascii="Times New Roman" w:hAnsi="Times New Roman" w:cs="Times New Roman"/>
          <w:sz w:val="24"/>
          <w:szCs w:val="24"/>
        </w:rPr>
        <w:t>ne, ja kui on, selle põhjendus</w:t>
      </w:r>
      <w:r w:rsidRPr="004A1C6F">
        <w:rPr>
          <w:rFonts w:ascii="Times New Roman" w:hAnsi="Times New Roman" w:cs="Times New Roman"/>
          <w:sz w:val="24"/>
          <w:szCs w:val="24"/>
        </w:rPr>
        <w:t>;</w:t>
      </w:r>
    </w:p>
    <w:p w14:paraId="71264F32" w14:textId="612CB47D" w:rsidR="00045BEB" w:rsidRPr="004A1C6F"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9) andmed, kas teabetaotlus</w:t>
      </w:r>
      <w:r w:rsidR="006632AA">
        <w:rPr>
          <w:rFonts w:ascii="Times New Roman" w:hAnsi="Times New Roman" w:cs="Times New Roman"/>
          <w:sz w:val="24"/>
          <w:szCs w:val="24"/>
        </w:rPr>
        <w:t>ele</w:t>
      </w:r>
      <w:r w:rsidR="000A732B">
        <w:rPr>
          <w:rFonts w:ascii="Times New Roman" w:hAnsi="Times New Roman" w:cs="Times New Roman"/>
          <w:sz w:val="24"/>
          <w:szCs w:val="24"/>
        </w:rPr>
        <w:t xml:space="preserve"> on</w:t>
      </w:r>
      <w:r w:rsidRPr="004A1C6F">
        <w:rPr>
          <w:rFonts w:ascii="Times New Roman" w:hAnsi="Times New Roman" w:cs="Times New Roman"/>
          <w:sz w:val="24"/>
          <w:szCs w:val="24"/>
        </w:rPr>
        <w:t xml:space="preserve"> </w:t>
      </w:r>
      <w:r w:rsidR="006632AA">
        <w:rPr>
          <w:rFonts w:ascii="Times New Roman" w:hAnsi="Times New Roman" w:cs="Times New Roman"/>
          <w:sz w:val="24"/>
          <w:szCs w:val="24"/>
        </w:rPr>
        <w:t>vastatud</w:t>
      </w:r>
      <w:r w:rsidR="006632AA" w:rsidRPr="004A1C6F">
        <w:rPr>
          <w:rFonts w:ascii="Times New Roman" w:hAnsi="Times New Roman" w:cs="Times New Roman"/>
          <w:sz w:val="24"/>
          <w:szCs w:val="24"/>
        </w:rPr>
        <w:t xml:space="preserve"> </w:t>
      </w:r>
      <w:r w:rsidRPr="004A1C6F">
        <w:rPr>
          <w:rFonts w:ascii="Times New Roman" w:hAnsi="Times New Roman" w:cs="Times New Roman"/>
          <w:sz w:val="24"/>
          <w:szCs w:val="24"/>
        </w:rPr>
        <w:t xml:space="preserve">kriminaalmenetluse seadustiku </w:t>
      </w:r>
      <w:r w:rsidRPr="00CC614D">
        <w:rPr>
          <w:rFonts w:ascii="Times New Roman" w:hAnsi="Times New Roman" w:cs="Times New Roman"/>
          <w:sz w:val="24"/>
          <w:szCs w:val="24"/>
        </w:rPr>
        <w:t>§ 508</w:t>
      </w:r>
      <w:r w:rsidR="006632AA">
        <w:rPr>
          <w:rFonts w:ascii="Times New Roman" w:hAnsi="Times New Roman" w:cs="Times New Roman"/>
          <w:sz w:val="24"/>
          <w:szCs w:val="24"/>
          <w:vertAlign w:val="superscript"/>
        </w:rPr>
        <w:t>83</w:t>
      </w:r>
      <w:r w:rsidRPr="00E6233C">
        <w:rPr>
          <w:rFonts w:ascii="Times New Roman" w:hAnsi="Times New Roman" w:cs="Times New Roman"/>
          <w:sz w:val="24"/>
          <w:szCs w:val="24"/>
        </w:rPr>
        <w:t xml:space="preserve"> </w:t>
      </w:r>
      <w:r w:rsidRPr="004A1C6F">
        <w:rPr>
          <w:rFonts w:ascii="Times New Roman" w:hAnsi="Times New Roman" w:cs="Times New Roman"/>
          <w:sz w:val="24"/>
          <w:szCs w:val="24"/>
        </w:rPr>
        <w:t>sätestatud tähta</w:t>
      </w:r>
      <w:r w:rsidR="000A732B">
        <w:rPr>
          <w:rFonts w:ascii="Times New Roman" w:hAnsi="Times New Roman" w:cs="Times New Roman"/>
          <w:sz w:val="24"/>
          <w:szCs w:val="24"/>
        </w:rPr>
        <w:t>jal,</w:t>
      </w:r>
      <w:r w:rsidRPr="004A1C6F">
        <w:rPr>
          <w:rFonts w:ascii="Times New Roman" w:hAnsi="Times New Roman" w:cs="Times New Roman"/>
          <w:sz w:val="24"/>
          <w:szCs w:val="24"/>
        </w:rPr>
        <w:t xml:space="preserve"> </w:t>
      </w:r>
      <w:r w:rsidR="000A732B">
        <w:rPr>
          <w:rFonts w:ascii="Times New Roman" w:hAnsi="Times New Roman" w:cs="Times New Roman"/>
          <w:sz w:val="24"/>
          <w:szCs w:val="24"/>
        </w:rPr>
        <w:t>ja</w:t>
      </w:r>
      <w:r w:rsidR="000A732B" w:rsidRPr="004A1C6F">
        <w:rPr>
          <w:rFonts w:ascii="Times New Roman" w:hAnsi="Times New Roman" w:cs="Times New Roman"/>
          <w:sz w:val="24"/>
          <w:szCs w:val="24"/>
        </w:rPr>
        <w:t xml:space="preserve"> </w:t>
      </w:r>
      <w:r w:rsidR="000A732B">
        <w:rPr>
          <w:rFonts w:ascii="Times New Roman" w:hAnsi="Times New Roman" w:cs="Times New Roman"/>
          <w:sz w:val="24"/>
          <w:szCs w:val="24"/>
        </w:rPr>
        <w:t>kui ei ole</w:t>
      </w:r>
      <w:r w:rsidRPr="004A1C6F">
        <w:rPr>
          <w:rFonts w:ascii="Times New Roman" w:hAnsi="Times New Roman" w:cs="Times New Roman"/>
          <w:sz w:val="24"/>
          <w:szCs w:val="24"/>
        </w:rPr>
        <w:t xml:space="preserve">, viivituse </w:t>
      </w:r>
      <w:r w:rsidR="0093542D" w:rsidRPr="004A1C6F">
        <w:rPr>
          <w:rFonts w:ascii="Times New Roman" w:hAnsi="Times New Roman" w:cs="Times New Roman"/>
          <w:sz w:val="24"/>
          <w:szCs w:val="24"/>
        </w:rPr>
        <w:t>asjaolud</w:t>
      </w:r>
      <w:r w:rsidRPr="004A1C6F">
        <w:rPr>
          <w:rFonts w:ascii="Times New Roman" w:hAnsi="Times New Roman" w:cs="Times New Roman"/>
          <w:sz w:val="24"/>
          <w:szCs w:val="24"/>
        </w:rPr>
        <w:t>;</w:t>
      </w:r>
    </w:p>
    <w:p w14:paraId="0AA24C2D" w14:textId="3B106553" w:rsidR="00045BEB" w:rsidRPr="004A1C6F" w:rsidRDefault="00045BEB"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sz w:val="24"/>
          <w:szCs w:val="24"/>
        </w:rPr>
        <w:t xml:space="preserve">10) andmed, </w:t>
      </w:r>
      <w:r w:rsidR="00F01D43">
        <w:rPr>
          <w:rFonts w:ascii="Times New Roman" w:hAnsi="Times New Roman" w:cs="Times New Roman"/>
          <w:sz w:val="24"/>
          <w:szCs w:val="24"/>
        </w:rPr>
        <w:t>kas</w:t>
      </w:r>
      <w:r w:rsidR="00F01D43" w:rsidRPr="00F01D43">
        <w:rPr>
          <w:rFonts w:ascii="Times New Roman" w:hAnsi="Times New Roman" w:cs="Times New Roman"/>
          <w:sz w:val="24"/>
          <w:szCs w:val="24"/>
        </w:rPr>
        <w:t xml:space="preserve"> </w:t>
      </w:r>
      <w:r w:rsidR="00040509">
        <w:rPr>
          <w:rFonts w:ascii="Times New Roman" w:hAnsi="Times New Roman" w:cs="Times New Roman"/>
          <w:bCs/>
          <w:sz w:val="24"/>
          <w:szCs w:val="24"/>
        </w:rPr>
        <w:t>teabe</w:t>
      </w:r>
      <w:r w:rsidRPr="004A1C6F">
        <w:rPr>
          <w:rFonts w:ascii="Times New Roman" w:hAnsi="Times New Roman" w:cs="Times New Roman"/>
          <w:bCs/>
          <w:sz w:val="24"/>
          <w:szCs w:val="24"/>
        </w:rPr>
        <w:t xml:space="preserve">taotluse või teabe koopia </w:t>
      </w:r>
      <w:r w:rsidR="00040509">
        <w:rPr>
          <w:rFonts w:ascii="Times New Roman" w:hAnsi="Times New Roman" w:cs="Times New Roman"/>
          <w:bCs/>
          <w:sz w:val="24"/>
          <w:szCs w:val="24"/>
        </w:rPr>
        <w:t xml:space="preserve">on </w:t>
      </w:r>
      <w:r w:rsidR="000A732B">
        <w:rPr>
          <w:rFonts w:ascii="Times New Roman" w:hAnsi="Times New Roman" w:cs="Times New Roman"/>
          <w:bCs/>
          <w:sz w:val="24"/>
          <w:szCs w:val="24"/>
        </w:rPr>
        <w:t>edastatud</w:t>
      </w:r>
      <w:r w:rsidR="000A732B"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ühtsele kontaktpunktile </w:t>
      </w:r>
      <w:r w:rsidR="00E6233C">
        <w:rPr>
          <w:rFonts w:ascii="Times New Roman" w:hAnsi="Times New Roman" w:cs="Times New Roman"/>
          <w:bCs/>
          <w:sz w:val="24"/>
          <w:szCs w:val="24"/>
        </w:rPr>
        <w:t>või</w:t>
      </w:r>
      <w:r w:rsidRPr="004A1C6F">
        <w:rPr>
          <w:rFonts w:ascii="Times New Roman" w:hAnsi="Times New Roman" w:cs="Times New Roman"/>
          <w:bCs/>
          <w:sz w:val="24"/>
          <w:szCs w:val="24"/>
        </w:rPr>
        <w:t xml:space="preserve"> teise Euroopa Liidu liikmesriigi ühtsele kontaktpunktile</w:t>
      </w:r>
      <w:r w:rsidR="00040509">
        <w:rPr>
          <w:rFonts w:ascii="Times New Roman" w:hAnsi="Times New Roman" w:cs="Times New Roman"/>
          <w:bCs/>
          <w:sz w:val="24"/>
          <w:szCs w:val="24"/>
        </w:rPr>
        <w:t>, kui uurimisasutus vahetab teavet iseseisvalt</w:t>
      </w:r>
      <w:r w:rsidR="00040509" w:rsidRPr="00040509">
        <w:rPr>
          <w:rFonts w:ascii="Times New Roman" w:hAnsi="Times New Roman" w:cs="Times New Roman"/>
          <w:bCs/>
          <w:sz w:val="24"/>
          <w:szCs w:val="24"/>
        </w:rPr>
        <w:t xml:space="preserve"> </w:t>
      </w:r>
      <w:r w:rsidR="00040509" w:rsidRPr="004A1C6F">
        <w:rPr>
          <w:rFonts w:ascii="Times New Roman" w:hAnsi="Times New Roman" w:cs="Times New Roman"/>
          <w:bCs/>
          <w:sz w:val="24"/>
          <w:szCs w:val="24"/>
        </w:rPr>
        <w:t xml:space="preserve">kriminaalmenetluse seadustiku § </w:t>
      </w:r>
      <w:r w:rsidR="00040509" w:rsidRPr="00CC614D">
        <w:rPr>
          <w:rFonts w:ascii="Times New Roman" w:hAnsi="Times New Roman" w:cs="Times New Roman"/>
          <w:bCs/>
          <w:sz w:val="24"/>
          <w:szCs w:val="24"/>
        </w:rPr>
        <w:t>508</w:t>
      </w:r>
      <w:r w:rsidR="006632AA">
        <w:rPr>
          <w:rFonts w:ascii="Times New Roman" w:hAnsi="Times New Roman" w:cs="Times New Roman"/>
          <w:bCs/>
          <w:sz w:val="24"/>
          <w:szCs w:val="24"/>
          <w:vertAlign w:val="superscript"/>
        </w:rPr>
        <w:t>86</w:t>
      </w:r>
      <w:r w:rsidR="00040509" w:rsidRPr="00E631D1">
        <w:rPr>
          <w:rFonts w:ascii="Times New Roman" w:hAnsi="Times New Roman" w:cs="Times New Roman"/>
          <w:sz w:val="24"/>
          <w:szCs w:val="24"/>
        </w:rPr>
        <w:t xml:space="preserve"> </w:t>
      </w:r>
      <w:r w:rsidR="00040509">
        <w:rPr>
          <w:rFonts w:ascii="Times New Roman" w:hAnsi="Times New Roman" w:cs="Times New Roman"/>
          <w:bCs/>
          <w:sz w:val="24"/>
          <w:szCs w:val="24"/>
        </w:rPr>
        <w:t>kohaselt</w:t>
      </w:r>
      <w:r w:rsidR="00040509" w:rsidRPr="004A1C6F">
        <w:rPr>
          <w:rFonts w:ascii="Times New Roman" w:hAnsi="Times New Roman" w:cs="Times New Roman"/>
          <w:bCs/>
          <w:sz w:val="24"/>
          <w:szCs w:val="24"/>
        </w:rPr>
        <w:t xml:space="preserve"> </w:t>
      </w:r>
      <w:r w:rsidR="00040509">
        <w:rPr>
          <w:rFonts w:ascii="Times New Roman" w:hAnsi="Times New Roman" w:cs="Times New Roman"/>
          <w:bCs/>
          <w:sz w:val="24"/>
          <w:szCs w:val="24"/>
        </w:rPr>
        <w:t>või</w:t>
      </w:r>
      <w:r w:rsidR="00040509" w:rsidRPr="004A1C6F">
        <w:rPr>
          <w:rFonts w:ascii="Times New Roman" w:hAnsi="Times New Roman" w:cs="Times New Roman"/>
          <w:bCs/>
          <w:sz w:val="24"/>
          <w:szCs w:val="24"/>
        </w:rPr>
        <w:t xml:space="preserve"> </w:t>
      </w:r>
      <w:r w:rsidR="00040509">
        <w:rPr>
          <w:rFonts w:ascii="Times New Roman" w:hAnsi="Times New Roman" w:cs="Times New Roman"/>
          <w:bCs/>
          <w:sz w:val="24"/>
          <w:szCs w:val="24"/>
        </w:rPr>
        <w:t>teavet vahetatakse teabetaotluseta sama seadus</w:t>
      </w:r>
      <w:r w:rsidR="001B0757">
        <w:rPr>
          <w:rFonts w:ascii="Times New Roman" w:hAnsi="Times New Roman" w:cs="Times New Roman"/>
          <w:bCs/>
          <w:sz w:val="24"/>
          <w:szCs w:val="24"/>
        </w:rPr>
        <w:t>tiku</w:t>
      </w:r>
      <w:r w:rsidR="00040509">
        <w:rPr>
          <w:rFonts w:ascii="Times New Roman" w:hAnsi="Times New Roman" w:cs="Times New Roman"/>
          <w:bCs/>
          <w:sz w:val="24"/>
          <w:szCs w:val="24"/>
        </w:rPr>
        <w:t xml:space="preserve"> </w:t>
      </w:r>
      <w:r w:rsidR="00040509" w:rsidRPr="004A1C6F">
        <w:rPr>
          <w:rFonts w:ascii="Times New Roman" w:hAnsi="Times New Roman" w:cs="Times New Roman"/>
          <w:bCs/>
          <w:sz w:val="24"/>
          <w:szCs w:val="24"/>
        </w:rPr>
        <w:t xml:space="preserve">§ </w:t>
      </w:r>
      <w:r w:rsidR="00040509" w:rsidRPr="00CC614D">
        <w:rPr>
          <w:rFonts w:ascii="Times New Roman" w:hAnsi="Times New Roman" w:cs="Times New Roman"/>
          <w:bCs/>
          <w:sz w:val="24"/>
          <w:szCs w:val="24"/>
        </w:rPr>
        <w:t>508</w:t>
      </w:r>
      <w:r w:rsidR="006632AA">
        <w:rPr>
          <w:rFonts w:ascii="Times New Roman" w:hAnsi="Times New Roman" w:cs="Times New Roman"/>
          <w:bCs/>
          <w:sz w:val="24"/>
          <w:szCs w:val="24"/>
          <w:vertAlign w:val="superscript"/>
        </w:rPr>
        <w:t>87</w:t>
      </w:r>
      <w:r w:rsidR="00040509" w:rsidRPr="00E631D1">
        <w:rPr>
          <w:rFonts w:ascii="Times New Roman" w:hAnsi="Times New Roman" w:cs="Times New Roman"/>
          <w:sz w:val="24"/>
          <w:szCs w:val="24"/>
        </w:rPr>
        <w:t xml:space="preserve"> </w:t>
      </w:r>
      <w:r w:rsidR="00040509">
        <w:rPr>
          <w:rFonts w:ascii="Times New Roman" w:hAnsi="Times New Roman" w:cs="Times New Roman"/>
          <w:bCs/>
          <w:sz w:val="24"/>
          <w:szCs w:val="24"/>
        </w:rPr>
        <w:t>kohaselt</w:t>
      </w:r>
      <w:r w:rsidRPr="004A1C6F">
        <w:rPr>
          <w:rFonts w:ascii="Times New Roman" w:hAnsi="Times New Roman" w:cs="Times New Roman"/>
          <w:bCs/>
          <w:sz w:val="24"/>
          <w:szCs w:val="24"/>
        </w:rPr>
        <w:t>.</w:t>
      </w:r>
      <w:commentRangeEnd w:id="130"/>
      <w:r w:rsidR="00F13070">
        <w:rPr>
          <w:rStyle w:val="Kommentaariviide"/>
        </w:rPr>
        <w:commentReference w:id="130"/>
      </w:r>
    </w:p>
    <w:bookmarkEnd w:id="129"/>
    <w:p w14:paraId="4FF3D8E1" w14:textId="77777777" w:rsidR="002747F7" w:rsidRPr="004A1C6F" w:rsidRDefault="002747F7" w:rsidP="004A1C6F">
      <w:pPr>
        <w:spacing w:after="0" w:line="240" w:lineRule="auto"/>
        <w:jc w:val="both"/>
        <w:rPr>
          <w:rFonts w:ascii="Times New Roman" w:hAnsi="Times New Roman" w:cs="Times New Roman"/>
          <w:bCs/>
          <w:sz w:val="24"/>
          <w:szCs w:val="24"/>
        </w:rPr>
      </w:pPr>
    </w:p>
    <w:p w14:paraId="7F0466FC" w14:textId="55C64FEA" w:rsidR="002747F7" w:rsidRPr="004A1C6F" w:rsidRDefault="002747F7" w:rsidP="004A1C6F">
      <w:pPr>
        <w:spacing w:after="0" w:line="240" w:lineRule="auto"/>
        <w:jc w:val="both"/>
        <w:rPr>
          <w:rFonts w:ascii="Times New Roman" w:hAnsi="Times New Roman" w:cs="Times New Roman"/>
          <w:bCs/>
          <w:sz w:val="24"/>
          <w:szCs w:val="24"/>
        </w:rPr>
      </w:pPr>
      <w:r w:rsidRPr="00F13070">
        <w:rPr>
          <w:rFonts w:ascii="Times New Roman" w:hAnsi="Times New Roman" w:cs="Times New Roman"/>
          <w:bCs/>
          <w:sz w:val="24"/>
          <w:szCs w:val="24"/>
        </w:rPr>
        <w:t>(</w:t>
      </w:r>
      <w:r w:rsidR="00001CC2" w:rsidRPr="00F13070">
        <w:rPr>
          <w:rFonts w:ascii="Times New Roman" w:hAnsi="Times New Roman" w:cs="Times New Roman"/>
          <w:bCs/>
          <w:sz w:val="24"/>
          <w:szCs w:val="24"/>
        </w:rPr>
        <w:t>2</w:t>
      </w:r>
      <w:r w:rsidRPr="00F13070">
        <w:rPr>
          <w:rFonts w:ascii="Times New Roman" w:hAnsi="Times New Roman" w:cs="Times New Roman"/>
          <w:bCs/>
          <w:sz w:val="24"/>
          <w:szCs w:val="24"/>
        </w:rPr>
        <w:t xml:space="preserve">) </w:t>
      </w:r>
      <w:r w:rsidR="005027A8" w:rsidRPr="00F13070">
        <w:rPr>
          <w:rFonts w:ascii="Times New Roman" w:hAnsi="Times New Roman" w:cs="Times New Roman"/>
          <w:bCs/>
          <w:sz w:val="24"/>
          <w:szCs w:val="24"/>
        </w:rPr>
        <w:t>Töövoosüsteemi</w:t>
      </w:r>
      <w:r w:rsidRPr="00F13070">
        <w:rPr>
          <w:rFonts w:ascii="Times New Roman" w:hAnsi="Times New Roman" w:cs="Times New Roman"/>
          <w:bCs/>
          <w:sz w:val="24"/>
          <w:szCs w:val="24"/>
        </w:rPr>
        <w:t xml:space="preserve"> andme</w:t>
      </w:r>
      <w:r w:rsidR="00A713CC" w:rsidRPr="00F13070">
        <w:rPr>
          <w:rFonts w:ascii="Times New Roman" w:hAnsi="Times New Roman" w:cs="Times New Roman"/>
          <w:bCs/>
          <w:sz w:val="24"/>
          <w:szCs w:val="24"/>
        </w:rPr>
        <w:t>i</w:t>
      </w:r>
      <w:r w:rsidRPr="00F13070">
        <w:rPr>
          <w:rFonts w:ascii="Times New Roman" w:hAnsi="Times New Roman" w:cs="Times New Roman"/>
          <w:bCs/>
          <w:sz w:val="24"/>
          <w:szCs w:val="24"/>
        </w:rPr>
        <w:t xml:space="preserve">d kogutakse </w:t>
      </w:r>
      <w:r w:rsidR="001001F9" w:rsidRPr="00F13070">
        <w:rPr>
          <w:rFonts w:ascii="Times New Roman" w:hAnsi="Times New Roman" w:cs="Times New Roman"/>
          <w:bCs/>
          <w:sz w:val="24"/>
          <w:szCs w:val="24"/>
        </w:rPr>
        <w:t>teabe</w:t>
      </w:r>
      <w:r w:rsidRPr="00F13070">
        <w:rPr>
          <w:rFonts w:ascii="Times New Roman" w:hAnsi="Times New Roman" w:cs="Times New Roman"/>
          <w:bCs/>
          <w:sz w:val="24"/>
          <w:szCs w:val="24"/>
        </w:rPr>
        <w:t xml:space="preserve">taotluse esitanud või saanud </w:t>
      </w:r>
      <w:r w:rsidR="00224A7E" w:rsidRPr="00F13070">
        <w:rPr>
          <w:rFonts w:ascii="Times New Roman" w:hAnsi="Times New Roman" w:cs="Times New Roman"/>
          <w:bCs/>
          <w:sz w:val="24"/>
          <w:szCs w:val="24"/>
        </w:rPr>
        <w:t xml:space="preserve">Euroopa Liidu </w:t>
      </w:r>
      <w:r w:rsidRPr="00F13070">
        <w:rPr>
          <w:rFonts w:ascii="Times New Roman" w:hAnsi="Times New Roman" w:cs="Times New Roman"/>
          <w:bCs/>
          <w:sz w:val="24"/>
          <w:szCs w:val="24"/>
        </w:rPr>
        <w:t>liikmesriikide kaupa.</w:t>
      </w:r>
    </w:p>
    <w:p w14:paraId="0F51213C" w14:textId="77777777" w:rsidR="00045BEB" w:rsidRPr="004A1C6F" w:rsidRDefault="00045BEB" w:rsidP="004A1C6F">
      <w:pPr>
        <w:spacing w:after="0" w:line="240" w:lineRule="auto"/>
        <w:jc w:val="both"/>
        <w:rPr>
          <w:rFonts w:ascii="Times New Roman" w:hAnsi="Times New Roman" w:cs="Times New Roman"/>
          <w:bCs/>
          <w:sz w:val="24"/>
          <w:szCs w:val="24"/>
        </w:rPr>
      </w:pPr>
    </w:p>
    <w:p w14:paraId="3674A7D4" w14:textId="2BEDE64B" w:rsidR="00045BEB" w:rsidRPr="004A1C6F"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bCs/>
          <w:sz w:val="24"/>
          <w:szCs w:val="24"/>
        </w:rPr>
        <w:t>(</w:t>
      </w:r>
      <w:r w:rsidR="00001CC2">
        <w:rPr>
          <w:rFonts w:ascii="Times New Roman" w:hAnsi="Times New Roman" w:cs="Times New Roman"/>
          <w:bCs/>
          <w:sz w:val="24"/>
          <w:szCs w:val="24"/>
        </w:rPr>
        <w:t>3</w:t>
      </w:r>
      <w:r w:rsidRPr="004A1C6F">
        <w:rPr>
          <w:rFonts w:ascii="Times New Roman" w:hAnsi="Times New Roman" w:cs="Times New Roman"/>
          <w:bCs/>
          <w:sz w:val="24"/>
          <w:szCs w:val="24"/>
        </w:rPr>
        <w:t xml:space="preserve">) </w:t>
      </w:r>
      <w:r w:rsidR="00AD600B">
        <w:rPr>
          <w:rFonts w:ascii="Times New Roman" w:hAnsi="Times New Roman" w:cs="Times New Roman"/>
          <w:sz w:val="24"/>
          <w:szCs w:val="24"/>
        </w:rPr>
        <w:t>Töövoo</w:t>
      </w:r>
      <w:r w:rsidRPr="004A1C6F">
        <w:rPr>
          <w:rFonts w:ascii="Times New Roman" w:hAnsi="Times New Roman" w:cs="Times New Roman"/>
          <w:sz w:val="24"/>
          <w:szCs w:val="24"/>
        </w:rPr>
        <w:t>süsteem</w:t>
      </w:r>
      <w:r w:rsidR="001001F9">
        <w:rPr>
          <w:rFonts w:ascii="Times New Roman" w:hAnsi="Times New Roman" w:cs="Times New Roman"/>
          <w:sz w:val="24"/>
          <w:szCs w:val="24"/>
        </w:rPr>
        <w:t>is</w:t>
      </w:r>
      <w:r w:rsidRPr="004A1C6F">
        <w:rPr>
          <w:rFonts w:ascii="Times New Roman" w:hAnsi="Times New Roman" w:cs="Times New Roman"/>
          <w:sz w:val="24"/>
          <w:szCs w:val="24"/>
        </w:rPr>
        <w:t xml:space="preserve"> </w:t>
      </w:r>
      <w:r w:rsidR="001001F9">
        <w:rPr>
          <w:rFonts w:ascii="Times New Roman" w:hAnsi="Times New Roman" w:cs="Times New Roman"/>
          <w:sz w:val="24"/>
          <w:szCs w:val="24"/>
        </w:rPr>
        <w:t>säilitatakse</w:t>
      </w:r>
      <w:r w:rsidR="001001F9" w:rsidRPr="004A1C6F">
        <w:rPr>
          <w:rFonts w:ascii="Times New Roman" w:hAnsi="Times New Roman" w:cs="Times New Roman"/>
          <w:sz w:val="24"/>
          <w:szCs w:val="24"/>
        </w:rPr>
        <w:t xml:space="preserve"> </w:t>
      </w:r>
      <w:r w:rsidRPr="004A1C6F">
        <w:rPr>
          <w:rFonts w:ascii="Times New Roman" w:hAnsi="Times New Roman" w:cs="Times New Roman"/>
          <w:sz w:val="24"/>
          <w:szCs w:val="24"/>
        </w:rPr>
        <w:t xml:space="preserve">isikuandmeid </w:t>
      </w:r>
      <w:commentRangeStart w:id="133"/>
      <w:r w:rsidRPr="004A1C6F">
        <w:rPr>
          <w:rFonts w:ascii="Times New Roman" w:hAnsi="Times New Roman" w:cs="Times New Roman"/>
          <w:sz w:val="24"/>
          <w:szCs w:val="24"/>
        </w:rPr>
        <w:t xml:space="preserve">seni, kuni see on vajalik, </w:t>
      </w:r>
      <w:commentRangeEnd w:id="133"/>
      <w:r w:rsidR="00670BB3">
        <w:rPr>
          <w:rStyle w:val="Kommentaariviide"/>
        </w:rPr>
        <w:commentReference w:id="133"/>
      </w:r>
      <w:r w:rsidRPr="004A1C6F">
        <w:rPr>
          <w:rFonts w:ascii="Times New Roman" w:hAnsi="Times New Roman" w:cs="Times New Roman"/>
          <w:sz w:val="24"/>
          <w:szCs w:val="24"/>
        </w:rPr>
        <w:t xml:space="preserve">et ühtne kontaktpunkt saaks täita talle käesolevas </w:t>
      </w:r>
      <w:r w:rsidR="00001CC2">
        <w:rPr>
          <w:rFonts w:ascii="Times New Roman" w:hAnsi="Times New Roman" w:cs="Times New Roman"/>
          <w:sz w:val="24"/>
          <w:szCs w:val="24"/>
        </w:rPr>
        <w:t>peatükis</w:t>
      </w:r>
      <w:r w:rsidR="00001CC2" w:rsidRPr="004A1C6F">
        <w:rPr>
          <w:rFonts w:ascii="Times New Roman" w:hAnsi="Times New Roman" w:cs="Times New Roman"/>
          <w:sz w:val="24"/>
          <w:szCs w:val="24"/>
        </w:rPr>
        <w:t xml:space="preserve"> </w:t>
      </w:r>
      <w:r w:rsidR="001001F9">
        <w:rPr>
          <w:rFonts w:ascii="Times New Roman" w:hAnsi="Times New Roman" w:cs="Times New Roman"/>
          <w:sz w:val="24"/>
          <w:szCs w:val="24"/>
        </w:rPr>
        <w:t>antud</w:t>
      </w:r>
      <w:r w:rsidR="001001F9" w:rsidRPr="004A1C6F">
        <w:rPr>
          <w:rFonts w:ascii="Times New Roman" w:hAnsi="Times New Roman" w:cs="Times New Roman"/>
          <w:sz w:val="24"/>
          <w:szCs w:val="24"/>
        </w:rPr>
        <w:t xml:space="preserve"> </w:t>
      </w:r>
      <w:r w:rsidRPr="004A1C6F">
        <w:rPr>
          <w:rFonts w:ascii="Times New Roman" w:hAnsi="Times New Roman" w:cs="Times New Roman"/>
          <w:sz w:val="24"/>
          <w:szCs w:val="24"/>
        </w:rPr>
        <w:t>ülesandeid</w:t>
      </w:r>
      <w:r w:rsidR="001001F9">
        <w:rPr>
          <w:rFonts w:ascii="Times New Roman" w:hAnsi="Times New Roman" w:cs="Times New Roman"/>
          <w:sz w:val="24"/>
          <w:szCs w:val="24"/>
        </w:rPr>
        <w:t>.</w:t>
      </w:r>
      <w:r w:rsidRPr="004A1C6F">
        <w:rPr>
          <w:rFonts w:ascii="Times New Roman" w:hAnsi="Times New Roman" w:cs="Times New Roman"/>
          <w:sz w:val="24"/>
          <w:szCs w:val="24"/>
        </w:rPr>
        <w:t xml:space="preserve"> </w:t>
      </w:r>
      <w:r w:rsidR="001001F9">
        <w:rPr>
          <w:rFonts w:ascii="Times New Roman" w:hAnsi="Times New Roman" w:cs="Times New Roman"/>
          <w:sz w:val="24"/>
          <w:szCs w:val="24"/>
        </w:rPr>
        <w:t>Pärast vajaduse äralangemist</w:t>
      </w:r>
      <w:r w:rsidRPr="004A1C6F">
        <w:rPr>
          <w:rFonts w:ascii="Times New Roman" w:hAnsi="Times New Roman" w:cs="Times New Roman"/>
          <w:sz w:val="24"/>
          <w:szCs w:val="24"/>
        </w:rPr>
        <w:t xml:space="preserve"> isikuandmed kustutatakse.</w:t>
      </w:r>
    </w:p>
    <w:p w14:paraId="34575039" w14:textId="77777777" w:rsidR="00045BEB" w:rsidRPr="004A1C6F" w:rsidRDefault="00045BEB" w:rsidP="004A1C6F">
      <w:pPr>
        <w:spacing w:after="0" w:line="240" w:lineRule="auto"/>
        <w:jc w:val="both"/>
        <w:rPr>
          <w:rFonts w:ascii="Times New Roman" w:hAnsi="Times New Roman" w:cs="Times New Roman"/>
          <w:sz w:val="24"/>
          <w:szCs w:val="24"/>
        </w:rPr>
      </w:pPr>
    </w:p>
    <w:p w14:paraId="2982E434" w14:textId="10CCA9E9" w:rsidR="00147CB9" w:rsidRDefault="00045BEB"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w:t>
      </w:r>
      <w:r w:rsidR="00001CC2">
        <w:rPr>
          <w:rFonts w:ascii="Times New Roman" w:hAnsi="Times New Roman" w:cs="Times New Roman"/>
          <w:sz w:val="24"/>
          <w:szCs w:val="24"/>
        </w:rPr>
        <w:t>4</w:t>
      </w:r>
      <w:r w:rsidRPr="004A1C6F">
        <w:rPr>
          <w:rFonts w:ascii="Times New Roman" w:hAnsi="Times New Roman" w:cs="Times New Roman"/>
          <w:sz w:val="24"/>
          <w:szCs w:val="24"/>
        </w:rPr>
        <w:t xml:space="preserve">) Ühtne kontaktpunkt </w:t>
      </w:r>
      <w:r w:rsidR="00147CB9">
        <w:rPr>
          <w:rFonts w:ascii="Times New Roman" w:hAnsi="Times New Roman" w:cs="Times New Roman"/>
          <w:sz w:val="24"/>
          <w:szCs w:val="24"/>
        </w:rPr>
        <w:t xml:space="preserve">kontrollib </w:t>
      </w:r>
      <w:r w:rsidR="002642F1">
        <w:rPr>
          <w:rFonts w:ascii="Times New Roman" w:hAnsi="Times New Roman" w:cs="Times New Roman"/>
          <w:sz w:val="24"/>
          <w:szCs w:val="24"/>
        </w:rPr>
        <w:t xml:space="preserve">töövoosüsteemis </w:t>
      </w:r>
      <w:r w:rsidR="00147CB9">
        <w:rPr>
          <w:rFonts w:ascii="Times New Roman" w:hAnsi="Times New Roman" w:cs="Times New Roman"/>
          <w:sz w:val="24"/>
          <w:szCs w:val="24"/>
        </w:rPr>
        <w:t xml:space="preserve">isikuandmete töötlemise vastavust käesoleva paragrahvi lõikele </w:t>
      </w:r>
      <w:r w:rsidR="001A0393">
        <w:rPr>
          <w:rFonts w:ascii="Times New Roman" w:hAnsi="Times New Roman" w:cs="Times New Roman"/>
          <w:sz w:val="24"/>
          <w:szCs w:val="24"/>
        </w:rPr>
        <w:t>3</w:t>
      </w:r>
      <w:r w:rsidR="00147CB9">
        <w:rPr>
          <w:rFonts w:ascii="Times New Roman" w:hAnsi="Times New Roman" w:cs="Times New Roman"/>
          <w:sz w:val="24"/>
          <w:szCs w:val="24"/>
        </w:rPr>
        <w:t>:</w:t>
      </w:r>
    </w:p>
    <w:p w14:paraId="453151D5" w14:textId="7DC77837" w:rsidR="00147CB9" w:rsidRDefault="00147CB9" w:rsidP="004A1C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045BEB" w:rsidRPr="004A1C6F">
        <w:rPr>
          <w:rFonts w:ascii="Times New Roman" w:hAnsi="Times New Roman" w:cs="Times New Roman"/>
          <w:sz w:val="24"/>
          <w:szCs w:val="24"/>
        </w:rPr>
        <w:t xml:space="preserve">esimest korda hiljemalt kuus kuud pärast </w:t>
      </w:r>
      <w:r w:rsidR="00001CC2">
        <w:rPr>
          <w:rFonts w:ascii="Times New Roman" w:hAnsi="Times New Roman" w:cs="Times New Roman"/>
          <w:sz w:val="24"/>
          <w:szCs w:val="24"/>
        </w:rPr>
        <w:t>k</w:t>
      </w:r>
      <w:r w:rsidR="00001CC2" w:rsidRPr="00001CC2">
        <w:rPr>
          <w:rFonts w:ascii="Times New Roman" w:hAnsi="Times New Roman" w:cs="Times New Roman"/>
          <w:sz w:val="24"/>
          <w:szCs w:val="24"/>
        </w:rPr>
        <w:t xml:space="preserve">riminaalmenetluse seadustiku </w:t>
      </w:r>
      <w:commentRangeStart w:id="134"/>
      <w:r w:rsidR="00001CC2" w:rsidRPr="00001CC2">
        <w:rPr>
          <w:rFonts w:ascii="Times New Roman" w:hAnsi="Times New Roman" w:cs="Times New Roman"/>
          <w:sz w:val="24"/>
          <w:szCs w:val="24"/>
        </w:rPr>
        <w:t xml:space="preserve">19. peatüki 8. jao 9. jaotises </w:t>
      </w:r>
      <w:commentRangeEnd w:id="134"/>
      <w:r w:rsidR="00204822">
        <w:rPr>
          <w:rStyle w:val="Kommentaariviide"/>
        </w:rPr>
        <w:commentReference w:id="134"/>
      </w:r>
      <w:r w:rsidR="00001CC2" w:rsidRPr="00001CC2">
        <w:rPr>
          <w:rFonts w:ascii="Times New Roman" w:hAnsi="Times New Roman" w:cs="Times New Roman"/>
          <w:sz w:val="24"/>
          <w:szCs w:val="24"/>
        </w:rPr>
        <w:t xml:space="preserve">reguleeritud </w:t>
      </w:r>
      <w:r w:rsidR="00045BEB" w:rsidRPr="004A1C6F">
        <w:rPr>
          <w:rFonts w:ascii="Times New Roman" w:hAnsi="Times New Roman" w:cs="Times New Roman"/>
          <w:sz w:val="24"/>
          <w:szCs w:val="24"/>
        </w:rPr>
        <w:t>teabevahetuse lõppu</w:t>
      </w:r>
      <w:r>
        <w:rPr>
          <w:rFonts w:ascii="Times New Roman" w:hAnsi="Times New Roman" w:cs="Times New Roman"/>
          <w:sz w:val="24"/>
          <w:szCs w:val="24"/>
        </w:rPr>
        <w:t>;</w:t>
      </w:r>
    </w:p>
    <w:p w14:paraId="14AD7D3E" w14:textId="17FB0D48" w:rsidR="00045BEB" w:rsidRPr="004A1C6F" w:rsidRDefault="00147CB9" w:rsidP="004A1C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045BEB" w:rsidRPr="004A1C6F">
        <w:rPr>
          <w:rFonts w:ascii="Times New Roman" w:hAnsi="Times New Roman" w:cs="Times New Roman"/>
          <w:sz w:val="24"/>
          <w:szCs w:val="24"/>
        </w:rPr>
        <w:t xml:space="preserve"> korrapäraselt.</w:t>
      </w:r>
    </w:p>
    <w:p w14:paraId="5EAA6187" w14:textId="77777777" w:rsidR="00045BEB" w:rsidRPr="001A0393" w:rsidRDefault="00045BEB" w:rsidP="004A1C6F">
      <w:pPr>
        <w:spacing w:after="0" w:line="240" w:lineRule="auto"/>
        <w:jc w:val="both"/>
        <w:rPr>
          <w:rFonts w:ascii="Times New Roman" w:hAnsi="Times New Roman" w:cs="Times New Roman"/>
          <w:sz w:val="24"/>
          <w:szCs w:val="24"/>
        </w:rPr>
      </w:pPr>
    </w:p>
    <w:p w14:paraId="2A907035" w14:textId="301AC423" w:rsidR="001A0393" w:rsidRPr="007F17A7" w:rsidRDefault="001A0393" w:rsidP="004A1C6F">
      <w:pPr>
        <w:spacing w:after="0" w:line="240" w:lineRule="auto"/>
        <w:jc w:val="both"/>
        <w:rPr>
          <w:rFonts w:ascii="Times New Roman" w:hAnsi="Times New Roman" w:cs="Times New Roman"/>
          <w:sz w:val="24"/>
          <w:szCs w:val="24"/>
        </w:rPr>
      </w:pPr>
      <w:r w:rsidRPr="007F17A7">
        <w:rPr>
          <w:rFonts w:ascii="Times New Roman" w:hAnsi="Times New Roman" w:cs="Times New Roman"/>
          <w:sz w:val="24"/>
          <w:szCs w:val="24"/>
        </w:rPr>
        <w:t>(5) Teabetaotluses esitatud isikuandmed, mis on osutunud ebaõigeks, mittetäielikuks või aegunuks, kustutatakse või parandatakse või nende töötlemist piiratakse vastavalt vajadusele ning kõiki nende andmete vastuvõtjaid teavitatakse sellest viivitamata.</w:t>
      </w:r>
    </w:p>
    <w:p w14:paraId="23F955B0" w14:textId="77777777" w:rsidR="001A0393" w:rsidRPr="001A0393" w:rsidRDefault="001A0393" w:rsidP="004A1C6F">
      <w:pPr>
        <w:spacing w:after="0" w:line="240" w:lineRule="auto"/>
        <w:jc w:val="both"/>
        <w:rPr>
          <w:rFonts w:ascii="Times New Roman" w:hAnsi="Times New Roman" w:cs="Times New Roman"/>
          <w:sz w:val="24"/>
          <w:szCs w:val="24"/>
        </w:rPr>
      </w:pPr>
    </w:p>
    <w:p w14:paraId="314C704A" w14:textId="13CCDFE1" w:rsidR="00BB22BD" w:rsidRPr="004A1C6F" w:rsidRDefault="00045BEB" w:rsidP="004A1C6F">
      <w:pPr>
        <w:spacing w:after="0" w:line="240" w:lineRule="auto"/>
        <w:jc w:val="both"/>
        <w:rPr>
          <w:rFonts w:ascii="Times New Roman" w:hAnsi="Times New Roman" w:cs="Times New Roman"/>
          <w:sz w:val="24"/>
          <w:szCs w:val="24"/>
        </w:rPr>
      </w:pPr>
      <w:bookmarkStart w:id="135" w:name="_Hlk169689844"/>
      <w:r w:rsidRPr="004A1C6F">
        <w:rPr>
          <w:rFonts w:ascii="Times New Roman" w:hAnsi="Times New Roman" w:cs="Times New Roman"/>
          <w:sz w:val="24"/>
          <w:szCs w:val="24"/>
        </w:rPr>
        <w:t>(</w:t>
      </w:r>
      <w:r w:rsidR="001A0393">
        <w:rPr>
          <w:rFonts w:ascii="Times New Roman" w:hAnsi="Times New Roman" w:cs="Times New Roman"/>
          <w:sz w:val="24"/>
          <w:szCs w:val="24"/>
        </w:rPr>
        <w:t>6</w:t>
      </w:r>
      <w:r w:rsidRPr="004A1C6F">
        <w:rPr>
          <w:rFonts w:ascii="Times New Roman" w:hAnsi="Times New Roman" w:cs="Times New Roman"/>
          <w:sz w:val="24"/>
          <w:szCs w:val="24"/>
        </w:rPr>
        <w:t xml:space="preserve">) </w:t>
      </w:r>
      <w:r w:rsidR="00AD600B">
        <w:rPr>
          <w:rFonts w:ascii="Times New Roman" w:hAnsi="Times New Roman" w:cs="Times New Roman"/>
          <w:sz w:val="24"/>
          <w:szCs w:val="24"/>
        </w:rPr>
        <w:t>Töövoo</w:t>
      </w:r>
      <w:r w:rsidRPr="004A1C6F">
        <w:rPr>
          <w:rFonts w:ascii="Times New Roman" w:hAnsi="Times New Roman" w:cs="Times New Roman"/>
          <w:sz w:val="24"/>
          <w:szCs w:val="24"/>
        </w:rPr>
        <w:t xml:space="preserve">süsteemi andmed </w:t>
      </w:r>
      <w:r w:rsidR="00374556">
        <w:rPr>
          <w:rFonts w:ascii="Times New Roman" w:hAnsi="Times New Roman" w:cs="Times New Roman"/>
          <w:sz w:val="24"/>
          <w:szCs w:val="24"/>
        </w:rPr>
        <w:t xml:space="preserve">on juurdepääsupiiranguga </w:t>
      </w:r>
      <w:r w:rsidR="00946892">
        <w:rPr>
          <w:rFonts w:ascii="Times New Roman" w:hAnsi="Times New Roman" w:cs="Times New Roman"/>
          <w:sz w:val="24"/>
          <w:szCs w:val="24"/>
        </w:rPr>
        <w:t xml:space="preserve">ja </w:t>
      </w:r>
      <w:r w:rsidR="00374556">
        <w:rPr>
          <w:rFonts w:ascii="Times New Roman" w:hAnsi="Times New Roman" w:cs="Times New Roman"/>
          <w:sz w:val="24"/>
          <w:szCs w:val="24"/>
        </w:rPr>
        <w:t>asutusesiseseks kasutamiseks</w:t>
      </w:r>
      <w:r w:rsidRPr="004A1C6F">
        <w:rPr>
          <w:rFonts w:ascii="Times New Roman" w:hAnsi="Times New Roman" w:cs="Times New Roman"/>
          <w:sz w:val="24"/>
          <w:szCs w:val="24"/>
        </w:rPr>
        <w:t>.</w:t>
      </w:r>
    </w:p>
    <w:p w14:paraId="43FCA5C9" w14:textId="77777777" w:rsidR="00BB22BD" w:rsidRPr="004A1C6F" w:rsidRDefault="00BB22BD" w:rsidP="004A1C6F">
      <w:pPr>
        <w:spacing w:after="0" w:line="240" w:lineRule="auto"/>
        <w:jc w:val="both"/>
        <w:rPr>
          <w:rFonts w:ascii="Times New Roman" w:hAnsi="Times New Roman" w:cs="Times New Roman"/>
          <w:sz w:val="24"/>
          <w:szCs w:val="24"/>
        </w:rPr>
      </w:pPr>
    </w:p>
    <w:p w14:paraId="49E5DCDD" w14:textId="394300AB" w:rsidR="000A1433" w:rsidRDefault="00BB22BD" w:rsidP="004A1C6F">
      <w:pPr>
        <w:spacing w:after="0" w:line="240" w:lineRule="auto"/>
        <w:jc w:val="both"/>
        <w:rPr>
          <w:rFonts w:ascii="Times New Roman" w:hAnsi="Times New Roman" w:cs="Times New Roman"/>
          <w:sz w:val="24"/>
          <w:szCs w:val="24"/>
        </w:rPr>
      </w:pPr>
      <w:r w:rsidRPr="004A1C6F">
        <w:rPr>
          <w:rFonts w:ascii="Times New Roman" w:hAnsi="Times New Roman" w:cs="Times New Roman"/>
          <w:sz w:val="24"/>
          <w:szCs w:val="24"/>
        </w:rPr>
        <w:t>(</w:t>
      </w:r>
      <w:r w:rsidR="001A0393">
        <w:rPr>
          <w:rFonts w:ascii="Times New Roman" w:hAnsi="Times New Roman" w:cs="Times New Roman"/>
          <w:sz w:val="24"/>
          <w:szCs w:val="24"/>
        </w:rPr>
        <w:t>7</w:t>
      </w:r>
      <w:r w:rsidRPr="004A1C6F">
        <w:rPr>
          <w:rFonts w:ascii="Times New Roman" w:hAnsi="Times New Roman" w:cs="Times New Roman"/>
          <w:sz w:val="24"/>
          <w:szCs w:val="24"/>
        </w:rPr>
        <w:t xml:space="preserve">) </w:t>
      </w:r>
      <w:r w:rsidR="00AD600B">
        <w:rPr>
          <w:rFonts w:ascii="Times New Roman" w:hAnsi="Times New Roman" w:cs="Times New Roman"/>
          <w:sz w:val="24"/>
          <w:szCs w:val="24"/>
        </w:rPr>
        <w:t>Töövoo</w:t>
      </w:r>
      <w:r w:rsidR="000A1433">
        <w:rPr>
          <w:rFonts w:ascii="Times New Roman" w:hAnsi="Times New Roman" w:cs="Times New Roman"/>
          <w:sz w:val="24"/>
          <w:szCs w:val="24"/>
        </w:rPr>
        <w:t>süsteemis logi</w:t>
      </w:r>
      <w:r w:rsidR="004B7BBC">
        <w:rPr>
          <w:rFonts w:ascii="Times New Roman" w:hAnsi="Times New Roman" w:cs="Times New Roman"/>
          <w:sz w:val="24"/>
          <w:szCs w:val="24"/>
        </w:rPr>
        <w:t>takse</w:t>
      </w:r>
      <w:r w:rsidR="000A1433">
        <w:rPr>
          <w:rFonts w:ascii="Times New Roman" w:hAnsi="Times New Roman" w:cs="Times New Roman"/>
          <w:sz w:val="24"/>
          <w:szCs w:val="24"/>
        </w:rPr>
        <w:t xml:space="preserve"> järgmis</w:t>
      </w:r>
      <w:r w:rsidR="00486B72">
        <w:rPr>
          <w:rFonts w:ascii="Times New Roman" w:hAnsi="Times New Roman" w:cs="Times New Roman"/>
          <w:sz w:val="24"/>
          <w:szCs w:val="24"/>
        </w:rPr>
        <w:t>e</w:t>
      </w:r>
      <w:r w:rsidR="004B7BBC">
        <w:rPr>
          <w:rFonts w:ascii="Times New Roman" w:hAnsi="Times New Roman" w:cs="Times New Roman"/>
          <w:sz w:val="24"/>
          <w:szCs w:val="24"/>
        </w:rPr>
        <w:t>d</w:t>
      </w:r>
      <w:r w:rsidR="000A1433">
        <w:rPr>
          <w:rFonts w:ascii="Times New Roman" w:hAnsi="Times New Roman" w:cs="Times New Roman"/>
          <w:sz w:val="24"/>
          <w:szCs w:val="24"/>
        </w:rPr>
        <w:t xml:space="preserve"> </w:t>
      </w:r>
      <w:r w:rsidR="000A1433" w:rsidRPr="000A1433">
        <w:rPr>
          <w:rFonts w:ascii="Times New Roman" w:hAnsi="Times New Roman" w:cs="Times New Roman"/>
          <w:sz w:val="24"/>
          <w:szCs w:val="24"/>
        </w:rPr>
        <w:t>isikuandmete töötlemise toimingu</w:t>
      </w:r>
      <w:r w:rsidR="004B7BBC">
        <w:rPr>
          <w:rFonts w:ascii="Times New Roman" w:hAnsi="Times New Roman" w:cs="Times New Roman"/>
          <w:sz w:val="24"/>
          <w:szCs w:val="24"/>
        </w:rPr>
        <w:t>d</w:t>
      </w:r>
      <w:r w:rsidR="000A1433" w:rsidRPr="000A1433">
        <w:rPr>
          <w:rFonts w:ascii="Times New Roman" w:hAnsi="Times New Roman" w:cs="Times New Roman"/>
          <w:sz w:val="24"/>
          <w:szCs w:val="24"/>
        </w:rPr>
        <w:t>:</w:t>
      </w:r>
    </w:p>
    <w:p w14:paraId="4EFEB941" w14:textId="77777777" w:rsidR="000A1433" w:rsidRDefault="000A1433" w:rsidP="004A1C6F">
      <w:pPr>
        <w:spacing w:after="0" w:line="240" w:lineRule="auto"/>
        <w:jc w:val="both"/>
        <w:rPr>
          <w:rFonts w:ascii="Times New Roman" w:hAnsi="Times New Roman" w:cs="Times New Roman"/>
          <w:sz w:val="24"/>
          <w:szCs w:val="24"/>
        </w:rPr>
      </w:pPr>
      <w:commentRangeStart w:id="136"/>
      <w:r w:rsidRPr="000A1433">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Pr="000A1433">
        <w:rPr>
          <w:rFonts w:ascii="Times New Roman" w:hAnsi="Times New Roman" w:cs="Times New Roman"/>
          <w:sz w:val="24"/>
          <w:szCs w:val="24"/>
        </w:rPr>
        <w:t>kogumine;</w:t>
      </w:r>
    </w:p>
    <w:p w14:paraId="0ECD4E07" w14:textId="77777777" w:rsidR="000A1433" w:rsidRDefault="000A1433" w:rsidP="004A1C6F">
      <w:pPr>
        <w:spacing w:after="0" w:line="240" w:lineRule="auto"/>
        <w:jc w:val="both"/>
        <w:rPr>
          <w:rFonts w:ascii="Times New Roman" w:hAnsi="Times New Roman" w:cs="Times New Roman"/>
          <w:sz w:val="24"/>
          <w:szCs w:val="24"/>
        </w:rPr>
      </w:pPr>
      <w:r w:rsidRPr="000A1433">
        <w:rPr>
          <w:rFonts w:ascii="Times New Roman" w:hAnsi="Times New Roman" w:cs="Times New Roman"/>
          <w:sz w:val="24"/>
          <w:szCs w:val="24"/>
        </w:rPr>
        <w:t>2)</w:t>
      </w:r>
      <w:r>
        <w:rPr>
          <w:rFonts w:ascii="Times New Roman" w:hAnsi="Times New Roman" w:cs="Times New Roman"/>
          <w:sz w:val="24"/>
          <w:szCs w:val="24"/>
        </w:rPr>
        <w:t xml:space="preserve"> </w:t>
      </w:r>
      <w:r w:rsidRPr="000A1433">
        <w:rPr>
          <w:rFonts w:ascii="Times New Roman" w:hAnsi="Times New Roman" w:cs="Times New Roman"/>
          <w:sz w:val="24"/>
          <w:szCs w:val="24"/>
        </w:rPr>
        <w:t>muutmine;</w:t>
      </w:r>
    </w:p>
    <w:p w14:paraId="7383EC6C" w14:textId="77777777" w:rsidR="000A1433" w:rsidRDefault="000A1433" w:rsidP="004A1C6F">
      <w:pPr>
        <w:spacing w:after="0" w:line="240" w:lineRule="auto"/>
        <w:jc w:val="both"/>
        <w:rPr>
          <w:rFonts w:ascii="Times New Roman" w:hAnsi="Times New Roman" w:cs="Times New Roman"/>
          <w:sz w:val="24"/>
          <w:szCs w:val="24"/>
        </w:rPr>
      </w:pPr>
      <w:r w:rsidRPr="000A1433">
        <w:rPr>
          <w:rFonts w:ascii="Times New Roman" w:hAnsi="Times New Roman" w:cs="Times New Roman"/>
          <w:sz w:val="24"/>
          <w:szCs w:val="24"/>
        </w:rPr>
        <w:t>3)</w:t>
      </w:r>
      <w:r>
        <w:rPr>
          <w:rFonts w:ascii="Times New Roman" w:hAnsi="Times New Roman" w:cs="Times New Roman"/>
          <w:sz w:val="24"/>
          <w:szCs w:val="24"/>
        </w:rPr>
        <w:t xml:space="preserve"> </w:t>
      </w:r>
      <w:r w:rsidRPr="000A1433">
        <w:rPr>
          <w:rFonts w:ascii="Times New Roman" w:hAnsi="Times New Roman" w:cs="Times New Roman"/>
          <w:sz w:val="24"/>
          <w:szCs w:val="24"/>
        </w:rPr>
        <w:t>lugemine;</w:t>
      </w:r>
    </w:p>
    <w:p w14:paraId="48806603" w14:textId="77777777" w:rsidR="000A1433" w:rsidRDefault="000A1433" w:rsidP="004A1C6F">
      <w:pPr>
        <w:spacing w:after="0" w:line="240" w:lineRule="auto"/>
        <w:jc w:val="both"/>
        <w:rPr>
          <w:rFonts w:ascii="Times New Roman" w:hAnsi="Times New Roman" w:cs="Times New Roman"/>
          <w:sz w:val="24"/>
          <w:szCs w:val="24"/>
        </w:rPr>
      </w:pPr>
      <w:r w:rsidRPr="000A1433">
        <w:rPr>
          <w:rFonts w:ascii="Times New Roman" w:hAnsi="Times New Roman" w:cs="Times New Roman"/>
          <w:sz w:val="24"/>
          <w:szCs w:val="24"/>
        </w:rPr>
        <w:t>4)</w:t>
      </w:r>
      <w:r>
        <w:rPr>
          <w:rFonts w:ascii="Times New Roman" w:hAnsi="Times New Roman" w:cs="Times New Roman"/>
          <w:sz w:val="24"/>
          <w:szCs w:val="24"/>
        </w:rPr>
        <w:t xml:space="preserve"> </w:t>
      </w:r>
      <w:r w:rsidRPr="000A1433">
        <w:rPr>
          <w:rFonts w:ascii="Times New Roman" w:hAnsi="Times New Roman" w:cs="Times New Roman"/>
          <w:sz w:val="24"/>
          <w:szCs w:val="24"/>
        </w:rPr>
        <w:t>avalikustamine;</w:t>
      </w:r>
    </w:p>
    <w:p w14:paraId="5E54FE97" w14:textId="77777777" w:rsidR="000A1433" w:rsidRDefault="000A1433" w:rsidP="004A1C6F">
      <w:pPr>
        <w:spacing w:after="0" w:line="240" w:lineRule="auto"/>
        <w:jc w:val="both"/>
        <w:rPr>
          <w:rFonts w:ascii="Times New Roman" w:hAnsi="Times New Roman" w:cs="Times New Roman"/>
          <w:sz w:val="24"/>
          <w:szCs w:val="24"/>
        </w:rPr>
      </w:pPr>
      <w:r w:rsidRPr="000A1433">
        <w:rPr>
          <w:rFonts w:ascii="Times New Roman" w:hAnsi="Times New Roman" w:cs="Times New Roman"/>
          <w:sz w:val="24"/>
          <w:szCs w:val="24"/>
        </w:rPr>
        <w:t>5)</w:t>
      </w:r>
      <w:r>
        <w:rPr>
          <w:rFonts w:ascii="Times New Roman" w:hAnsi="Times New Roman" w:cs="Times New Roman"/>
          <w:sz w:val="24"/>
          <w:szCs w:val="24"/>
        </w:rPr>
        <w:t xml:space="preserve"> </w:t>
      </w:r>
      <w:r w:rsidRPr="000A1433">
        <w:rPr>
          <w:rFonts w:ascii="Times New Roman" w:hAnsi="Times New Roman" w:cs="Times New Roman"/>
          <w:sz w:val="24"/>
          <w:szCs w:val="24"/>
        </w:rPr>
        <w:t>edastamine;</w:t>
      </w:r>
    </w:p>
    <w:p w14:paraId="1F099CBF" w14:textId="77777777" w:rsidR="000A1433" w:rsidRDefault="000A1433" w:rsidP="004A1C6F">
      <w:pPr>
        <w:spacing w:after="0" w:line="240" w:lineRule="auto"/>
        <w:jc w:val="both"/>
        <w:rPr>
          <w:rFonts w:ascii="Times New Roman" w:hAnsi="Times New Roman" w:cs="Times New Roman"/>
          <w:sz w:val="24"/>
          <w:szCs w:val="24"/>
        </w:rPr>
      </w:pPr>
      <w:r w:rsidRPr="000A1433">
        <w:rPr>
          <w:rFonts w:ascii="Times New Roman" w:hAnsi="Times New Roman" w:cs="Times New Roman"/>
          <w:sz w:val="24"/>
          <w:szCs w:val="24"/>
        </w:rPr>
        <w:t>6)</w:t>
      </w:r>
      <w:r>
        <w:rPr>
          <w:rFonts w:ascii="Times New Roman" w:hAnsi="Times New Roman" w:cs="Times New Roman"/>
          <w:sz w:val="24"/>
          <w:szCs w:val="24"/>
        </w:rPr>
        <w:t xml:space="preserve"> </w:t>
      </w:r>
      <w:r w:rsidRPr="000A1433">
        <w:rPr>
          <w:rFonts w:ascii="Times New Roman" w:hAnsi="Times New Roman" w:cs="Times New Roman"/>
          <w:sz w:val="24"/>
          <w:szCs w:val="24"/>
        </w:rPr>
        <w:t>ühendamine;</w:t>
      </w:r>
    </w:p>
    <w:p w14:paraId="50B86558" w14:textId="7EABF458" w:rsidR="000A1433" w:rsidRDefault="000A1433" w:rsidP="004A1C6F">
      <w:pPr>
        <w:spacing w:after="0" w:line="240" w:lineRule="auto"/>
        <w:jc w:val="both"/>
        <w:rPr>
          <w:rFonts w:ascii="Times New Roman" w:hAnsi="Times New Roman" w:cs="Times New Roman"/>
          <w:sz w:val="24"/>
          <w:szCs w:val="24"/>
        </w:rPr>
      </w:pPr>
      <w:r w:rsidRPr="000A1433">
        <w:rPr>
          <w:rFonts w:ascii="Times New Roman" w:hAnsi="Times New Roman" w:cs="Times New Roman"/>
          <w:sz w:val="24"/>
          <w:szCs w:val="24"/>
        </w:rPr>
        <w:t>7)</w:t>
      </w:r>
      <w:r>
        <w:rPr>
          <w:rFonts w:ascii="Times New Roman" w:hAnsi="Times New Roman" w:cs="Times New Roman"/>
          <w:sz w:val="24"/>
          <w:szCs w:val="24"/>
        </w:rPr>
        <w:t xml:space="preserve"> </w:t>
      </w:r>
      <w:r w:rsidRPr="000A1433">
        <w:rPr>
          <w:rFonts w:ascii="Times New Roman" w:hAnsi="Times New Roman" w:cs="Times New Roman"/>
          <w:sz w:val="24"/>
          <w:szCs w:val="24"/>
        </w:rPr>
        <w:t>kustutamine.</w:t>
      </w:r>
      <w:commentRangeEnd w:id="136"/>
      <w:r w:rsidR="00326E5E">
        <w:rPr>
          <w:rStyle w:val="Kommentaariviide"/>
        </w:rPr>
        <w:commentReference w:id="136"/>
      </w:r>
    </w:p>
    <w:p w14:paraId="2AE3BB69" w14:textId="77777777" w:rsidR="000A1433" w:rsidRDefault="000A1433" w:rsidP="004A1C6F">
      <w:pPr>
        <w:spacing w:after="0" w:line="240" w:lineRule="auto"/>
        <w:jc w:val="both"/>
        <w:rPr>
          <w:rFonts w:ascii="Times New Roman" w:hAnsi="Times New Roman" w:cs="Times New Roman"/>
          <w:sz w:val="24"/>
          <w:szCs w:val="24"/>
        </w:rPr>
      </w:pPr>
    </w:p>
    <w:p w14:paraId="6AEAF9BD" w14:textId="44DAE704" w:rsidR="00045BEB" w:rsidRDefault="000A1433" w:rsidP="004A1C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A0393">
        <w:rPr>
          <w:rFonts w:ascii="Times New Roman" w:hAnsi="Times New Roman" w:cs="Times New Roman"/>
          <w:sz w:val="24"/>
          <w:szCs w:val="24"/>
        </w:rPr>
        <w:t>8</w:t>
      </w:r>
      <w:r>
        <w:rPr>
          <w:rFonts w:ascii="Times New Roman" w:hAnsi="Times New Roman" w:cs="Times New Roman"/>
          <w:sz w:val="24"/>
          <w:szCs w:val="24"/>
        </w:rPr>
        <w:t xml:space="preserve">) Käesoleva paragrahvi lõikes </w:t>
      </w:r>
      <w:r w:rsidR="001A0393">
        <w:rPr>
          <w:rFonts w:ascii="Times New Roman" w:hAnsi="Times New Roman" w:cs="Times New Roman"/>
          <w:sz w:val="24"/>
          <w:szCs w:val="24"/>
        </w:rPr>
        <w:t>7</w:t>
      </w:r>
      <w:r>
        <w:rPr>
          <w:rFonts w:ascii="Times New Roman" w:hAnsi="Times New Roman" w:cs="Times New Roman"/>
          <w:sz w:val="24"/>
          <w:szCs w:val="24"/>
        </w:rPr>
        <w:t xml:space="preserve"> nimetatud</w:t>
      </w:r>
      <w:r w:rsidR="004B7BBC">
        <w:rPr>
          <w:rFonts w:ascii="Times New Roman" w:hAnsi="Times New Roman" w:cs="Times New Roman"/>
          <w:sz w:val="24"/>
          <w:szCs w:val="24"/>
        </w:rPr>
        <w:t xml:space="preserve"> toimingu</w:t>
      </w:r>
      <w:r>
        <w:rPr>
          <w:rFonts w:ascii="Times New Roman" w:hAnsi="Times New Roman" w:cs="Times New Roman"/>
          <w:sz w:val="24"/>
          <w:szCs w:val="24"/>
        </w:rPr>
        <w:t xml:space="preserve"> l</w:t>
      </w:r>
      <w:r w:rsidR="009F2998" w:rsidRPr="009F2998">
        <w:rPr>
          <w:rFonts w:ascii="Times New Roman" w:hAnsi="Times New Roman" w:cs="Times New Roman"/>
          <w:sz w:val="24"/>
          <w:szCs w:val="24"/>
        </w:rPr>
        <w:t xml:space="preserve">ogiandmeid säilitatakse </w:t>
      </w:r>
      <w:r w:rsidR="00631096">
        <w:rPr>
          <w:rFonts w:ascii="Times New Roman" w:hAnsi="Times New Roman" w:cs="Times New Roman"/>
          <w:sz w:val="24"/>
          <w:szCs w:val="24"/>
        </w:rPr>
        <w:t>kaks</w:t>
      </w:r>
      <w:r w:rsidR="00631096" w:rsidRPr="009F2998">
        <w:rPr>
          <w:rFonts w:ascii="Times New Roman" w:hAnsi="Times New Roman" w:cs="Times New Roman"/>
          <w:sz w:val="24"/>
          <w:szCs w:val="24"/>
        </w:rPr>
        <w:t xml:space="preserve"> </w:t>
      </w:r>
      <w:r w:rsidR="009F2998" w:rsidRPr="009F2998">
        <w:rPr>
          <w:rFonts w:ascii="Times New Roman" w:hAnsi="Times New Roman" w:cs="Times New Roman"/>
          <w:sz w:val="24"/>
          <w:szCs w:val="24"/>
        </w:rPr>
        <w:t xml:space="preserve">aastat </w:t>
      </w:r>
      <w:r w:rsidR="009F2998">
        <w:rPr>
          <w:rFonts w:ascii="Times New Roman" w:hAnsi="Times New Roman" w:cs="Times New Roman"/>
          <w:sz w:val="24"/>
          <w:szCs w:val="24"/>
        </w:rPr>
        <w:t>toimingu</w:t>
      </w:r>
      <w:r w:rsidR="009F2998" w:rsidRPr="009F2998">
        <w:rPr>
          <w:rFonts w:ascii="Times New Roman" w:hAnsi="Times New Roman" w:cs="Times New Roman"/>
          <w:sz w:val="24"/>
          <w:szCs w:val="24"/>
        </w:rPr>
        <w:t xml:space="preserve"> tegemisest arvates.</w:t>
      </w:r>
    </w:p>
    <w:bookmarkEnd w:id="135"/>
    <w:p w14:paraId="6CEFB8BF" w14:textId="77777777" w:rsidR="007E0B0A" w:rsidRDefault="007E0B0A" w:rsidP="004A1C6F">
      <w:pPr>
        <w:spacing w:after="0" w:line="240" w:lineRule="auto"/>
        <w:jc w:val="both"/>
        <w:rPr>
          <w:rFonts w:ascii="Times New Roman" w:hAnsi="Times New Roman" w:cs="Times New Roman"/>
          <w:sz w:val="24"/>
          <w:szCs w:val="24"/>
        </w:rPr>
      </w:pPr>
    </w:p>
    <w:p w14:paraId="64C2ABA8" w14:textId="15224996" w:rsidR="00001CC2" w:rsidRDefault="00001CC2" w:rsidP="004A1C6F">
      <w:pPr>
        <w:spacing w:after="0" w:line="240" w:lineRule="auto"/>
        <w:jc w:val="both"/>
        <w:rPr>
          <w:rFonts w:ascii="Times New Roman" w:hAnsi="Times New Roman" w:cs="Times New Roman"/>
          <w:sz w:val="24"/>
          <w:szCs w:val="24"/>
        </w:rPr>
      </w:pPr>
      <w:r w:rsidRPr="005F4158">
        <w:rPr>
          <w:rFonts w:ascii="Times New Roman" w:hAnsi="Times New Roman" w:cs="Times New Roman"/>
          <w:sz w:val="24"/>
          <w:szCs w:val="24"/>
        </w:rPr>
        <w:t>(</w:t>
      </w:r>
      <w:r w:rsidR="001A0393" w:rsidRPr="005F4158">
        <w:rPr>
          <w:rFonts w:ascii="Times New Roman" w:hAnsi="Times New Roman" w:cs="Times New Roman"/>
          <w:sz w:val="24"/>
          <w:szCs w:val="24"/>
        </w:rPr>
        <w:t>9</w:t>
      </w:r>
      <w:r w:rsidRPr="005F4158">
        <w:rPr>
          <w:rFonts w:ascii="Times New Roman" w:hAnsi="Times New Roman" w:cs="Times New Roman"/>
          <w:sz w:val="24"/>
          <w:szCs w:val="24"/>
        </w:rPr>
        <w:t>) Nõuded töövoosüsteemi toimimisele, ülesehitusele, haldamisele ja andmetöötluse kontrollile kehtestab Politsei- ja Piirivalveameti peadirektor.</w:t>
      </w:r>
    </w:p>
    <w:p w14:paraId="3AAB3AA6" w14:textId="77777777" w:rsidR="00001CC2" w:rsidRPr="004A1C6F" w:rsidRDefault="00001CC2" w:rsidP="004A1C6F">
      <w:pPr>
        <w:spacing w:after="0" w:line="240" w:lineRule="auto"/>
        <w:jc w:val="both"/>
        <w:rPr>
          <w:rFonts w:ascii="Times New Roman" w:hAnsi="Times New Roman" w:cs="Times New Roman"/>
          <w:sz w:val="24"/>
          <w:szCs w:val="24"/>
        </w:rPr>
      </w:pPr>
    </w:p>
    <w:p w14:paraId="5E6B1C75" w14:textId="121A8B4F" w:rsidR="00D94C75" w:rsidRPr="004A1C6F" w:rsidRDefault="002747F7" w:rsidP="004A1C6F">
      <w:pPr>
        <w:spacing w:after="0" w:line="240" w:lineRule="auto"/>
        <w:jc w:val="both"/>
        <w:rPr>
          <w:rFonts w:ascii="Times New Roman" w:hAnsi="Times New Roman" w:cs="Times New Roman"/>
          <w:b/>
          <w:bCs/>
          <w:sz w:val="24"/>
          <w:szCs w:val="24"/>
        </w:rPr>
      </w:pPr>
      <w:r w:rsidRPr="004A1C6F">
        <w:rPr>
          <w:rFonts w:ascii="Times New Roman" w:hAnsi="Times New Roman" w:cs="Times New Roman"/>
          <w:b/>
          <w:bCs/>
          <w:sz w:val="24"/>
          <w:szCs w:val="24"/>
        </w:rPr>
        <w:t xml:space="preserve">§ </w:t>
      </w:r>
      <w:r w:rsidRPr="004A1C6F">
        <w:rPr>
          <w:rFonts w:ascii="Times New Roman" w:hAnsi="Times New Roman" w:cs="Times New Roman"/>
          <w:b/>
          <w:sz w:val="24"/>
          <w:szCs w:val="24"/>
        </w:rPr>
        <w:t>7</w:t>
      </w:r>
      <w:r w:rsidRPr="004A1C6F">
        <w:rPr>
          <w:rFonts w:ascii="Times New Roman" w:hAnsi="Times New Roman" w:cs="Times New Roman"/>
          <w:b/>
          <w:sz w:val="24"/>
          <w:szCs w:val="24"/>
          <w:vertAlign w:val="superscript"/>
        </w:rPr>
        <w:t>65</w:t>
      </w:r>
      <w:r w:rsidR="00D94C75" w:rsidRPr="004A1C6F">
        <w:rPr>
          <w:rFonts w:ascii="Times New Roman" w:hAnsi="Times New Roman" w:cs="Times New Roman"/>
          <w:b/>
          <w:bCs/>
          <w:sz w:val="24"/>
          <w:szCs w:val="24"/>
        </w:rPr>
        <w:t>. Teabevahetuse statistika</w:t>
      </w:r>
    </w:p>
    <w:p w14:paraId="4E2F8C65" w14:textId="77777777" w:rsidR="00D94C75" w:rsidRPr="004A1C6F" w:rsidRDefault="00D94C75" w:rsidP="004A1C6F">
      <w:pPr>
        <w:spacing w:after="0" w:line="240" w:lineRule="auto"/>
        <w:jc w:val="both"/>
        <w:rPr>
          <w:rFonts w:ascii="Times New Roman" w:hAnsi="Times New Roman" w:cs="Times New Roman"/>
          <w:bCs/>
          <w:sz w:val="24"/>
          <w:szCs w:val="24"/>
        </w:rPr>
      </w:pPr>
    </w:p>
    <w:p w14:paraId="1129DB02" w14:textId="78BC51F0" w:rsidR="00D94C75" w:rsidRPr="004A1C6F" w:rsidRDefault="00D94C75"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(1) </w:t>
      </w:r>
      <w:r w:rsidR="000E33B8">
        <w:rPr>
          <w:rFonts w:ascii="Times New Roman" w:hAnsi="Times New Roman" w:cs="Times New Roman"/>
          <w:bCs/>
          <w:sz w:val="24"/>
          <w:szCs w:val="24"/>
        </w:rPr>
        <w:t>Ü</w:t>
      </w:r>
      <w:r w:rsidRPr="004A1C6F">
        <w:rPr>
          <w:rFonts w:ascii="Times New Roman" w:hAnsi="Times New Roman" w:cs="Times New Roman"/>
          <w:bCs/>
          <w:sz w:val="24"/>
          <w:szCs w:val="24"/>
        </w:rPr>
        <w:t xml:space="preserve">htne kontaktpunkt </w:t>
      </w:r>
      <w:r w:rsidR="000E33B8" w:rsidRPr="004A1C6F">
        <w:rPr>
          <w:rFonts w:ascii="Times New Roman" w:hAnsi="Times New Roman" w:cs="Times New Roman"/>
          <w:bCs/>
          <w:sz w:val="24"/>
          <w:szCs w:val="24"/>
        </w:rPr>
        <w:t xml:space="preserve">esitab </w:t>
      </w:r>
      <w:r w:rsidR="000E33B8">
        <w:rPr>
          <w:rFonts w:ascii="Times New Roman" w:hAnsi="Times New Roman" w:cs="Times New Roman"/>
          <w:bCs/>
          <w:sz w:val="24"/>
          <w:szCs w:val="24"/>
        </w:rPr>
        <w:t>i</w:t>
      </w:r>
      <w:r w:rsidR="000E33B8" w:rsidRPr="004A1C6F">
        <w:rPr>
          <w:rFonts w:ascii="Times New Roman" w:hAnsi="Times New Roman" w:cs="Times New Roman"/>
          <w:bCs/>
          <w:sz w:val="24"/>
          <w:szCs w:val="24"/>
        </w:rPr>
        <w:t xml:space="preserve">ga aasta 1. märtsiks </w:t>
      </w:r>
      <w:r w:rsidRPr="004A1C6F">
        <w:rPr>
          <w:rFonts w:ascii="Times New Roman" w:hAnsi="Times New Roman" w:cs="Times New Roman"/>
          <w:bCs/>
          <w:sz w:val="24"/>
          <w:szCs w:val="24"/>
        </w:rPr>
        <w:t xml:space="preserve">Euroopa Komisjonile </w:t>
      </w:r>
      <w:r w:rsidR="005E74B8" w:rsidRPr="004A1C6F">
        <w:rPr>
          <w:rFonts w:ascii="Times New Roman" w:hAnsi="Times New Roman" w:cs="Times New Roman"/>
          <w:bCs/>
          <w:sz w:val="24"/>
          <w:szCs w:val="24"/>
        </w:rPr>
        <w:t xml:space="preserve">statistika </w:t>
      </w:r>
      <w:r w:rsidR="005E74B8">
        <w:rPr>
          <w:rFonts w:ascii="Times New Roman" w:hAnsi="Times New Roman" w:cs="Times New Roman"/>
          <w:bCs/>
          <w:sz w:val="24"/>
          <w:szCs w:val="24"/>
        </w:rPr>
        <w:t xml:space="preserve">eelmisel kalendriaastal </w:t>
      </w:r>
      <w:r w:rsidR="00523390">
        <w:rPr>
          <w:rFonts w:ascii="Times New Roman" w:hAnsi="Times New Roman" w:cs="Times New Roman"/>
          <w:bCs/>
          <w:sz w:val="24"/>
          <w:szCs w:val="24"/>
        </w:rPr>
        <w:t xml:space="preserve">kriminaalmenetluse seadustiku </w:t>
      </w:r>
      <w:commentRangeStart w:id="137"/>
      <w:r w:rsidR="0044005A">
        <w:rPr>
          <w:rFonts w:ascii="Times New Roman" w:hAnsi="Times New Roman" w:cs="Times New Roman"/>
          <w:sz w:val="24"/>
          <w:szCs w:val="24"/>
        </w:rPr>
        <w:t>19</w:t>
      </w:r>
      <w:r w:rsidR="00523390" w:rsidRPr="007A19E3">
        <w:rPr>
          <w:rFonts w:ascii="Times New Roman" w:hAnsi="Times New Roman" w:cs="Times New Roman"/>
          <w:sz w:val="24"/>
          <w:szCs w:val="24"/>
        </w:rPr>
        <w:t xml:space="preserve">. peatüki </w:t>
      </w:r>
      <w:r w:rsidR="0044005A">
        <w:rPr>
          <w:rFonts w:ascii="Times New Roman" w:hAnsi="Times New Roman" w:cs="Times New Roman"/>
          <w:sz w:val="24"/>
          <w:szCs w:val="24"/>
        </w:rPr>
        <w:t xml:space="preserve">8. jao </w:t>
      </w:r>
      <w:r w:rsidR="00523390" w:rsidRPr="007A19E3">
        <w:rPr>
          <w:rFonts w:ascii="Times New Roman" w:hAnsi="Times New Roman" w:cs="Times New Roman"/>
          <w:sz w:val="24"/>
          <w:szCs w:val="24"/>
        </w:rPr>
        <w:t>9</w:t>
      </w:r>
      <w:r w:rsidR="0044005A">
        <w:rPr>
          <w:rFonts w:ascii="Times New Roman" w:hAnsi="Times New Roman" w:cs="Times New Roman"/>
          <w:sz w:val="24"/>
          <w:szCs w:val="24"/>
        </w:rPr>
        <w:t>.</w:t>
      </w:r>
      <w:r w:rsidR="00523390" w:rsidRPr="007A19E3">
        <w:rPr>
          <w:rFonts w:ascii="Times New Roman" w:hAnsi="Times New Roman" w:cs="Times New Roman"/>
          <w:sz w:val="24"/>
          <w:szCs w:val="24"/>
        </w:rPr>
        <w:t xml:space="preserve"> jaotis</w:t>
      </w:r>
      <w:r w:rsidR="00523390">
        <w:rPr>
          <w:rFonts w:ascii="Times New Roman" w:hAnsi="Times New Roman" w:cs="Times New Roman"/>
          <w:sz w:val="24"/>
          <w:szCs w:val="24"/>
        </w:rPr>
        <w:t>e</w:t>
      </w:r>
      <w:r w:rsidR="005E74B8">
        <w:rPr>
          <w:rFonts w:ascii="Times New Roman" w:hAnsi="Times New Roman" w:cs="Times New Roman"/>
          <w:sz w:val="24"/>
          <w:szCs w:val="24"/>
        </w:rPr>
        <w:t xml:space="preserve"> </w:t>
      </w:r>
      <w:commentRangeEnd w:id="137"/>
      <w:r w:rsidR="00204822">
        <w:rPr>
          <w:rStyle w:val="Kommentaariviide"/>
        </w:rPr>
        <w:commentReference w:id="137"/>
      </w:r>
      <w:r w:rsidR="005E74B8">
        <w:rPr>
          <w:rFonts w:ascii="Times New Roman" w:hAnsi="Times New Roman" w:cs="Times New Roman"/>
          <w:sz w:val="24"/>
          <w:szCs w:val="24"/>
        </w:rPr>
        <w:t xml:space="preserve">kohaselt peetud </w:t>
      </w:r>
      <w:r w:rsidRPr="004A1C6F">
        <w:rPr>
          <w:rFonts w:ascii="Times New Roman" w:hAnsi="Times New Roman" w:cs="Times New Roman"/>
          <w:bCs/>
          <w:sz w:val="24"/>
          <w:szCs w:val="24"/>
        </w:rPr>
        <w:t>teabevahetuse kohta.</w:t>
      </w:r>
    </w:p>
    <w:p w14:paraId="0DC386D0" w14:textId="77777777" w:rsidR="00D94C75" w:rsidRPr="004A1C6F" w:rsidRDefault="00D94C75" w:rsidP="004A1C6F">
      <w:pPr>
        <w:spacing w:after="0" w:line="240" w:lineRule="auto"/>
        <w:jc w:val="both"/>
        <w:rPr>
          <w:rFonts w:ascii="Times New Roman" w:hAnsi="Times New Roman" w:cs="Times New Roman"/>
          <w:bCs/>
          <w:sz w:val="24"/>
          <w:szCs w:val="24"/>
        </w:rPr>
      </w:pPr>
    </w:p>
    <w:p w14:paraId="21179E0D" w14:textId="0230FB2D" w:rsidR="00D94C75" w:rsidRPr="004A1C6F" w:rsidRDefault="00D94C75"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Käesoleva paragrahvi lõikes 1 nimetatud statistika </w:t>
      </w:r>
      <w:r w:rsidR="000E33B8">
        <w:rPr>
          <w:rFonts w:ascii="Times New Roman" w:hAnsi="Times New Roman" w:cs="Times New Roman"/>
          <w:bCs/>
          <w:sz w:val="24"/>
          <w:szCs w:val="24"/>
        </w:rPr>
        <w:t>sisaldab</w:t>
      </w:r>
      <w:r w:rsidR="000E33B8"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vähemalt järgmis</w:t>
      </w:r>
      <w:r w:rsidR="000E33B8">
        <w:rPr>
          <w:rFonts w:ascii="Times New Roman" w:hAnsi="Times New Roman" w:cs="Times New Roman"/>
          <w:bCs/>
          <w:sz w:val="24"/>
          <w:szCs w:val="24"/>
        </w:rPr>
        <w:t>i andmeid</w:t>
      </w:r>
      <w:r w:rsidRPr="004A1C6F">
        <w:rPr>
          <w:rFonts w:ascii="Times New Roman" w:hAnsi="Times New Roman" w:cs="Times New Roman"/>
          <w:bCs/>
          <w:sz w:val="24"/>
          <w:szCs w:val="24"/>
        </w:rPr>
        <w:t>:</w:t>
      </w:r>
    </w:p>
    <w:p w14:paraId="22170CF3" w14:textId="4F4E3A84" w:rsidR="00D94C75" w:rsidRPr="004A1C6F" w:rsidRDefault="00D94C75" w:rsidP="004A1C6F">
      <w:pPr>
        <w:spacing w:after="0" w:line="240" w:lineRule="auto"/>
        <w:jc w:val="both"/>
        <w:rPr>
          <w:rFonts w:ascii="Times New Roman" w:hAnsi="Times New Roman" w:cs="Times New Roman"/>
          <w:bCs/>
          <w:sz w:val="24"/>
          <w:szCs w:val="24"/>
        </w:rPr>
      </w:pPr>
      <w:bookmarkStart w:id="138" w:name="_Hlk174444215"/>
      <w:r w:rsidRPr="004A1C6F">
        <w:rPr>
          <w:rFonts w:ascii="Times New Roman" w:hAnsi="Times New Roman" w:cs="Times New Roman"/>
          <w:bCs/>
          <w:sz w:val="24"/>
          <w:szCs w:val="24"/>
        </w:rPr>
        <w:t xml:space="preserve">1) ühtse kontaktpunkti </w:t>
      </w:r>
      <w:r w:rsidR="000E33B8">
        <w:rPr>
          <w:rFonts w:ascii="Times New Roman" w:hAnsi="Times New Roman" w:cs="Times New Roman"/>
          <w:bCs/>
          <w:sz w:val="24"/>
          <w:szCs w:val="24"/>
        </w:rPr>
        <w:t>või</w:t>
      </w:r>
      <w:r w:rsidR="000E33B8" w:rsidRPr="004A1C6F">
        <w:rPr>
          <w:rFonts w:ascii="Times New Roman" w:hAnsi="Times New Roman" w:cs="Times New Roman"/>
          <w:bCs/>
          <w:sz w:val="24"/>
          <w:szCs w:val="24"/>
        </w:rPr>
        <w:t xml:space="preserve"> </w:t>
      </w:r>
      <w:r w:rsidRPr="004A1C6F">
        <w:rPr>
          <w:rFonts w:ascii="Times New Roman" w:hAnsi="Times New Roman" w:cs="Times New Roman"/>
          <w:sz w:val="24"/>
          <w:szCs w:val="24"/>
        </w:rPr>
        <w:t>uurimisasutuse</w:t>
      </w:r>
      <w:r w:rsidRPr="004A1C6F">
        <w:rPr>
          <w:rFonts w:ascii="Times New Roman" w:hAnsi="Times New Roman" w:cs="Times New Roman"/>
          <w:bCs/>
          <w:sz w:val="24"/>
          <w:szCs w:val="24"/>
        </w:rPr>
        <w:t xml:space="preserve"> </w:t>
      </w:r>
      <w:r w:rsidR="000E33B8">
        <w:rPr>
          <w:rFonts w:ascii="Times New Roman" w:hAnsi="Times New Roman" w:cs="Times New Roman"/>
          <w:bCs/>
          <w:sz w:val="24"/>
          <w:szCs w:val="24"/>
        </w:rPr>
        <w:t>teabe</w:t>
      </w:r>
      <w:r w:rsidRPr="004A1C6F">
        <w:rPr>
          <w:rFonts w:ascii="Times New Roman" w:hAnsi="Times New Roman" w:cs="Times New Roman"/>
          <w:bCs/>
          <w:sz w:val="24"/>
          <w:szCs w:val="24"/>
        </w:rPr>
        <w:t>taotluste arv;</w:t>
      </w:r>
    </w:p>
    <w:p w14:paraId="695890E7" w14:textId="7D83866A" w:rsidR="00D94C75" w:rsidRPr="004A1C6F" w:rsidRDefault="00D94C75"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2) </w:t>
      </w:r>
      <w:r w:rsidR="00502B28">
        <w:rPr>
          <w:rFonts w:ascii="Times New Roman" w:hAnsi="Times New Roman" w:cs="Times New Roman"/>
          <w:bCs/>
          <w:sz w:val="24"/>
          <w:szCs w:val="24"/>
        </w:rPr>
        <w:t xml:space="preserve">teise Euroopa Liidu liikmesriigi </w:t>
      </w:r>
      <w:r w:rsidRPr="004A1C6F">
        <w:rPr>
          <w:rFonts w:ascii="Times New Roman" w:hAnsi="Times New Roman" w:cs="Times New Roman"/>
          <w:bCs/>
          <w:sz w:val="24"/>
          <w:szCs w:val="24"/>
        </w:rPr>
        <w:t xml:space="preserve">ühtse kontaktpunkti </w:t>
      </w:r>
      <w:r w:rsidR="000E33B8">
        <w:rPr>
          <w:rFonts w:ascii="Times New Roman" w:hAnsi="Times New Roman" w:cs="Times New Roman"/>
          <w:bCs/>
          <w:sz w:val="24"/>
          <w:szCs w:val="24"/>
        </w:rPr>
        <w:t>või</w:t>
      </w:r>
      <w:r w:rsidR="000E33B8" w:rsidRPr="004A1C6F">
        <w:rPr>
          <w:rFonts w:ascii="Times New Roman" w:hAnsi="Times New Roman" w:cs="Times New Roman"/>
          <w:bCs/>
          <w:sz w:val="24"/>
          <w:szCs w:val="24"/>
        </w:rPr>
        <w:t xml:space="preserve"> </w:t>
      </w:r>
      <w:r w:rsidR="00502B28">
        <w:rPr>
          <w:rFonts w:ascii="Times New Roman" w:hAnsi="Times New Roman" w:cs="Times New Roman"/>
          <w:bCs/>
          <w:sz w:val="24"/>
          <w:szCs w:val="24"/>
        </w:rPr>
        <w:t>õiguskaitse</w:t>
      </w:r>
      <w:r w:rsidRPr="004A1C6F">
        <w:rPr>
          <w:rFonts w:ascii="Times New Roman" w:hAnsi="Times New Roman" w:cs="Times New Roman"/>
          <w:bCs/>
          <w:sz w:val="24"/>
          <w:szCs w:val="24"/>
        </w:rPr>
        <w:t xml:space="preserve">asutuse </w:t>
      </w:r>
      <w:r w:rsidR="000E33B8">
        <w:rPr>
          <w:rFonts w:ascii="Times New Roman" w:hAnsi="Times New Roman" w:cs="Times New Roman"/>
          <w:bCs/>
          <w:sz w:val="24"/>
          <w:szCs w:val="24"/>
        </w:rPr>
        <w:t>esitatud</w:t>
      </w:r>
      <w:r w:rsidR="000E33B8" w:rsidRPr="004A1C6F">
        <w:rPr>
          <w:rFonts w:ascii="Times New Roman" w:hAnsi="Times New Roman" w:cs="Times New Roman"/>
          <w:bCs/>
          <w:sz w:val="24"/>
          <w:szCs w:val="24"/>
        </w:rPr>
        <w:t xml:space="preserve"> </w:t>
      </w:r>
      <w:r w:rsidR="000E33B8">
        <w:rPr>
          <w:rFonts w:ascii="Times New Roman" w:hAnsi="Times New Roman" w:cs="Times New Roman"/>
          <w:bCs/>
          <w:sz w:val="24"/>
          <w:szCs w:val="24"/>
        </w:rPr>
        <w:t>teabe</w:t>
      </w:r>
      <w:r w:rsidRPr="004A1C6F">
        <w:rPr>
          <w:rFonts w:ascii="Times New Roman" w:hAnsi="Times New Roman" w:cs="Times New Roman"/>
          <w:bCs/>
          <w:sz w:val="24"/>
          <w:szCs w:val="24"/>
        </w:rPr>
        <w:t>taotluste arv;</w:t>
      </w:r>
    </w:p>
    <w:p w14:paraId="05BBEAD4" w14:textId="0AC466F2" w:rsidR="00D94C75" w:rsidRPr="004A1C6F" w:rsidRDefault="00D94C75"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3) </w:t>
      </w:r>
      <w:r w:rsidR="000E33B8">
        <w:rPr>
          <w:rFonts w:ascii="Times New Roman" w:hAnsi="Times New Roman" w:cs="Times New Roman"/>
          <w:bCs/>
          <w:sz w:val="24"/>
          <w:szCs w:val="24"/>
        </w:rPr>
        <w:t>selliste</w:t>
      </w:r>
      <w:r w:rsidR="00502B28">
        <w:rPr>
          <w:rFonts w:ascii="Times New Roman" w:hAnsi="Times New Roman" w:cs="Times New Roman"/>
          <w:bCs/>
          <w:sz w:val="24"/>
          <w:szCs w:val="24"/>
        </w:rPr>
        <w:t xml:space="preserve"> teise Euroopa Liidu liikmesriigi ühtse kontaktpunkti või õiguskaitseasutuse</w:t>
      </w:r>
      <w:r w:rsidR="000E33B8">
        <w:rPr>
          <w:rFonts w:ascii="Times New Roman" w:hAnsi="Times New Roman" w:cs="Times New Roman"/>
          <w:bCs/>
          <w:sz w:val="24"/>
          <w:szCs w:val="24"/>
        </w:rPr>
        <w:t xml:space="preserve"> teabe</w:t>
      </w:r>
      <w:r w:rsidRPr="004A1C6F">
        <w:rPr>
          <w:rFonts w:ascii="Times New Roman" w:hAnsi="Times New Roman" w:cs="Times New Roman"/>
          <w:bCs/>
          <w:sz w:val="24"/>
          <w:szCs w:val="24"/>
        </w:rPr>
        <w:t xml:space="preserve">taotluste arv, millele </w:t>
      </w:r>
      <w:r w:rsidR="00502B28">
        <w:rPr>
          <w:rFonts w:ascii="Times New Roman" w:hAnsi="Times New Roman" w:cs="Times New Roman"/>
          <w:bCs/>
          <w:sz w:val="24"/>
          <w:szCs w:val="24"/>
        </w:rPr>
        <w:t xml:space="preserve">on </w:t>
      </w:r>
      <w:r w:rsidRPr="004A1C6F">
        <w:rPr>
          <w:rFonts w:ascii="Times New Roman" w:hAnsi="Times New Roman" w:cs="Times New Roman"/>
          <w:bCs/>
          <w:sz w:val="24"/>
          <w:szCs w:val="24"/>
        </w:rPr>
        <w:t>ühtne kontaktpunkt</w:t>
      </w:r>
      <w:r w:rsidR="000E33B8">
        <w:rPr>
          <w:rFonts w:ascii="Times New Roman" w:hAnsi="Times New Roman" w:cs="Times New Roman"/>
          <w:bCs/>
          <w:sz w:val="24"/>
          <w:szCs w:val="24"/>
        </w:rPr>
        <w:t xml:space="preserve"> või</w:t>
      </w:r>
      <w:r w:rsidRPr="004A1C6F">
        <w:rPr>
          <w:rFonts w:ascii="Times New Roman" w:hAnsi="Times New Roman" w:cs="Times New Roman"/>
          <w:bCs/>
          <w:sz w:val="24"/>
          <w:szCs w:val="24"/>
        </w:rPr>
        <w:t xml:space="preserve"> </w:t>
      </w:r>
      <w:r w:rsidR="000E33B8" w:rsidRPr="004A1C6F">
        <w:rPr>
          <w:rFonts w:ascii="Times New Roman" w:hAnsi="Times New Roman" w:cs="Times New Roman"/>
          <w:bCs/>
          <w:sz w:val="24"/>
          <w:szCs w:val="24"/>
        </w:rPr>
        <w:t xml:space="preserve">uurimisasutus </w:t>
      </w:r>
      <w:r w:rsidRPr="00A94D75">
        <w:rPr>
          <w:rFonts w:ascii="Times New Roman" w:hAnsi="Times New Roman" w:cs="Times New Roman"/>
          <w:bCs/>
          <w:sz w:val="24"/>
          <w:szCs w:val="24"/>
        </w:rPr>
        <w:t>vastanud</w:t>
      </w:r>
      <w:r w:rsidRPr="004A1C6F">
        <w:rPr>
          <w:rFonts w:ascii="Times New Roman" w:hAnsi="Times New Roman" w:cs="Times New Roman"/>
          <w:bCs/>
          <w:sz w:val="24"/>
          <w:szCs w:val="24"/>
        </w:rPr>
        <w:t>, kiireloomulis</w:t>
      </w:r>
      <w:r w:rsidR="000E33B8">
        <w:rPr>
          <w:rFonts w:ascii="Times New Roman" w:hAnsi="Times New Roman" w:cs="Times New Roman"/>
          <w:bCs/>
          <w:sz w:val="24"/>
          <w:szCs w:val="24"/>
        </w:rPr>
        <w:t>use</w:t>
      </w:r>
      <w:r w:rsidR="00502B28">
        <w:rPr>
          <w:rFonts w:ascii="Times New Roman" w:hAnsi="Times New Roman" w:cs="Times New Roman"/>
          <w:bCs/>
          <w:sz w:val="24"/>
          <w:szCs w:val="24"/>
        </w:rPr>
        <w:t xml:space="preserve"> järgi</w:t>
      </w:r>
      <w:r w:rsidRPr="004A1C6F">
        <w:rPr>
          <w:rFonts w:ascii="Times New Roman" w:hAnsi="Times New Roman" w:cs="Times New Roman"/>
          <w:bCs/>
          <w:sz w:val="24"/>
          <w:szCs w:val="24"/>
        </w:rPr>
        <w:t xml:space="preserve"> </w:t>
      </w:r>
      <w:r w:rsidR="000E33B8">
        <w:rPr>
          <w:rFonts w:ascii="Times New Roman" w:hAnsi="Times New Roman" w:cs="Times New Roman"/>
          <w:bCs/>
          <w:sz w:val="24"/>
          <w:szCs w:val="24"/>
        </w:rPr>
        <w:t>ja</w:t>
      </w:r>
      <w:r w:rsidRPr="004A1C6F">
        <w:rPr>
          <w:rFonts w:ascii="Times New Roman" w:hAnsi="Times New Roman" w:cs="Times New Roman"/>
          <w:bCs/>
          <w:sz w:val="24"/>
          <w:szCs w:val="24"/>
        </w:rPr>
        <w:t xml:space="preserve"> taotluse esitanud liikmesriikide kaupa;</w:t>
      </w:r>
    </w:p>
    <w:p w14:paraId="152C72A0" w14:textId="00AF87D9" w:rsidR="00D94C75" w:rsidRPr="004A1C6F" w:rsidRDefault="00D94C75"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4) </w:t>
      </w:r>
      <w:r w:rsidR="000E33B8">
        <w:rPr>
          <w:rFonts w:ascii="Times New Roman" w:hAnsi="Times New Roman" w:cs="Times New Roman"/>
          <w:bCs/>
          <w:sz w:val="24"/>
          <w:szCs w:val="24"/>
        </w:rPr>
        <w:t xml:space="preserve">selliste </w:t>
      </w:r>
      <w:r w:rsidR="00502B28">
        <w:rPr>
          <w:rFonts w:ascii="Times New Roman" w:hAnsi="Times New Roman" w:cs="Times New Roman"/>
          <w:bCs/>
          <w:sz w:val="24"/>
          <w:szCs w:val="24"/>
        </w:rPr>
        <w:t xml:space="preserve">teise Euroopa Liidu liikmesriigi </w:t>
      </w:r>
      <w:r w:rsidRPr="004A1C6F">
        <w:rPr>
          <w:rFonts w:ascii="Times New Roman" w:hAnsi="Times New Roman" w:cs="Times New Roman"/>
          <w:bCs/>
          <w:sz w:val="24"/>
          <w:szCs w:val="24"/>
        </w:rPr>
        <w:t xml:space="preserve">ühtse kontaktpunkti </w:t>
      </w:r>
      <w:r w:rsidR="000E33B8">
        <w:rPr>
          <w:rFonts w:ascii="Times New Roman" w:hAnsi="Times New Roman" w:cs="Times New Roman"/>
          <w:bCs/>
          <w:sz w:val="24"/>
          <w:szCs w:val="24"/>
        </w:rPr>
        <w:t>või</w:t>
      </w:r>
      <w:r w:rsidR="000E33B8" w:rsidRPr="004A1C6F">
        <w:rPr>
          <w:rFonts w:ascii="Times New Roman" w:hAnsi="Times New Roman" w:cs="Times New Roman"/>
          <w:bCs/>
          <w:sz w:val="24"/>
          <w:szCs w:val="24"/>
        </w:rPr>
        <w:t xml:space="preserve"> </w:t>
      </w:r>
      <w:r w:rsidR="00502B28">
        <w:rPr>
          <w:rFonts w:ascii="Times New Roman" w:hAnsi="Times New Roman" w:cs="Times New Roman"/>
          <w:bCs/>
          <w:sz w:val="24"/>
          <w:szCs w:val="24"/>
        </w:rPr>
        <w:t>õiguskaitse</w:t>
      </w:r>
      <w:r w:rsidRPr="004A1C6F">
        <w:rPr>
          <w:rFonts w:ascii="Times New Roman" w:hAnsi="Times New Roman" w:cs="Times New Roman"/>
          <w:bCs/>
          <w:sz w:val="24"/>
          <w:szCs w:val="24"/>
        </w:rPr>
        <w:t xml:space="preserve">asutuse esitatud </w:t>
      </w:r>
      <w:r w:rsidR="000E33B8">
        <w:rPr>
          <w:rFonts w:ascii="Times New Roman" w:hAnsi="Times New Roman" w:cs="Times New Roman"/>
          <w:bCs/>
          <w:sz w:val="24"/>
          <w:szCs w:val="24"/>
        </w:rPr>
        <w:t>teabe</w:t>
      </w:r>
      <w:r w:rsidRPr="004A1C6F">
        <w:rPr>
          <w:rFonts w:ascii="Times New Roman" w:hAnsi="Times New Roman" w:cs="Times New Roman"/>
          <w:bCs/>
          <w:sz w:val="24"/>
          <w:szCs w:val="24"/>
        </w:rPr>
        <w:t>taotluste arv, mille</w:t>
      </w:r>
      <w:r w:rsidR="00EF6560">
        <w:rPr>
          <w:rFonts w:ascii="Times New Roman" w:hAnsi="Times New Roman" w:cs="Times New Roman"/>
          <w:bCs/>
          <w:sz w:val="24"/>
          <w:szCs w:val="24"/>
        </w:rPr>
        <w:t>le</w:t>
      </w:r>
      <w:r w:rsidRPr="004A1C6F">
        <w:rPr>
          <w:rFonts w:ascii="Times New Roman" w:hAnsi="Times New Roman" w:cs="Times New Roman"/>
          <w:bCs/>
          <w:sz w:val="24"/>
          <w:szCs w:val="24"/>
        </w:rPr>
        <w:t xml:space="preserve"> </w:t>
      </w:r>
      <w:r w:rsidR="00EF6560">
        <w:rPr>
          <w:rFonts w:ascii="Times New Roman" w:hAnsi="Times New Roman" w:cs="Times New Roman"/>
          <w:bCs/>
          <w:sz w:val="24"/>
          <w:szCs w:val="24"/>
        </w:rPr>
        <w:t>vastamisest</w:t>
      </w:r>
      <w:r w:rsidR="00EF6560" w:rsidRPr="004A1C6F">
        <w:rPr>
          <w:rFonts w:ascii="Times New Roman" w:hAnsi="Times New Roman" w:cs="Times New Roman"/>
          <w:bCs/>
          <w:sz w:val="24"/>
          <w:szCs w:val="24"/>
        </w:rPr>
        <w:t xml:space="preserve"> </w:t>
      </w:r>
      <w:r w:rsidR="000E33B8">
        <w:rPr>
          <w:rFonts w:ascii="Times New Roman" w:hAnsi="Times New Roman" w:cs="Times New Roman"/>
          <w:bCs/>
          <w:sz w:val="24"/>
          <w:szCs w:val="24"/>
        </w:rPr>
        <w:t xml:space="preserve">on </w:t>
      </w:r>
      <w:r w:rsidR="003C3E71" w:rsidRPr="004A1C6F">
        <w:rPr>
          <w:rFonts w:ascii="Times New Roman" w:hAnsi="Times New Roman" w:cs="Times New Roman"/>
          <w:bCs/>
          <w:sz w:val="24"/>
          <w:szCs w:val="24"/>
        </w:rPr>
        <w:t>kriminaalmenetluse seadustiku</w:t>
      </w:r>
      <w:r w:rsidRPr="004A1C6F">
        <w:rPr>
          <w:rFonts w:ascii="Times New Roman" w:hAnsi="Times New Roman" w:cs="Times New Roman"/>
          <w:bCs/>
          <w:sz w:val="24"/>
          <w:szCs w:val="24"/>
        </w:rPr>
        <w:t xml:space="preserve"> </w:t>
      </w:r>
      <w:r w:rsidRPr="004A1C6F">
        <w:rPr>
          <w:rFonts w:ascii="Times New Roman" w:hAnsi="Times New Roman" w:cs="Times New Roman"/>
          <w:sz w:val="24"/>
          <w:szCs w:val="24"/>
        </w:rPr>
        <w:t>§ 508</w:t>
      </w:r>
      <w:r w:rsidRPr="004A1C6F">
        <w:rPr>
          <w:rFonts w:ascii="Times New Roman" w:hAnsi="Times New Roman" w:cs="Times New Roman"/>
          <w:sz w:val="24"/>
          <w:szCs w:val="24"/>
          <w:vertAlign w:val="superscript"/>
        </w:rPr>
        <w:t>8</w:t>
      </w:r>
      <w:r w:rsidR="00845948">
        <w:rPr>
          <w:rFonts w:ascii="Times New Roman" w:hAnsi="Times New Roman" w:cs="Times New Roman"/>
          <w:sz w:val="24"/>
          <w:szCs w:val="24"/>
          <w:vertAlign w:val="superscript"/>
        </w:rPr>
        <w:t>2</w:t>
      </w:r>
      <w:r w:rsidRPr="004A1C6F">
        <w:rPr>
          <w:rFonts w:ascii="Times New Roman" w:hAnsi="Times New Roman" w:cs="Times New Roman"/>
          <w:sz w:val="24"/>
          <w:szCs w:val="24"/>
        </w:rPr>
        <w:t xml:space="preserve"> lõike 1</w:t>
      </w:r>
      <w:r w:rsidRPr="004A1C6F">
        <w:rPr>
          <w:rFonts w:ascii="Times New Roman" w:hAnsi="Times New Roman" w:cs="Times New Roman"/>
          <w:bCs/>
          <w:sz w:val="24"/>
          <w:szCs w:val="24"/>
        </w:rPr>
        <w:t xml:space="preserve"> alusel keeldut</w:t>
      </w:r>
      <w:r w:rsidR="000E33B8">
        <w:rPr>
          <w:rFonts w:ascii="Times New Roman" w:hAnsi="Times New Roman" w:cs="Times New Roman"/>
          <w:bCs/>
          <w:sz w:val="24"/>
          <w:szCs w:val="24"/>
        </w:rPr>
        <w:t>ud</w:t>
      </w:r>
      <w:r w:rsidRPr="004A1C6F">
        <w:rPr>
          <w:rFonts w:ascii="Times New Roman" w:hAnsi="Times New Roman" w:cs="Times New Roman"/>
          <w:bCs/>
          <w:sz w:val="24"/>
          <w:szCs w:val="24"/>
        </w:rPr>
        <w:t>, taotluse esitanud liikmesrii</w:t>
      </w:r>
      <w:r w:rsidR="00502B28">
        <w:rPr>
          <w:rFonts w:ascii="Times New Roman" w:hAnsi="Times New Roman" w:cs="Times New Roman"/>
          <w:bCs/>
          <w:sz w:val="24"/>
          <w:szCs w:val="24"/>
        </w:rPr>
        <w:t>k</w:t>
      </w:r>
      <w:r w:rsidRPr="004A1C6F">
        <w:rPr>
          <w:rFonts w:ascii="Times New Roman" w:hAnsi="Times New Roman" w:cs="Times New Roman"/>
          <w:bCs/>
          <w:sz w:val="24"/>
          <w:szCs w:val="24"/>
        </w:rPr>
        <w:t>i</w:t>
      </w:r>
      <w:r w:rsidR="00502B28">
        <w:rPr>
          <w:rFonts w:ascii="Times New Roman" w:hAnsi="Times New Roman" w:cs="Times New Roman"/>
          <w:bCs/>
          <w:sz w:val="24"/>
          <w:szCs w:val="24"/>
        </w:rPr>
        <w:t>de</w:t>
      </w:r>
      <w:r w:rsidRPr="004A1C6F">
        <w:rPr>
          <w:rFonts w:ascii="Times New Roman" w:hAnsi="Times New Roman" w:cs="Times New Roman"/>
          <w:bCs/>
          <w:sz w:val="24"/>
          <w:szCs w:val="24"/>
        </w:rPr>
        <w:t xml:space="preserve"> ja </w:t>
      </w:r>
      <w:r w:rsidR="00B66AC0">
        <w:rPr>
          <w:rFonts w:ascii="Times New Roman" w:hAnsi="Times New Roman" w:cs="Times New Roman"/>
          <w:bCs/>
          <w:sz w:val="24"/>
          <w:szCs w:val="24"/>
        </w:rPr>
        <w:t>taotluse</w:t>
      </w:r>
      <w:r w:rsidR="00EF6560">
        <w:rPr>
          <w:rFonts w:ascii="Times New Roman" w:hAnsi="Times New Roman" w:cs="Times New Roman"/>
          <w:bCs/>
          <w:sz w:val="24"/>
          <w:szCs w:val="24"/>
        </w:rPr>
        <w:t>le</w:t>
      </w:r>
      <w:r w:rsidR="00B66AC0">
        <w:rPr>
          <w:rFonts w:ascii="Times New Roman" w:hAnsi="Times New Roman" w:cs="Times New Roman"/>
          <w:bCs/>
          <w:sz w:val="24"/>
          <w:szCs w:val="24"/>
        </w:rPr>
        <w:t xml:space="preserve"> </w:t>
      </w:r>
      <w:r w:rsidR="00EF6560">
        <w:rPr>
          <w:rFonts w:ascii="Times New Roman" w:hAnsi="Times New Roman" w:cs="Times New Roman"/>
          <w:bCs/>
          <w:sz w:val="24"/>
          <w:szCs w:val="24"/>
        </w:rPr>
        <w:t xml:space="preserve">vastamisest </w:t>
      </w:r>
      <w:r w:rsidR="00B66AC0">
        <w:rPr>
          <w:rFonts w:ascii="Times New Roman" w:hAnsi="Times New Roman" w:cs="Times New Roman"/>
          <w:bCs/>
          <w:sz w:val="24"/>
          <w:szCs w:val="24"/>
        </w:rPr>
        <w:t>keeldumise</w:t>
      </w:r>
      <w:r w:rsidR="00B66AC0" w:rsidRPr="004A1C6F">
        <w:rPr>
          <w:rFonts w:ascii="Times New Roman" w:hAnsi="Times New Roman" w:cs="Times New Roman"/>
          <w:bCs/>
          <w:sz w:val="24"/>
          <w:szCs w:val="24"/>
        </w:rPr>
        <w:t xml:space="preserve"> </w:t>
      </w:r>
      <w:r w:rsidRPr="004A1C6F">
        <w:rPr>
          <w:rFonts w:ascii="Times New Roman" w:hAnsi="Times New Roman" w:cs="Times New Roman"/>
          <w:bCs/>
          <w:sz w:val="24"/>
          <w:szCs w:val="24"/>
        </w:rPr>
        <w:t>põhjuste kaupa;</w:t>
      </w:r>
    </w:p>
    <w:p w14:paraId="65363306" w14:textId="6BF64C71" w:rsidR="00D94C75" w:rsidRPr="004A1C6F" w:rsidRDefault="00D94C75" w:rsidP="004A1C6F">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 xml:space="preserve">5) </w:t>
      </w:r>
      <w:r w:rsidR="000E33B8">
        <w:rPr>
          <w:rFonts w:ascii="Times New Roman" w:hAnsi="Times New Roman" w:cs="Times New Roman"/>
          <w:bCs/>
          <w:sz w:val="24"/>
          <w:szCs w:val="24"/>
        </w:rPr>
        <w:t xml:space="preserve">selliste </w:t>
      </w:r>
      <w:r w:rsidR="00502B28">
        <w:rPr>
          <w:rFonts w:ascii="Times New Roman" w:hAnsi="Times New Roman" w:cs="Times New Roman"/>
          <w:bCs/>
          <w:sz w:val="24"/>
          <w:szCs w:val="24"/>
        </w:rPr>
        <w:t xml:space="preserve">teise Euroopa Liidu liikmesriigi ühtse kontaktpunkti või õiguskaitseasutuse esitatud </w:t>
      </w:r>
      <w:r w:rsidR="000E33B8">
        <w:rPr>
          <w:rFonts w:ascii="Times New Roman" w:hAnsi="Times New Roman" w:cs="Times New Roman"/>
          <w:bCs/>
          <w:sz w:val="24"/>
          <w:szCs w:val="24"/>
        </w:rPr>
        <w:t>teabe</w:t>
      </w:r>
      <w:r w:rsidRPr="004A1C6F">
        <w:rPr>
          <w:rFonts w:ascii="Times New Roman" w:hAnsi="Times New Roman" w:cs="Times New Roman"/>
          <w:bCs/>
          <w:sz w:val="24"/>
          <w:szCs w:val="24"/>
        </w:rPr>
        <w:t xml:space="preserve">taotluste arv, </w:t>
      </w:r>
      <w:r w:rsidR="00845948" w:rsidRPr="004A1C6F">
        <w:rPr>
          <w:rFonts w:ascii="Times New Roman" w:hAnsi="Times New Roman" w:cs="Times New Roman"/>
          <w:bCs/>
          <w:sz w:val="24"/>
          <w:szCs w:val="24"/>
        </w:rPr>
        <w:t>mi</w:t>
      </w:r>
      <w:r w:rsidR="00845948">
        <w:rPr>
          <w:rFonts w:ascii="Times New Roman" w:hAnsi="Times New Roman" w:cs="Times New Roman"/>
          <w:bCs/>
          <w:sz w:val="24"/>
          <w:szCs w:val="24"/>
        </w:rPr>
        <w:t xml:space="preserve">llele </w:t>
      </w:r>
      <w:r w:rsidR="00502B28">
        <w:rPr>
          <w:rFonts w:ascii="Times New Roman" w:hAnsi="Times New Roman" w:cs="Times New Roman"/>
          <w:bCs/>
          <w:sz w:val="24"/>
          <w:szCs w:val="24"/>
        </w:rPr>
        <w:t>ei ole</w:t>
      </w:r>
      <w:r w:rsidRPr="004A1C6F">
        <w:rPr>
          <w:rFonts w:ascii="Times New Roman" w:hAnsi="Times New Roman" w:cs="Times New Roman"/>
          <w:bCs/>
          <w:sz w:val="24"/>
          <w:szCs w:val="24"/>
        </w:rPr>
        <w:t xml:space="preserve"> </w:t>
      </w:r>
      <w:r w:rsidR="00845948">
        <w:rPr>
          <w:rFonts w:ascii="Times New Roman" w:hAnsi="Times New Roman" w:cs="Times New Roman"/>
          <w:bCs/>
          <w:sz w:val="24"/>
          <w:szCs w:val="24"/>
        </w:rPr>
        <w:t>vastatud</w:t>
      </w:r>
      <w:r w:rsidR="00845948" w:rsidRPr="004A1C6F">
        <w:rPr>
          <w:rFonts w:ascii="Times New Roman" w:hAnsi="Times New Roman" w:cs="Times New Roman"/>
          <w:bCs/>
          <w:sz w:val="24"/>
          <w:szCs w:val="24"/>
        </w:rPr>
        <w:t xml:space="preserve"> </w:t>
      </w:r>
      <w:r w:rsidR="005E74B8">
        <w:rPr>
          <w:rFonts w:ascii="Times New Roman" w:hAnsi="Times New Roman" w:cs="Times New Roman"/>
          <w:bCs/>
          <w:sz w:val="24"/>
          <w:szCs w:val="24"/>
        </w:rPr>
        <w:t>teabevahetus</w:t>
      </w:r>
      <w:r w:rsidRPr="004A1C6F">
        <w:rPr>
          <w:rFonts w:ascii="Times New Roman" w:hAnsi="Times New Roman" w:cs="Times New Roman"/>
          <w:bCs/>
          <w:sz w:val="24"/>
          <w:szCs w:val="24"/>
        </w:rPr>
        <w:t xml:space="preserve">loa </w:t>
      </w:r>
      <w:r w:rsidR="000E33B8">
        <w:rPr>
          <w:rFonts w:ascii="Times New Roman" w:hAnsi="Times New Roman" w:cs="Times New Roman"/>
          <w:bCs/>
          <w:sz w:val="24"/>
          <w:szCs w:val="24"/>
        </w:rPr>
        <w:t>taotlemise</w:t>
      </w:r>
      <w:r w:rsidR="000E33B8" w:rsidRPr="004A1C6F">
        <w:rPr>
          <w:rFonts w:ascii="Times New Roman" w:hAnsi="Times New Roman" w:cs="Times New Roman"/>
          <w:bCs/>
          <w:sz w:val="24"/>
          <w:szCs w:val="24"/>
        </w:rPr>
        <w:t xml:space="preserve"> </w:t>
      </w:r>
      <w:r w:rsidR="00502B28">
        <w:rPr>
          <w:rFonts w:ascii="Times New Roman" w:hAnsi="Times New Roman" w:cs="Times New Roman"/>
          <w:bCs/>
          <w:sz w:val="24"/>
          <w:szCs w:val="24"/>
        </w:rPr>
        <w:t xml:space="preserve">tõttu </w:t>
      </w:r>
      <w:r w:rsidR="003C3E71" w:rsidRPr="004A1C6F">
        <w:rPr>
          <w:rFonts w:ascii="Times New Roman" w:hAnsi="Times New Roman" w:cs="Times New Roman"/>
          <w:bCs/>
          <w:sz w:val="24"/>
          <w:szCs w:val="24"/>
        </w:rPr>
        <w:t xml:space="preserve">kriminaalmenetluse </w:t>
      </w:r>
      <w:r w:rsidRPr="00845948">
        <w:rPr>
          <w:rFonts w:ascii="Times New Roman" w:hAnsi="Times New Roman" w:cs="Times New Roman"/>
          <w:bCs/>
          <w:sz w:val="24"/>
          <w:szCs w:val="24"/>
        </w:rPr>
        <w:t xml:space="preserve">seadustiku </w:t>
      </w:r>
      <w:r w:rsidRPr="00845948">
        <w:rPr>
          <w:rFonts w:ascii="Times New Roman" w:hAnsi="Times New Roman" w:cs="Times New Roman"/>
          <w:sz w:val="24"/>
          <w:szCs w:val="24"/>
        </w:rPr>
        <w:t>§ 508</w:t>
      </w:r>
      <w:r w:rsidR="00845948" w:rsidRPr="00FE2995">
        <w:rPr>
          <w:rFonts w:ascii="Times New Roman" w:hAnsi="Times New Roman" w:cs="Times New Roman"/>
          <w:sz w:val="24"/>
          <w:szCs w:val="24"/>
          <w:vertAlign w:val="superscript"/>
        </w:rPr>
        <w:t>83</w:t>
      </w:r>
      <w:r w:rsidR="002747F7" w:rsidRPr="00845948">
        <w:rPr>
          <w:rFonts w:ascii="Times New Roman" w:hAnsi="Times New Roman" w:cs="Times New Roman"/>
          <w:sz w:val="24"/>
          <w:szCs w:val="24"/>
        </w:rPr>
        <w:t xml:space="preserve"> </w:t>
      </w:r>
      <w:r w:rsidR="002747F7" w:rsidRPr="00845948">
        <w:rPr>
          <w:rFonts w:ascii="Times New Roman" w:hAnsi="Times New Roman" w:cs="Times New Roman"/>
          <w:bCs/>
          <w:sz w:val="24"/>
          <w:szCs w:val="24"/>
        </w:rPr>
        <w:t>lõikes</w:t>
      </w:r>
      <w:r w:rsidR="002747F7" w:rsidRPr="004A1C6F">
        <w:rPr>
          <w:rFonts w:ascii="Times New Roman" w:hAnsi="Times New Roman" w:cs="Times New Roman"/>
          <w:bCs/>
          <w:sz w:val="24"/>
          <w:szCs w:val="24"/>
        </w:rPr>
        <w:t xml:space="preserve"> 1 </w:t>
      </w:r>
      <w:r w:rsidR="00205A00">
        <w:rPr>
          <w:rFonts w:ascii="Times New Roman" w:hAnsi="Times New Roman" w:cs="Times New Roman"/>
          <w:bCs/>
          <w:sz w:val="24"/>
          <w:szCs w:val="24"/>
        </w:rPr>
        <w:t>või</w:t>
      </w:r>
      <w:r w:rsidR="00205A00" w:rsidRPr="004A1C6F">
        <w:rPr>
          <w:rFonts w:ascii="Times New Roman" w:hAnsi="Times New Roman" w:cs="Times New Roman"/>
          <w:bCs/>
          <w:sz w:val="24"/>
          <w:szCs w:val="24"/>
        </w:rPr>
        <w:t xml:space="preserve"> </w:t>
      </w:r>
      <w:r w:rsidR="002747F7" w:rsidRPr="004A1C6F">
        <w:rPr>
          <w:rFonts w:ascii="Times New Roman" w:hAnsi="Times New Roman" w:cs="Times New Roman"/>
          <w:bCs/>
          <w:sz w:val="24"/>
          <w:szCs w:val="24"/>
        </w:rPr>
        <w:t xml:space="preserve">2 </w:t>
      </w:r>
      <w:r w:rsidRPr="004A1C6F">
        <w:rPr>
          <w:rFonts w:ascii="Times New Roman" w:hAnsi="Times New Roman" w:cs="Times New Roman"/>
          <w:bCs/>
          <w:sz w:val="24"/>
          <w:szCs w:val="24"/>
        </w:rPr>
        <w:t>sätestatud tähta</w:t>
      </w:r>
      <w:r w:rsidR="00205A00">
        <w:rPr>
          <w:rFonts w:ascii="Times New Roman" w:hAnsi="Times New Roman" w:cs="Times New Roman"/>
          <w:bCs/>
          <w:sz w:val="24"/>
          <w:szCs w:val="24"/>
        </w:rPr>
        <w:t>j</w:t>
      </w:r>
      <w:r w:rsidRPr="004A1C6F">
        <w:rPr>
          <w:rFonts w:ascii="Times New Roman" w:hAnsi="Times New Roman" w:cs="Times New Roman"/>
          <w:bCs/>
          <w:sz w:val="24"/>
          <w:szCs w:val="24"/>
        </w:rPr>
        <w:t>a</w:t>
      </w:r>
      <w:r w:rsidR="00502B28">
        <w:rPr>
          <w:rFonts w:ascii="Times New Roman" w:hAnsi="Times New Roman" w:cs="Times New Roman"/>
          <w:bCs/>
          <w:sz w:val="24"/>
          <w:szCs w:val="24"/>
        </w:rPr>
        <w:t>l</w:t>
      </w:r>
      <w:r w:rsidR="002747F7" w:rsidRPr="004A1C6F">
        <w:rPr>
          <w:rFonts w:ascii="Times New Roman" w:hAnsi="Times New Roman" w:cs="Times New Roman"/>
          <w:bCs/>
          <w:sz w:val="24"/>
          <w:szCs w:val="24"/>
        </w:rPr>
        <w:t>,</w:t>
      </w:r>
      <w:r w:rsidRPr="004A1C6F">
        <w:rPr>
          <w:rFonts w:ascii="Times New Roman" w:hAnsi="Times New Roman" w:cs="Times New Roman"/>
          <w:bCs/>
          <w:sz w:val="24"/>
          <w:szCs w:val="24"/>
        </w:rPr>
        <w:t xml:space="preserve"> taotluse esitanud liikmesriikide kaupa</w:t>
      </w:r>
      <w:bookmarkEnd w:id="138"/>
      <w:r w:rsidRPr="004A1C6F">
        <w:rPr>
          <w:rFonts w:ascii="Times New Roman" w:hAnsi="Times New Roman" w:cs="Times New Roman"/>
          <w:bCs/>
          <w:sz w:val="24"/>
          <w:szCs w:val="24"/>
        </w:rPr>
        <w:t>.“;</w:t>
      </w:r>
    </w:p>
    <w:p w14:paraId="1304046E" w14:textId="77777777" w:rsidR="00D94C75" w:rsidRDefault="00D94C75" w:rsidP="006508BC">
      <w:pPr>
        <w:pStyle w:val="Normaallaadveeb"/>
        <w:spacing w:before="0" w:after="0" w:afterAutospacing="0"/>
        <w:jc w:val="both"/>
        <w:rPr>
          <w:b/>
        </w:rPr>
      </w:pPr>
    </w:p>
    <w:p w14:paraId="0AA6AECF" w14:textId="56F7C024" w:rsidR="008B2AB1" w:rsidRPr="004A1C6F" w:rsidRDefault="008B2AB1" w:rsidP="006508BC">
      <w:pPr>
        <w:pStyle w:val="Normaallaadveeb"/>
        <w:spacing w:before="0" w:after="0" w:afterAutospacing="0"/>
        <w:jc w:val="both"/>
        <w:rPr>
          <w:bCs/>
        </w:rPr>
      </w:pPr>
      <w:r>
        <w:rPr>
          <w:b/>
        </w:rPr>
        <w:t>2</w:t>
      </w:r>
      <w:r w:rsidRPr="004A1C6F">
        <w:rPr>
          <w:b/>
        </w:rPr>
        <w:t xml:space="preserve">) </w:t>
      </w:r>
      <w:r w:rsidRPr="004A1C6F">
        <w:rPr>
          <w:bCs/>
        </w:rPr>
        <w:t>paragrahvi 25</w:t>
      </w:r>
      <w:r w:rsidRPr="004A1C6F">
        <w:rPr>
          <w:bCs/>
          <w:vertAlign w:val="superscript"/>
        </w:rPr>
        <w:t>2</w:t>
      </w:r>
      <w:r w:rsidRPr="004A1C6F">
        <w:rPr>
          <w:bCs/>
        </w:rPr>
        <w:t xml:space="preserve"> lõike 6 punktis 2 asendatakse sõnad „Euroopa Politseiamet</w:t>
      </w:r>
      <w:r w:rsidR="00205A00">
        <w:rPr>
          <w:bCs/>
        </w:rPr>
        <w:t xml:space="preserve"> (edaspidi </w:t>
      </w:r>
      <w:r w:rsidR="00205A00" w:rsidRPr="00696D49">
        <w:rPr>
          <w:bCs/>
          <w:i/>
          <w:iCs/>
        </w:rPr>
        <w:t>Europol</w:t>
      </w:r>
      <w:r w:rsidR="00205A00">
        <w:rPr>
          <w:bCs/>
        </w:rPr>
        <w:t>)</w:t>
      </w:r>
      <w:r w:rsidRPr="004A1C6F">
        <w:rPr>
          <w:bCs/>
        </w:rPr>
        <w:t>“ sõnaga „</w:t>
      </w:r>
      <w:r w:rsidR="00205A00">
        <w:rPr>
          <w:bCs/>
        </w:rPr>
        <w:t>Europol</w:t>
      </w:r>
      <w:r w:rsidRPr="004A1C6F">
        <w:rPr>
          <w:bCs/>
        </w:rPr>
        <w:t>“;</w:t>
      </w:r>
    </w:p>
    <w:p w14:paraId="29EF6F13" w14:textId="77777777" w:rsidR="008B2AB1" w:rsidRPr="004A1C6F" w:rsidRDefault="008B2AB1" w:rsidP="006508BC">
      <w:pPr>
        <w:pStyle w:val="Normaallaadveeb"/>
        <w:spacing w:before="0" w:after="0" w:afterAutospacing="0"/>
        <w:jc w:val="both"/>
        <w:rPr>
          <w:b/>
        </w:rPr>
      </w:pPr>
    </w:p>
    <w:p w14:paraId="633E78A9" w14:textId="58619D69" w:rsidR="00B13FE0" w:rsidRPr="004A1C6F" w:rsidDel="009E600A" w:rsidRDefault="00B13FE0" w:rsidP="006508BC">
      <w:pPr>
        <w:spacing w:after="0" w:line="240" w:lineRule="auto"/>
        <w:jc w:val="both"/>
        <w:rPr>
          <w:del w:id="139" w:author="Kärt Voor" w:date="2024-09-17T13:31:00Z"/>
          <w:rFonts w:ascii="Times New Roman" w:hAnsi="Times New Roman" w:cs="Times New Roman"/>
          <w:bCs/>
          <w:sz w:val="24"/>
          <w:szCs w:val="24"/>
        </w:rPr>
      </w:pPr>
      <w:r w:rsidRPr="004A1C6F" w:rsidDel="008B2AB1">
        <w:rPr>
          <w:rFonts w:ascii="Times New Roman" w:hAnsi="Times New Roman" w:cs="Times New Roman"/>
          <w:b/>
          <w:sz w:val="24"/>
          <w:szCs w:val="24"/>
        </w:rPr>
        <w:t>3</w:t>
      </w:r>
      <w:r w:rsidRPr="004A1C6F">
        <w:rPr>
          <w:rFonts w:ascii="Times New Roman" w:hAnsi="Times New Roman" w:cs="Times New Roman"/>
          <w:b/>
          <w:sz w:val="24"/>
          <w:szCs w:val="24"/>
        </w:rPr>
        <w:t>)</w:t>
      </w:r>
      <w:r w:rsidRPr="004A1C6F">
        <w:rPr>
          <w:rFonts w:ascii="Times New Roman" w:hAnsi="Times New Roman" w:cs="Times New Roman"/>
          <w:bCs/>
          <w:sz w:val="24"/>
          <w:szCs w:val="24"/>
        </w:rPr>
        <w:t xml:space="preserve"> seadus</w:t>
      </w:r>
      <w:ins w:id="140" w:author="Kärt Voor" w:date="2024-09-17T13:31:00Z">
        <w:r w:rsidR="009E600A">
          <w:rPr>
            <w:rFonts w:ascii="Times New Roman" w:hAnsi="Times New Roman" w:cs="Times New Roman"/>
            <w:bCs/>
            <w:sz w:val="24"/>
            <w:szCs w:val="24"/>
          </w:rPr>
          <w:t>e</w:t>
        </w:r>
      </w:ins>
      <w:del w:id="141" w:author="Kärt Voor" w:date="2024-09-17T13:31:00Z">
        <w:r w:rsidRPr="004A1C6F" w:rsidDel="009E600A">
          <w:rPr>
            <w:rFonts w:ascii="Times New Roman" w:hAnsi="Times New Roman" w:cs="Times New Roman"/>
            <w:bCs/>
            <w:sz w:val="24"/>
            <w:szCs w:val="24"/>
          </w:rPr>
          <w:delText>t</w:delText>
        </w:r>
      </w:del>
      <w:ins w:id="142" w:author="Kärt Voor" w:date="2024-09-17T13:31:00Z">
        <w:r w:rsidR="009E600A">
          <w:rPr>
            <w:rFonts w:ascii="Times New Roman" w:hAnsi="Times New Roman" w:cs="Times New Roman"/>
            <w:bCs/>
            <w:sz w:val="24"/>
            <w:szCs w:val="24"/>
          </w:rPr>
          <w:t xml:space="preserve"> normitehnilist märkust täiendatakse tekstiosaga </w:t>
        </w:r>
      </w:ins>
      <w:del w:id="143" w:author="Kärt Voor" w:date="2024-09-17T13:31:00Z">
        <w:r w:rsidRPr="004A1C6F" w:rsidDel="009E600A">
          <w:rPr>
            <w:rFonts w:ascii="Times New Roman" w:hAnsi="Times New Roman" w:cs="Times New Roman"/>
            <w:bCs/>
            <w:sz w:val="24"/>
            <w:szCs w:val="24"/>
          </w:rPr>
          <w:delText xml:space="preserve"> täiendatakse normitehnilise </w:delText>
        </w:r>
        <w:r w:rsidR="00205A00" w:rsidDel="009E600A">
          <w:rPr>
            <w:rFonts w:ascii="Times New Roman" w:hAnsi="Times New Roman" w:cs="Times New Roman"/>
            <w:bCs/>
            <w:sz w:val="24"/>
            <w:szCs w:val="24"/>
          </w:rPr>
          <w:delText>märkusega</w:delText>
        </w:r>
        <w:r w:rsidR="00205A00" w:rsidRPr="004A1C6F" w:rsidDel="009E600A">
          <w:rPr>
            <w:rFonts w:ascii="Times New Roman" w:hAnsi="Times New Roman" w:cs="Times New Roman"/>
            <w:bCs/>
            <w:sz w:val="24"/>
            <w:szCs w:val="24"/>
          </w:rPr>
          <w:delText xml:space="preserve"> </w:delText>
        </w:r>
        <w:r w:rsidRPr="004A1C6F" w:rsidDel="009E600A">
          <w:rPr>
            <w:rFonts w:ascii="Times New Roman" w:hAnsi="Times New Roman" w:cs="Times New Roman"/>
            <w:bCs/>
            <w:sz w:val="24"/>
            <w:szCs w:val="24"/>
          </w:rPr>
          <w:delText>järgmises sõnastuses:</w:delText>
        </w:r>
      </w:del>
    </w:p>
    <w:p w14:paraId="6EA7D291" w14:textId="77777777" w:rsidR="00B13FE0" w:rsidRPr="004A1C6F" w:rsidRDefault="00B13FE0" w:rsidP="006508BC">
      <w:pPr>
        <w:spacing w:after="0" w:line="240" w:lineRule="auto"/>
        <w:jc w:val="both"/>
        <w:rPr>
          <w:rFonts w:ascii="Times New Roman" w:hAnsi="Times New Roman" w:cs="Times New Roman"/>
          <w:bCs/>
          <w:sz w:val="24"/>
          <w:szCs w:val="24"/>
        </w:rPr>
      </w:pPr>
    </w:p>
    <w:p w14:paraId="37460973" w14:textId="1CFD3D41" w:rsidR="00B13FE0" w:rsidRPr="004A1C6F" w:rsidRDefault="00B13FE0" w:rsidP="006508BC">
      <w:pPr>
        <w:spacing w:after="0" w:line="240" w:lineRule="auto"/>
        <w:jc w:val="both"/>
        <w:rPr>
          <w:rFonts w:ascii="Times New Roman" w:hAnsi="Times New Roman" w:cs="Times New Roman"/>
          <w:bCs/>
          <w:sz w:val="24"/>
          <w:szCs w:val="24"/>
        </w:rPr>
      </w:pPr>
      <w:r w:rsidRPr="004A1C6F">
        <w:rPr>
          <w:rFonts w:ascii="Times New Roman" w:hAnsi="Times New Roman" w:cs="Times New Roman"/>
          <w:bCs/>
          <w:sz w:val="24"/>
          <w:szCs w:val="24"/>
        </w:rPr>
        <w:t>„Euroopa Parlamendi ja nõukogu direktiiv (EL) 2023/977, mis käsitleb liikmesriikide õiguskaitseasutuste vahelist teabevahetust ja millega tunnistatakse kehtetuks nõukogu raamotsus</w:t>
      </w:r>
      <w:r w:rsidR="00205A00">
        <w:rPr>
          <w:rFonts w:ascii="Times New Roman" w:hAnsi="Times New Roman" w:cs="Times New Roman"/>
          <w:bCs/>
          <w:sz w:val="24"/>
          <w:szCs w:val="24"/>
        </w:rPr>
        <w:t xml:space="preserve"> </w:t>
      </w:r>
      <w:r w:rsidRPr="004A1C6F">
        <w:rPr>
          <w:rFonts w:ascii="Times New Roman" w:hAnsi="Times New Roman" w:cs="Times New Roman"/>
          <w:bCs/>
          <w:sz w:val="24"/>
          <w:szCs w:val="24"/>
        </w:rPr>
        <w:t xml:space="preserve">2006/960/JSK (ELT L </w:t>
      </w:r>
      <w:r w:rsidRPr="004A1C6F">
        <w:rPr>
          <w:rFonts w:ascii="Times New Roman" w:hAnsi="Times New Roman" w:cs="Times New Roman"/>
          <w:sz w:val="24"/>
          <w:szCs w:val="24"/>
          <w:shd w:val="clear" w:color="auto" w:fill="FFFFFF"/>
        </w:rPr>
        <w:t>134, 22.</w:t>
      </w:r>
      <w:r w:rsidR="00205A00">
        <w:rPr>
          <w:rFonts w:ascii="Times New Roman" w:hAnsi="Times New Roman" w:cs="Times New Roman"/>
          <w:sz w:val="24"/>
          <w:szCs w:val="24"/>
          <w:shd w:val="clear" w:color="auto" w:fill="FFFFFF"/>
        </w:rPr>
        <w:t>0</w:t>
      </w:r>
      <w:r w:rsidRPr="004A1C6F">
        <w:rPr>
          <w:rFonts w:ascii="Times New Roman" w:hAnsi="Times New Roman" w:cs="Times New Roman"/>
          <w:sz w:val="24"/>
          <w:szCs w:val="24"/>
          <w:shd w:val="clear" w:color="auto" w:fill="FFFFFF"/>
        </w:rPr>
        <w:t>5.2023, lk 1–24</w:t>
      </w:r>
      <w:r w:rsidR="009B6A18">
        <w:rPr>
          <w:rFonts w:ascii="Times New Roman" w:hAnsi="Times New Roman" w:cs="Times New Roman"/>
          <w:sz w:val="24"/>
          <w:szCs w:val="24"/>
          <w:shd w:val="clear" w:color="auto" w:fill="FFFFFF"/>
        </w:rPr>
        <w:t>)</w:t>
      </w:r>
      <w:r w:rsidRPr="004A1C6F">
        <w:rPr>
          <w:rFonts w:ascii="Times New Roman" w:hAnsi="Times New Roman" w:cs="Times New Roman"/>
          <w:sz w:val="24"/>
          <w:szCs w:val="24"/>
          <w:shd w:val="clear" w:color="auto" w:fill="FFFFFF"/>
        </w:rPr>
        <w:t>.</w:t>
      </w:r>
      <w:r w:rsidRPr="004A1C6F">
        <w:rPr>
          <w:rFonts w:ascii="Times New Roman" w:hAnsi="Times New Roman" w:cs="Times New Roman"/>
          <w:bCs/>
          <w:sz w:val="24"/>
          <w:szCs w:val="24"/>
        </w:rPr>
        <w:t>“.</w:t>
      </w:r>
    </w:p>
    <w:p w14:paraId="61664A47" w14:textId="77777777" w:rsidR="00D94C75" w:rsidRPr="004A1C6F" w:rsidRDefault="00D94C75" w:rsidP="006508BC">
      <w:pPr>
        <w:pStyle w:val="Normaallaadveeb"/>
        <w:spacing w:before="0" w:after="0" w:afterAutospacing="0"/>
        <w:jc w:val="both"/>
        <w:rPr>
          <w:b/>
        </w:rPr>
      </w:pPr>
    </w:p>
    <w:p w14:paraId="60518BE2" w14:textId="783EB1A3" w:rsidR="005711F4" w:rsidRPr="005711F4" w:rsidRDefault="00BA2A4C" w:rsidP="007227F1">
      <w:pPr>
        <w:pStyle w:val="Normaallaadveeb"/>
        <w:spacing w:before="0" w:after="0" w:afterAutospacing="0"/>
        <w:jc w:val="both"/>
        <w:rPr>
          <w:b/>
          <w:bCs/>
        </w:rPr>
      </w:pPr>
      <w:bookmarkStart w:id="144" w:name="_Hlk177551172"/>
      <w:commentRangeStart w:id="145"/>
      <w:r w:rsidRPr="004A1C6F">
        <w:rPr>
          <w:b/>
        </w:rPr>
        <w:t xml:space="preserve">§ </w:t>
      </w:r>
      <w:r w:rsidR="00AD2C72">
        <w:rPr>
          <w:b/>
        </w:rPr>
        <w:t>4</w:t>
      </w:r>
      <w:r w:rsidRPr="004A1C6F">
        <w:rPr>
          <w:b/>
        </w:rPr>
        <w:t xml:space="preserve">. </w:t>
      </w:r>
      <w:r w:rsidR="005711F4" w:rsidRPr="005711F4">
        <w:rPr>
          <w:b/>
          <w:bCs/>
        </w:rPr>
        <w:t>Politsei ja piirivalve seaduse muutmise ning sellega seonduvalt teiste seaduste muutmise seadus</w:t>
      </w:r>
      <w:r w:rsidR="005711F4">
        <w:rPr>
          <w:b/>
          <w:bCs/>
        </w:rPr>
        <w:t>e muutmine</w:t>
      </w:r>
    </w:p>
    <w:p w14:paraId="41F4B8C3" w14:textId="77777777" w:rsidR="006508BC" w:rsidRDefault="006508BC" w:rsidP="006508BC">
      <w:pPr>
        <w:pStyle w:val="Normaallaadveeb"/>
        <w:spacing w:before="0" w:after="0" w:afterAutospacing="0"/>
        <w:jc w:val="both"/>
      </w:pPr>
    </w:p>
    <w:p w14:paraId="1EF4CB94" w14:textId="77777777" w:rsidR="00C117A2" w:rsidRDefault="005711F4" w:rsidP="007227F1">
      <w:pPr>
        <w:pStyle w:val="Normaallaadveeb"/>
        <w:spacing w:before="0" w:after="0" w:afterAutospacing="0"/>
        <w:jc w:val="both"/>
        <w:rPr>
          <w:ins w:id="146" w:author="Kärt Voor" w:date="2024-09-18T13:23:00Z"/>
        </w:rPr>
      </w:pPr>
      <w:r w:rsidRPr="007227F1">
        <w:t>Politsei ja piirivalve seaduse muutmise ning sellega seonduvalt teiste seaduste muutmise seadus</w:t>
      </w:r>
      <w:r w:rsidR="00D76F48" w:rsidRPr="00CF40B4">
        <w:t>e</w:t>
      </w:r>
      <w:ins w:id="147" w:author="Kärt Voor" w:date="2024-09-18T13:22:00Z">
        <w:r w:rsidR="00C117A2">
          <w:t>s</w:t>
        </w:r>
      </w:ins>
      <w:r w:rsidR="00D76F48" w:rsidRPr="00CF40B4">
        <w:t xml:space="preserve"> </w:t>
      </w:r>
      <w:r w:rsidR="00CF40B4" w:rsidRPr="007227F1">
        <w:t>(RT I, 20.09.2022, 1)</w:t>
      </w:r>
      <w:ins w:id="148" w:author="Kärt Voor" w:date="2024-09-18T13:22:00Z">
        <w:r w:rsidR="00C117A2">
          <w:t xml:space="preserve"> tehakse järgmised muudatused</w:t>
        </w:r>
      </w:ins>
      <w:ins w:id="149" w:author="Kärt Voor" w:date="2024-09-18T13:23:00Z">
        <w:r w:rsidR="00C117A2">
          <w:t>:</w:t>
        </w:r>
      </w:ins>
    </w:p>
    <w:p w14:paraId="5B030B65" w14:textId="77777777" w:rsidR="00C117A2" w:rsidRDefault="00C117A2" w:rsidP="007227F1">
      <w:pPr>
        <w:pStyle w:val="Normaallaadveeb"/>
        <w:spacing w:before="0" w:after="0" w:afterAutospacing="0"/>
        <w:jc w:val="both"/>
        <w:rPr>
          <w:ins w:id="150" w:author="Kärt Voor" w:date="2024-09-18T13:23:00Z"/>
        </w:rPr>
      </w:pPr>
    </w:p>
    <w:p w14:paraId="3306D174" w14:textId="77777777" w:rsidR="00C117A2" w:rsidRDefault="00C117A2" w:rsidP="00C117A2">
      <w:pPr>
        <w:pStyle w:val="Normaallaadveeb"/>
        <w:spacing w:before="0" w:after="0" w:afterAutospacing="0"/>
        <w:jc w:val="both"/>
        <w:rPr>
          <w:ins w:id="151" w:author="Kärt Voor" w:date="2024-09-18T13:23:00Z"/>
        </w:rPr>
      </w:pPr>
      <w:ins w:id="152" w:author="Kärt Voor" w:date="2024-09-18T13:23:00Z">
        <w:r w:rsidRPr="00C117A2">
          <w:rPr>
            <w:b/>
            <w:bCs/>
            <w:rPrChange w:id="153" w:author="Kärt Voor" w:date="2024-09-18T13:23:00Z">
              <w:rPr/>
            </w:rPrChange>
          </w:rPr>
          <w:t>1)</w:t>
        </w:r>
        <w:r>
          <w:t xml:space="preserve"> </w:t>
        </w:r>
      </w:ins>
      <w:r w:rsidR="00CF40B4" w:rsidRPr="007227F1">
        <w:t xml:space="preserve"> </w:t>
      </w:r>
      <w:ins w:id="154" w:author="Kärt Voor" w:date="2024-09-18T13:23:00Z">
        <w:r>
          <w:t>paragrahvi</w:t>
        </w:r>
      </w:ins>
      <w:del w:id="155" w:author="Kärt Voor" w:date="2024-09-18T13:23:00Z">
        <w:r w:rsidR="00163B5C" w:rsidDel="00C117A2">
          <w:delText>§</w:delText>
        </w:r>
      </w:del>
      <w:r w:rsidR="00163B5C">
        <w:t xml:space="preserve"> 1 punkt</w:t>
      </w:r>
      <w:r w:rsidR="007E3099">
        <w:t>is</w:t>
      </w:r>
      <w:r w:rsidR="00163B5C">
        <w:t xml:space="preserve"> 1</w:t>
      </w:r>
      <w:r w:rsidR="00024F96">
        <w:t xml:space="preserve"> asendatakse läbivalt</w:t>
      </w:r>
      <w:del w:id="156" w:author="Kärt Voor" w:date="2024-09-18T13:18:00Z">
        <w:r w:rsidR="00024F96" w:rsidDel="005F4158">
          <w:delText xml:space="preserve"> </w:delText>
        </w:r>
      </w:del>
      <w:r w:rsidR="007E3099">
        <w:t>arv „2</w:t>
      </w:r>
      <w:r w:rsidR="007E3099" w:rsidRPr="00696D49">
        <w:rPr>
          <w:vertAlign w:val="superscript"/>
        </w:rPr>
        <w:t>4</w:t>
      </w:r>
      <w:r w:rsidR="007E3099">
        <w:t>“ arvuga „2</w:t>
      </w:r>
      <w:r w:rsidR="007E3099" w:rsidRPr="00696D49">
        <w:rPr>
          <w:vertAlign w:val="superscript"/>
        </w:rPr>
        <w:t>5</w:t>
      </w:r>
      <w:r w:rsidR="007E3099">
        <w:t>“</w:t>
      </w:r>
      <w:ins w:id="157" w:author="Kärt Voor" w:date="2024-09-18T13:23:00Z">
        <w:r>
          <w:t>;</w:t>
        </w:r>
      </w:ins>
    </w:p>
    <w:p w14:paraId="31832135" w14:textId="77777777" w:rsidR="00C117A2" w:rsidRDefault="00C117A2" w:rsidP="00C117A2">
      <w:pPr>
        <w:pStyle w:val="Normaallaadveeb"/>
        <w:spacing w:before="0" w:after="0" w:afterAutospacing="0"/>
        <w:jc w:val="both"/>
        <w:rPr>
          <w:ins w:id="158" w:author="Kärt Voor" w:date="2024-09-18T13:23:00Z"/>
        </w:rPr>
      </w:pPr>
    </w:p>
    <w:p w14:paraId="2D76C2E1" w14:textId="6B11F96E" w:rsidR="00D76F48" w:rsidRPr="00D76F48" w:rsidRDefault="00C117A2" w:rsidP="00C117A2">
      <w:pPr>
        <w:pStyle w:val="Normaallaadveeb"/>
        <w:spacing w:before="0" w:after="0" w:afterAutospacing="0"/>
        <w:jc w:val="both"/>
      </w:pPr>
      <w:ins w:id="159" w:author="Kärt Voor" w:date="2024-09-18T13:24:00Z">
        <w:r w:rsidRPr="00C117A2">
          <w:rPr>
            <w:b/>
            <w:bCs/>
            <w:rPrChange w:id="160" w:author="Kärt Voor" w:date="2024-09-18T13:24:00Z">
              <w:rPr/>
            </w:rPrChange>
          </w:rPr>
          <w:lastRenderedPageBreak/>
          <w:t>2)</w:t>
        </w:r>
        <w:r>
          <w:t xml:space="preserve"> paragrahv 1 punktis 1 esitatud §-d </w:t>
        </w:r>
      </w:ins>
      <w:r w:rsidR="00024F96">
        <w:t xml:space="preserve"> </w:t>
      </w:r>
      <w:del w:id="161" w:author="Kärt Voor" w:date="2024-09-18T13:24:00Z">
        <w:r w:rsidR="00024F96" w:rsidDel="00C117A2">
          <w:delText xml:space="preserve">ja </w:delText>
        </w:r>
        <w:r w:rsidR="00ED3A08" w:rsidDel="00C117A2">
          <w:delText>§</w:delText>
        </w:r>
        <w:r w:rsidR="00024F96" w:rsidDel="00C117A2">
          <w:noBreakHyphen/>
        </w:r>
        <w:r w:rsidR="00ED3A08" w:rsidDel="00C117A2">
          <w:delText>d</w:delText>
        </w:r>
        <w:r w:rsidR="00024F96" w:rsidDel="00C117A2">
          <w:delText> </w:delText>
        </w:r>
      </w:del>
      <w:r w:rsidR="007E3099">
        <w:t>7</w:t>
      </w:r>
      <w:r w:rsidR="007E3099" w:rsidRPr="00696D49">
        <w:rPr>
          <w:vertAlign w:val="superscript"/>
        </w:rPr>
        <w:t>62</w:t>
      </w:r>
      <w:r w:rsidR="00ED3A08">
        <w:t>–7</w:t>
      </w:r>
      <w:r w:rsidR="00ED3A08" w:rsidRPr="00696D49">
        <w:rPr>
          <w:vertAlign w:val="superscript"/>
        </w:rPr>
        <w:t>64</w:t>
      </w:r>
      <w:r w:rsidR="007E3099">
        <w:t xml:space="preserve"> </w:t>
      </w:r>
      <w:r w:rsidR="00024F96">
        <w:t xml:space="preserve">loetakse </w:t>
      </w:r>
      <w:r w:rsidR="00ED3A08">
        <w:t>§-deks</w:t>
      </w:r>
      <w:r w:rsidR="007E3099">
        <w:t xml:space="preserve"> </w:t>
      </w:r>
      <w:r w:rsidR="00D76F48" w:rsidRPr="00696D49">
        <w:t>7</w:t>
      </w:r>
      <w:r w:rsidR="00D76F48" w:rsidRPr="00696D49">
        <w:rPr>
          <w:vertAlign w:val="superscript"/>
        </w:rPr>
        <w:t>6</w:t>
      </w:r>
      <w:r w:rsidR="00E5347C" w:rsidRPr="00696D49">
        <w:rPr>
          <w:vertAlign w:val="superscript"/>
        </w:rPr>
        <w:t>6</w:t>
      </w:r>
      <w:r w:rsidR="00ED3A08">
        <w:t>–</w:t>
      </w:r>
      <w:r w:rsidR="007E3099">
        <w:t>7</w:t>
      </w:r>
      <w:r w:rsidR="007E3099" w:rsidRPr="00696D49">
        <w:rPr>
          <w:vertAlign w:val="superscript"/>
        </w:rPr>
        <w:t>68</w:t>
      </w:r>
      <w:r w:rsidR="007E3099">
        <w:t>.</w:t>
      </w:r>
    </w:p>
    <w:p w14:paraId="53F06ADB" w14:textId="77777777" w:rsidR="006508BC" w:rsidRDefault="006508BC" w:rsidP="006508BC">
      <w:pPr>
        <w:pStyle w:val="Normaallaadveeb"/>
        <w:spacing w:before="0" w:after="0" w:afterAutospacing="0"/>
        <w:jc w:val="both"/>
        <w:rPr>
          <w:b/>
          <w:bCs/>
        </w:rPr>
      </w:pPr>
    </w:p>
    <w:p w14:paraId="288DD935" w14:textId="4E34D033" w:rsidR="00D76F48" w:rsidRPr="007227F1" w:rsidRDefault="00D76F48" w:rsidP="00696D49">
      <w:pPr>
        <w:pStyle w:val="Normaallaadveeb"/>
        <w:keepNext/>
        <w:spacing w:before="0" w:after="0" w:afterAutospacing="0"/>
        <w:jc w:val="both"/>
        <w:rPr>
          <w:b/>
        </w:rPr>
      </w:pPr>
      <w:r w:rsidRPr="007227F1">
        <w:rPr>
          <w:b/>
        </w:rPr>
        <w:t>§ 5</w:t>
      </w:r>
      <w:r w:rsidR="00693C5E">
        <w:rPr>
          <w:b/>
        </w:rPr>
        <w:t>.</w:t>
      </w:r>
      <w:r w:rsidRPr="007227F1">
        <w:rPr>
          <w:b/>
        </w:rPr>
        <w:t xml:space="preserve"> </w:t>
      </w:r>
      <w:r w:rsidR="005100A2" w:rsidRPr="005100A2">
        <w:rPr>
          <w:b/>
          <w:bCs/>
        </w:rPr>
        <w:t>Politsei ja piirivalve seaduse muutmise ning sellega seonduvalt teiste seaduste muutmise seadus</w:t>
      </w:r>
      <w:r w:rsidR="00024F96">
        <w:rPr>
          <w:b/>
          <w:bCs/>
        </w:rPr>
        <w:t>e muutmine</w:t>
      </w:r>
    </w:p>
    <w:p w14:paraId="7D6271E1" w14:textId="77777777" w:rsidR="006508BC" w:rsidRDefault="006508BC" w:rsidP="00696D49">
      <w:pPr>
        <w:pStyle w:val="Normaallaadveeb"/>
        <w:keepNext/>
        <w:spacing w:before="0" w:after="0" w:afterAutospacing="0"/>
        <w:jc w:val="both"/>
      </w:pPr>
    </w:p>
    <w:p w14:paraId="20BED9E0" w14:textId="42683817" w:rsidR="007E3099" w:rsidRDefault="00CF40B4" w:rsidP="007227F1">
      <w:pPr>
        <w:pStyle w:val="Normaallaadveeb"/>
        <w:spacing w:before="0" w:after="0" w:afterAutospacing="0"/>
        <w:jc w:val="both"/>
      </w:pPr>
      <w:r w:rsidRPr="007227F1">
        <w:t>Politsei ja piirivalve seaduse muutmise ning sellega seonduvalt teiste seaduste muutmise seaduse</w:t>
      </w:r>
      <w:ins w:id="162" w:author="Kärt Voor" w:date="2024-09-18T13:24:00Z">
        <w:r w:rsidR="00C117A2">
          <w:t>s</w:t>
        </w:r>
      </w:ins>
      <w:r w:rsidRPr="007227F1">
        <w:t xml:space="preserve"> (RT I, 11.03.2023, 4)</w:t>
      </w:r>
      <w:ins w:id="163" w:author="Kärt Voor" w:date="2024-09-18T13:25:00Z">
        <w:r w:rsidR="00C117A2">
          <w:t xml:space="preserve"> tehakse</w:t>
        </w:r>
      </w:ins>
      <w:del w:id="164" w:author="Kärt Voor" w:date="2024-09-18T13:30:00Z">
        <w:r w:rsidR="009B11BB" w:rsidDel="00C117A2">
          <w:delText xml:space="preserve"> </w:delText>
        </w:r>
      </w:del>
      <w:del w:id="165" w:author="Kärt Voor" w:date="2024-09-18T13:25:00Z">
        <w:r w:rsidR="009B11BB" w:rsidDel="00C117A2">
          <w:delText>§</w:delText>
        </w:r>
        <w:r w:rsidR="007E3099" w:rsidDel="00C117A2">
          <w:delText>-s</w:delText>
        </w:r>
        <w:r w:rsidR="009B11BB" w:rsidDel="00C117A2">
          <w:delText xml:space="preserve"> 1 </w:delText>
        </w:r>
      </w:del>
      <w:del w:id="166" w:author="Kärt Voor" w:date="2024-09-18T13:30:00Z">
        <w:r w:rsidR="007E3099" w:rsidDel="00C117A2">
          <w:delText>tehakse</w:delText>
        </w:r>
      </w:del>
      <w:r w:rsidR="007E3099">
        <w:t xml:space="preserve"> järgmised muudatused:</w:t>
      </w:r>
    </w:p>
    <w:p w14:paraId="0D3E2C7E" w14:textId="77777777" w:rsidR="007E3099" w:rsidRDefault="007E3099" w:rsidP="007227F1">
      <w:pPr>
        <w:pStyle w:val="Normaallaadveeb"/>
        <w:spacing w:before="0" w:after="0" w:afterAutospacing="0"/>
        <w:jc w:val="both"/>
      </w:pPr>
    </w:p>
    <w:p w14:paraId="47DD25EF" w14:textId="77777777" w:rsidR="00C117A2" w:rsidRDefault="007E3099" w:rsidP="007227F1">
      <w:pPr>
        <w:pStyle w:val="Normaallaadveeb"/>
        <w:spacing w:before="0" w:after="0" w:afterAutospacing="0"/>
        <w:jc w:val="both"/>
        <w:rPr>
          <w:ins w:id="167" w:author="Kärt Voor" w:date="2024-09-18T13:25:00Z"/>
        </w:rPr>
      </w:pPr>
      <w:r w:rsidRPr="00696D49">
        <w:rPr>
          <w:b/>
          <w:bCs/>
        </w:rPr>
        <w:t>1)</w:t>
      </w:r>
      <w:r>
        <w:t xml:space="preserve"> </w:t>
      </w:r>
      <w:ins w:id="168" w:author="Kärt Voor" w:date="2024-09-18T13:25:00Z">
        <w:r w:rsidR="00C117A2">
          <w:t xml:space="preserve">paragrahvi </w:t>
        </w:r>
      </w:ins>
      <w:r w:rsidR="009B11BB">
        <w:t>punkti</w:t>
      </w:r>
      <w:r>
        <w:t>s</w:t>
      </w:r>
      <w:r w:rsidR="009B11BB">
        <w:t xml:space="preserve"> 1 </w:t>
      </w:r>
      <w:r>
        <w:t>asendatakse läbivalt arv „2</w:t>
      </w:r>
      <w:r w:rsidRPr="00696D49">
        <w:rPr>
          <w:vertAlign w:val="superscript"/>
        </w:rPr>
        <w:t>5</w:t>
      </w:r>
      <w:r>
        <w:t>“ arvuga „2</w:t>
      </w:r>
      <w:r w:rsidRPr="00696D49">
        <w:rPr>
          <w:vertAlign w:val="superscript"/>
        </w:rPr>
        <w:t>6</w:t>
      </w:r>
      <w:r>
        <w:t>“</w:t>
      </w:r>
      <w:ins w:id="169" w:author="Kärt Voor" w:date="2024-09-18T13:25:00Z">
        <w:r w:rsidR="00C117A2">
          <w:t>;</w:t>
        </w:r>
      </w:ins>
    </w:p>
    <w:p w14:paraId="57DBB713" w14:textId="77777777" w:rsidR="00C117A2" w:rsidRPr="00C117A2" w:rsidRDefault="00C117A2" w:rsidP="007227F1">
      <w:pPr>
        <w:pStyle w:val="Normaallaadveeb"/>
        <w:spacing w:before="0" w:after="0" w:afterAutospacing="0"/>
        <w:jc w:val="both"/>
        <w:rPr>
          <w:ins w:id="170" w:author="Kärt Voor" w:date="2024-09-18T13:25:00Z"/>
          <w:b/>
          <w:bCs/>
          <w:rPrChange w:id="171" w:author="Kärt Voor" w:date="2024-09-18T13:25:00Z">
            <w:rPr>
              <w:ins w:id="172" w:author="Kärt Voor" w:date="2024-09-18T13:25:00Z"/>
            </w:rPr>
          </w:rPrChange>
        </w:rPr>
      </w:pPr>
    </w:p>
    <w:p w14:paraId="322E5914" w14:textId="70014D62" w:rsidR="007E3099" w:rsidRPr="007227F1" w:rsidRDefault="00C117A2" w:rsidP="007227F1">
      <w:pPr>
        <w:pStyle w:val="Normaallaadveeb"/>
        <w:spacing w:before="0" w:after="0" w:afterAutospacing="0"/>
        <w:jc w:val="both"/>
      </w:pPr>
      <w:ins w:id="173" w:author="Kärt Voor" w:date="2024-09-18T13:25:00Z">
        <w:r w:rsidRPr="00C117A2">
          <w:rPr>
            <w:b/>
            <w:bCs/>
            <w:rPrChange w:id="174" w:author="Kärt Voor" w:date="2024-09-18T13:25:00Z">
              <w:rPr/>
            </w:rPrChange>
          </w:rPr>
          <w:t>2)</w:t>
        </w:r>
        <w:r>
          <w:t xml:space="preserve"> paragrahvi 1 punktis 1 esitatud</w:t>
        </w:r>
      </w:ins>
      <w:r w:rsidR="00024F96">
        <w:t xml:space="preserve"> </w:t>
      </w:r>
      <w:del w:id="175" w:author="Kärt Voor" w:date="2024-09-18T13:25:00Z">
        <w:r w:rsidR="00024F96" w:rsidDel="00C117A2">
          <w:delText xml:space="preserve">ja </w:delText>
        </w:r>
      </w:del>
      <w:r w:rsidR="007E3099">
        <w:t>§-d 7</w:t>
      </w:r>
      <w:r w:rsidR="007E3099" w:rsidRPr="00696D49">
        <w:rPr>
          <w:vertAlign w:val="superscript"/>
        </w:rPr>
        <w:t>65</w:t>
      </w:r>
      <w:r w:rsidR="007E3099">
        <w:t>–7</w:t>
      </w:r>
      <w:r w:rsidR="007E3099" w:rsidRPr="00696D49">
        <w:rPr>
          <w:vertAlign w:val="superscript"/>
        </w:rPr>
        <w:t>67</w:t>
      </w:r>
      <w:r w:rsidR="007E3099">
        <w:t xml:space="preserve"> </w:t>
      </w:r>
      <w:r w:rsidR="00024F96">
        <w:t xml:space="preserve">loetakse </w:t>
      </w:r>
      <w:r w:rsidR="007E3099">
        <w:t>§-deks 7</w:t>
      </w:r>
      <w:r w:rsidR="007E3099" w:rsidRPr="00696D49">
        <w:rPr>
          <w:vertAlign w:val="superscript"/>
        </w:rPr>
        <w:t>69</w:t>
      </w:r>
      <w:r w:rsidR="007E3099">
        <w:t>–7</w:t>
      </w:r>
      <w:r w:rsidR="007E3099" w:rsidRPr="00696D49">
        <w:rPr>
          <w:vertAlign w:val="superscript"/>
        </w:rPr>
        <w:t>71</w:t>
      </w:r>
      <w:r w:rsidR="007E3099">
        <w:t>;</w:t>
      </w:r>
    </w:p>
    <w:p w14:paraId="52CE224B" w14:textId="77777777" w:rsidR="006508BC" w:rsidRPr="00696D49" w:rsidRDefault="006508BC" w:rsidP="006508BC">
      <w:pPr>
        <w:pStyle w:val="Normaallaadveeb"/>
        <w:spacing w:before="0" w:after="0" w:afterAutospacing="0"/>
        <w:jc w:val="both"/>
      </w:pPr>
    </w:p>
    <w:p w14:paraId="27DB0458" w14:textId="77777777" w:rsidR="00C117A2" w:rsidRDefault="00C117A2" w:rsidP="00910EF9">
      <w:pPr>
        <w:pStyle w:val="Normaallaadveeb"/>
        <w:spacing w:before="0" w:after="0" w:afterAutospacing="0"/>
        <w:jc w:val="both"/>
        <w:rPr>
          <w:ins w:id="176" w:author="Kärt Voor" w:date="2024-09-18T13:26:00Z"/>
        </w:rPr>
      </w:pPr>
      <w:ins w:id="177" w:author="Kärt Voor" w:date="2024-09-18T13:25:00Z">
        <w:r>
          <w:rPr>
            <w:b/>
            <w:bCs/>
          </w:rPr>
          <w:t>3</w:t>
        </w:r>
      </w:ins>
      <w:del w:id="178" w:author="Kärt Voor" w:date="2024-09-18T13:25:00Z">
        <w:r w:rsidR="009930DD" w:rsidRPr="009930DD" w:rsidDel="00C117A2">
          <w:rPr>
            <w:b/>
            <w:bCs/>
          </w:rPr>
          <w:delText>2</w:delText>
        </w:r>
      </w:del>
      <w:r w:rsidR="009930DD" w:rsidRPr="009930DD">
        <w:rPr>
          <w:b/>
          <w:bCs/>
        </w:rPr>
        <w:t>)</w:t>
      </w:r>
      <w:ins w:id="179" w:author="Kärt Voor" w:date="2024-09-18T13:25:00Z">
        <w:r>
          <w:rPr>
            <w:b/>
            <w:bCs/>
          </w:rPr>
          <w:t xml:space="preserve"> </w:t>
        </w:r>
        <w:r w:rsidRPr="00C117A2">
          <w:rPr>
            <w:rPrChange w:id="180" w:author="Kärt Voor" w:date="2024-09-18T13:26:00Z">
              <w:rPr>
                <w:b/>
                <w:bCs/>
              </w:rPr>
            </w:rPrChange>
          </w:rPr>
          <w:t>paragrahvi 1</w:t>
        </w:r>
      </w:ins>
      <w:r w:rsidR="009B1D87">
        <w:t xml:space="preserve"> punktis 2 asendatakse läbivalt arv „2</w:t>
      </w:r>
      <w:r w:rsidR="009B1D87" w:rsidRPr="00696D49">
        <w:rPr>
          <w:vertAlign w:val="superscript"/>
        </w:rPr>
        <w:t>6</w:t>
      </w:r>
      <w:r w:rsidR="009B1D87">
        <w:t>“ arvuga</w:t>
      </w:r>
      <w:r w:rsidR="009930DD" w:rsidRPr="009930DD">
        <w:t xml:space="preserve"> </w:t>
      </w:r>
      <w:r w:rsidR="009B1D87">
        <w:t>„</w:t>
      </w:r>
      <w:r w:rsidR="009930DD" w:rsidRPr="009930DD">
        <w:t>2</w:t>
      </w:r>
      <w:r w:rsidR="009B11BB">
        <w:rPr>
          <w:vertAlign w:val="superscript"/>
        </w:rPr>
        <w:t>7</w:t>
      </w:r>
      <w:r w:rsidR="009B1D87">
        <w:t>“</w:t>
      </w:r>
      <w:ins w:id="181" w:author="Kärt Voor" w:date="2024-09-18T13:26:00Z">
        <w:r>
          <w:t>;</w:t>
        </w:r>
      </w:ins>
    </w:p>
    <w:p w14:paraId="3D8A9869" w14:textId="77777777" w:rsidR="00C117A2" w:rsidRDefault="00C117A2" w:rsidP="00910EF9">
      <w:pPr>
        <w:pStyle w:val="Normaallaadveeb"/>
        <w:spacing w:before="0" w:after="0" w:afterAutospacing="0"/>
        <w:jc w:val="both"/>
        <w:rPr>
          <w:ins w:id="182" w:author="Kärt Voor" w:date="2024-09-18T13:26:00Z"/>
        </w:rPr>
      </w:pPr>
    </w:p>
    <w:p w14:paraId="25DD9659" w14:textId="3C11CBF1" w:rsidR="006508BC" w:rsidRDefault="00C117A2" w:rsidP="00910EF9">
      <w:pPr>
        <w:pStyle w:val="Normaallaadveeb"/>
        <w:spacing w:before="0" w:after="0" w:afterAutospacing="0"/>
        <w:jc w:val="both"/>
      </w:pPr>
      <w:ins w:id="183" w:author="Kärt Voor" w:date="2024-09-18T13:26:00Z">
        <w:r w:rsidRPr="00C117A2">
          <w:rPr>
            <w:b/>
            <w:bCs/>
            <w:rPrChange w:id="184" w:author="Kärt Voor" w:date="2024-09-18T13:26:00Z">
              <w:rPr/>
            </w:rPrChange>
          </w:rPr>
          <w:t>4)</w:t>
        </w:r>
        <w:r>
          <w:t xml:space="preserve"> paragrahvi 1 punktis 2 esitatud</w:t>
        </w:r>
      </w:ins>
      <w:r w:rsidR="00024F96">
        <w:t xml:space="preserve"> </w:t>
      </w:r>
      <w:del w:id="185" w:author="Kärt Voor" w:date="2024-09-18T13:26:00Z">
        <w:r w:rsidR="00024F96" w:rsidDel="00C117A2">
          <w:delText xml:space="preserve">ja </w:delText>
        </w:r>
        <w:r w:rsidR="00907333" w:rsidDel="00C117A2">
          <w:delText>arv</w:delText>
        </w:r>
      </w:del>
      <w:ins w:id="186" w:author="Kärt Voor" w:date="2024-09-18T13:26:00Z">
        <w:r>
          <w:t>§</w:t>
        </w:r>
      </w:ins>
      <w:r w:rsidR="00907333">
        <w:t xml:space="preserve"> </w:t>
      </w:r>
      <w:del w:id="187" w:author="Kärt Voor" w:date="2024-09-18T13:26:00Z">
        <w:r w:rsidR="00907333" w:rsidDel="00C117A2">
          <w:delText>„</w:delText>
        </w:r>
      </w:del>
      <w:r w:rsidR="00907333">
        <w:t>7</w:t>
      </w:r>
      <w:r w:rsidR="00907333" w:rsidRPr="00696D49">
        <w:rPr>
          <w:vertAlign w:val="superscript"/>
        </w:rPr>
        <w:t>68</w:t>
      </w:r>
      <w:del w:id="188" w:author="Kärt Voor" w:date="2024-09-18T13:26:00Z">
        <w:r w:rsidR="00907333" w:rsidDel="00C117A2">
          <w:delText>“</w:delText>
        </w:r>
      </w:del>
      <w:del w:id="189" w:author="Kärt Voor" w:date="2024-09-18T13:30:00Z">
        <w:r w:rsidR="00907333" w:rsidDel="00C117A2">
          <w:delText xml:space="preserve"> </w:delText>
        </w:r>
      </w:del>
      <w:del w:id="190" w:author="Kärt Voor" w:date="2024-09-18T13:26:00Z">
        <w:r w:rsidR="00907333" w:rsidDel="00C117A2">
          <w:delText xml:space="preserve">arvuga </w:delText>
        </w:r>
      </w:del>
      <w:ins w:id="191" w:author="Kärt Voor" w:date="2024-09-18T13:26:00Z">
        <w:r>
          <w:t xml:space="preserve"> loetakse §-ks </w:t>
        </w:r>
      </w:ins>
      <w:del w:id="192" w:author="Kärt Voor" w:date="2024-09-18T13:26:00Z">
        <w:r w:rsidR="00907333" w:rsidDel="00C117A2">
          <w:delText>„</w:delText>
        </w:r>
      </w:del>
      <w:r w:rsidR="00907333">
        <w:t>7</w:t>
      </w:r>
      <w:r w:rsidR="00907333" w:rsidRPr="00696D49">
        <w:rPr>
          <w:vertAlign w:val="superscript"/>
        </w:rPr>
        <w:t>72</w:t>
      </w:r>
      <w:del w:id="193" w:author="Kärt Voor" w:date="2024-09-18T13:26:00Z">
        <w:r w:rsidR="00907333" w:rsidDel="00C117A2">
          <w:delText>“</w:delText>
        </w:r>
      </w:del>
      <w:r w:rsidR="00907333">
        <w:t>.</w:t>
      </w:r>
      <w:commentRangeEnd w:id="145"/>
      <w:r w:rsidR="00782CBD">
        <w:rPr>
          <w:rStyle w:val="Kommentaariviide"/>
          <w:rFonts w:asciiTheme="minorHAnsi" w:eastAsiaTheme="minorHAnsi" w:hAnsiTheme="minorHAnsi" w:cstheme="minorBidi"/>
          <w:lang w:eastAsia="en-US"/>
        </w:rPr>
        <w:commentReference w:id="145"/>
      </w:r>
    </w:p>
    <w:bookmarkEnd w:id="144"/>
    <w:p w14:paraId="35D3CA42" w14:textId="77777777" w:rsidR="005711F4" w:rsidRPr="00696D49" w:rsidRDefault="005711F4" w:rsidP="006508BC">
      <w:pPr>
        <w:pStyle w:val="Normaallaadveeb"/>
        <w:spacing w:before="0" w:after="0" w:afterAutospacing="0"/>
        <w:jc w:val="both"/>
      </w:pPr>
    </w:p>
    <w:p w14:paraId="32055278" w14:textId="69C83691" w:rsidR="00851892" w:rsidRPr="004A1C6F" w:rsidRDefault="00B85E4B" w:rsidP="006508BC">
      <w:pPr>
        <w:pStyle w:val="Normaallaadveeb"/>
        <w:spacing w:before="0" w:after="0" w:afterAutospacing="0"/>
        <w:jc w:val="both"/>
        <w:rPr>
          <w:b/>
        </w:rPr>
      </w:pPr>
      <w:r>
        <w:rPr>
          <w:b/>
        </w:rPr>
        <w:t xml:space="preserve">§ 6. </w:t>
      </w:r>
      <w:r w:rsidR="00851892" w:rsidRPr="004A1C6F">
        <w:rPr>
          <w:b/>
        </w:rPr>
        <w:t>Seaduse jõustumine</w:t>
      </w:r>
    </w:p>
    <w:p w14:paraId="3E58CD55" w14:textId="77777777" w:rsidR="00D74543" w:rsidRPr="004A1C6F" w:rsidRDefault="00D74543" w:rsidP="006508BC">
      <w:pPr>
        <w:pStyle w:val="Normaallaadveeb"/>
        <w:spacing w:before="0" w:after="0" w:afterAutospacing="0"/>
        <w:jc w:val="both"/>
      </w:pPr>
    </w:p>
    <w:p w14:paraId="779F1D77" w14:textId="0F8856B3" w:rsidR="00851892" w:rsidRPr="004A1C6F" w:rsidRDefault="00693C5E" w:rsidP="006508BC">
      <w:pPr>
        <w:pStyle w:val="Normaallaadveeb"/>
        <w:spacing w:before="0" w:after="0" w:afterAutospacing="0"/>
        <w:jc w:val="both"/>
      </w:pPr>
      <w:r>
        <w:t>Käesolev s</w:t>
      </w:r>
      <w:r w:rsidR="00851892" w:rsidRPr="004A1C6F">
        <w:t>eadus jõustub 20</w:t>
      </w:r>
      <w:r w:rsidR="003D660A" w:rsidRPr="004A1C6F">
        <w:t>24</w:t>
      </w:r>
      <w:r w:rsidR="00851892" w:rsidRPr="004A1C6F">
        <w:t>.</w:t>
      </w:r>
      <w:r w:rsidR="00DF34A0" w:rsidRPr="004A1C6F">
        <w:t> </w:t>
      </w:r>
      <w:r w:rsidR="00851892" w:rsidRPr="004A1C6F">
        <w:t>aasta</w:t>
      </w:r>
      <w:r w:rsidR="00BF56F8" w:rsidRPr="004A1C6F">
        <w:t xml:space="preserve"> 1</w:t>
      </w:r>
      <w:r w:rsidR="00A126BF">
        <w:t>2</w:t>
      </w:r>
      <w:r w:rsidR="00BF56F8" w:rsidRPr="004A1C6F">
        <w:t>.</w:t>
      </w:r>
      <w:r w:rsidR="00DF34A0" w:rsidRPr="004A1C6F">
        <w:t> </w:t>
      </w:r>
      <w:r w:rsidR="003D660A" w:rsidRPr="004A1C6F">
        <w:t>detsembril</w:t>
      </w:r>
      <w:r w:rsidR="00851892" w:rsidRPr="004A1C6F">
        <w:t>.</w:t>
      </w:r>
    </w:p>
    <w:p w14:paraId="703876B0" w14:textId="412E3A52" w:rsidR="00B74281" w:rsidRPr="004A1C6F" w:rsidRDefault="00B74281" w:rsidP="006508BC">
      <w:pPr>
        <w:pStyle w:val="Normaallaadveeb"/>
        <w:spacing w:before="0" w:after="0" w:afterAutospacing="0"/>
        <w:jc w:val="both"/>
      </w:pPr>
    </w:p>
    <w:p w14:paraId="25802359" w14:textId="3FD8D2B7" w:rsidR="00B74281" w:rsidRPr="004A1C6F" w:rsidRDefault="00B74281" w:rsidP="006508BC">
      <w:pPr>
        <w:pStyle w:val="Normaallaadveeb"/>
        <w:spacing w:before="0" w:after="0" w:afterAutospacing="0"/>
        <w:jc w:val="both"/>
      </w:pPr>
    </w:p>
    <w:p w14:paraId="7C1897F5" w14:textId="77777777" w:rsidR="00B74281" w:rsidRPr="007A19E3" w:rsidRDefault="00B74281" w:rsidP="006508BC">
      <w:pPr>
        <w:pStyle w:val="Normaallaadveeb"/>
        <w:spacing w:before="0" w:after="0" w:afterAutospacing="0"/>
        <w:jc w:val="both"/>
      </w:pPr>
    </w:p>
    <w:p w14:paraId="20E45918" w14:textId="345A7856" w:rsidR="00851892" w:rsidRPr="007A19E3" w:rsidRDefault="003D660A" w:rsidP="006508BC">
      <w:pPr>
        <w:autoSpaceDE w:val="0"/>
        <w:autoSpaceDN w:val="0"/>
        <w:adjustRightInd w:val="0"/>
        <w:spacing w:after="0" w:line="240" w:lineRule="auto"/>
        <w:jc w:val="both"/>
        <w:rPr>
          <w:rFonts w:ascii="Times New Roman" w:hAnsi="Times New Roman" w:cs="Times New Roman"/>
          <w:sz w:val="24"/>
          <w:szCs w:val="24"/>
        </w:rPr>
      </w:pPr>
      <w:r w:rsidRPr="007A19E3">
        <w:rPr>
          <w:rFonts w:ascii="Times New Roman" w:hAnsi="Times New Roman" w:cs="Times New Roman"/>
          <w:sz w:val="24"/>
          <w:szCs w:val="24"/>
        </w:rPr>
        <w:t>Lauri Hussar</w:t>
      </w:r>
    </w:p>
    <w:p w14:paraId="733AB0DA" w14:textId="77777777" w:rsidR="00851892" w:rsidRDefault="00851892" w:rsidP="006508BC">
      <w:pPr>
        <w:autoSpaceDE w:val="0"/>
        <w:autoSpaceDN w:val="0"/>
        <w:adjustRightInd w:val="0"/>
        <w:spacing w:after="0" w:line="240" w:lineRule="auto"/>
        <w:jc w:val="both"/>
        <w:rPr>
          <w:rFonts w:ascii="Times New Roman" w:hAnsi="Times New Roman" w:cs="Times New Roman"/>
          <w:sz w:val="24"/>
          <w:szCs w:val="24"/>
        </w:rPr>
      </w:pPr>
      <w:r w:rsidRPr="007A19E3">
        <w:rPr>
          <w:rFonts w:ascii="Times New Roman" w:hAnsi="Times New Roman" w:cs="Times New Roman"/>
          <w:sz w:val="24"/>
          <w:szCs w:val="24"/>
        </w:rPr>
        <w:t>Riigikogu esimees</w:t>
      </w:r>
    </w:p>
    <w:p w14:paraId="01C0B50A" w14:textId="77777777" w:rsidR="00907333" w:rsidRPr="007A19E3" w:rsidRDefault="00907333" w:rsidP="006508BC">
      <w:pPr>
        <w:autoSpaceDE w:val="0"/>
        <w:autoSpaceDN w:val="0"/>
        <w:adjustRightInd w:val="0"/>
        <w:spacing w:after="0" w:line="240" w:lineRule="auto"/>
        <w:jc w:val="both"/>
        <w:rPr>
          <w:rFonts w:ascii="Times New Roman" w:hAnsi="Times New Roman" w:cs="Times New Roman"/>
          <w:sz w:val="24"/>
          <w:szCs w:val="24"/>
        </w:rPr>
      </w:pPr>
    </w:p>
    <w:p w14:paraId="5DA97A5B" w14:textId="22E54831" w:rsidR="00851892" w:rsidRPr="007A19E3" w:rsidRDefault="00851892" w:rsidP="006508BC">
      <w:pPr>
        <w:autoSpaceDE w:val="0"/>
        <w:autoSpaceDN w:val="0"/>
        <w:adjustRightInd w:val="0"/>
        <w:spacing w:after="0" w:line="240" w:lineRule="auto"/>
        <w:jc w:val="both"/>
        <w:rPr>
          <w:rFonts w:ascii="Times New Roman" w:hAnsi="Times New Roman" w:cs="Times New Roman"/>
          <w:sz w:val="24"/>
          <w:szCs w:val="24"/>
        </w:rPr>
      </w:pPr>
      <w:r w:rsidRPr="007A19E3">
        <w:rPr>
          <w:rFonts w:ascii="Times New Roman" w:hAnsi="Times New Roman" w:cs="Times New Roman"/>
          <w:sz w:val="24"/>
          <w:szCs w:val="24"/>
        </w:rPr>
        <w:t xml:space="preserve">Tallinn, </w:t>
      </w:r>
      <w:r w:rsidR="00907333" w:rsidRPr="00907333">
        <w:rPr>
          <w:rFonts w:ascii="Times New Roman" w:hAnsi="Times New Roman" w:cs="Times New Roman"/>
          <w:sz w:val="24"/>
          <w:szCs w:val="24"/>
        </w:rPr>
        <w:t xml:space="preserve">………………… </w:t>
      </w:r>
      <w:r w:rsidRPr="007A19E3">
        <w:rPr>
          <w:rFonts w:ascii="Times New Roman" w:hAnsi="Times New Roman" w:cs="Times New Roman"/>
          <w:sz w:val="24"/>
          <w:szCs w:val="24"/>
        </w:rPr>
        <w:t>20</w:t>
      </w:r>
      <w:r w:rsidR="003D660A" w:rsidRPr="007A19E3">
        <w:rPr>
          <w:rFonts w:ascii="Times New Roman" w:hAnsi="Times New Roman" w:cs="Times New Roman"/>
          <w:sz w:val="24"/>
          <w:szCs w:val="24"/>
        </w:rPr>
        <w:t>24</w:t>
      </w:r>
    </w:p>
    <w:p w14:paraId="49C7CBD3" w14:textId="77777777" w:rsidR="00851892" w:rsidRPr="007A19E3" w:rsidRDefault="00851892" w:rsidP="007A19E3">
      <w:pPr>
        <w:autoSpaceDE w:val="0"/>
        <w:autoSpaceDN w:val="0"/>
        <w:adjustRightInd w:val="0"/>
        <w:spacing w:after="0" w:line="240" w:lineRule="auto"/>
        <w:jc w:val="both"/>
        <w:rPr>
          <w:rFonts w:ascii="Times New Roman" w:hAnsi="Times New Roman" w:cs="Times New Roman"/>
          <w:sz w:val="24"/>
          <w:szCs w:val="24"/>
        </w:rPr>
      </w:pPr>
      <w:r w:rsidRPr="007A19E3">
        <w:rPr>
          <w:rFonts w:ascii="Times New Roman" w:hAnsi="Times New Roman" w:cs="Times New Roman"/>
          <w:sz w:val="24"/>
          <w:szCs w:val="24"/>
        </w:rPr>
        <w:t>__________________________________________________________________________</w:t>
      </w:r>
    </w:p>
    <w:p w14:paraId="6570511B" w14:textId="64258EF7" w:rsidR="00851892" w:rsidRPr="007A19E3" w:rsidRDefault="00851892" w:rsidP="00910EF9">
      <w:pPr>
        <w:autoSpaceDE w:val="0"/>
        <w:autoSpaceDN w:val="0"/>
        <w:adjustRightInd w:val="0"/>
        <w:spacing w:after="0" w:line="240" w:lineRule="auto"/>
        <w:jc w:val="both"/>
        <w:rPr>
          <w:rFonts w:ascii="Times New Roman" w:hAnsi="Times New Roman" w:cs="Times New Roman"/>
        </w:rPr>
      </w:pPr>
      <w:r w:rsidRPr="007A19E3">
        <w:rPr>
          <w:rFonts w:ascii="Times New Roman" w:hAnsi="Times New Roman" w:cs="Times New Roman"/>
          <w:sz w:val="24"/>
          <w:szCs w:val="24"/>
        </w:rPr>
        <w:t xml:space="preserve">Algatab Vabariigi Valitsus </w:t>
      </w:r>
      <w:r w:rsidR="00907333" w:rsidRPr="00907333">
        <w:rPr>
          <w:rFonts w:ascii="Times New Roman" w:hAnsi="Times New Roman" w:cs="Times New Roman"/>
          <w:sz w:val="24"/>
          <w:szCs w:val="24"/>
        </w:rPr>
        <w:t>………………… 2024</w:t>
      </w:r>
    </w:p>
    <w:sectPr w:rsidR="00851892" w:rsidRPr="007A19E3" w:rsidSect="00C90E97">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ärt Voor" w:date="2024-09-17T13:28:00Z" w:initials="KV">
    <w:p w14:paraId="78DCC556" w14:textId="77777777" w:rsidR="00774057" w:rsidRDefault="00774057" w:rsidP="00774057">
      <w:pPr>
        <w:pStyle w:val="Kommentaaritekst"/>
      </w:pPr>
      <w:r>
        <w:rPr>
          <w:rStyle w:val="Kommentaariviide"/>
        </w:rPr>
        <w:annotationRef/>
      </w:r>
      <w:r>
        <w:t>Kuivõrd jaotises käsitletakse erinevaid teemasid, siis soovitame jaotis jagada alljaotisteks: 1) alljaotis - teabevahetuse üldreeglid, 2) Eestile saadetud teabetaotlusega seotud normid, 3) Eesti poolt teisele EL LR-le esitatud teabetaotlusega seotud normid.</w:t>
      </w:r>
    </w:p>
  </w:comment>
  <w:comment w:id="3" w:author="Kärt Voor" w:date="2024-09-17T14:40:00Z" w:initials="KV">
    <w:p w14:paraId="2FAACE16" w14:textId="77777777" w:rsidR="005F54F3" w:rsidRDefault="005F54F3" w:rsidP="005F54F3">
      <w:pPr>
        <w:pStyle w:val="Kommentaaritekst"/>
      </w:pPr>
      <w:r>
        <w:rPr>
          <w:rStyle w:val="Kommentaariviide"/>
        </w:rPr>
        <w:annotationRef/>
      </w:r>
      <w:r>
        <w:t>Jaotises reguleeritakse lisaks ka teabeedastust - ka see peaks jaotise pealkirjast nähtuma. Palume jaotise pealkirja täiendada.</w:t>
      </w:r>
    </w:p>
  </w:comment>
  <w:comment w:id="1" w:author="Kärt Voor" w:date="2024-09-16T14:25:00Z" w:initials="KV">
    <w:p w14:paraId="7EB0AF09" w14:textId="05C9BCD6" w:rsidR="0038320F" w:rsidRDefault="0038320F" w:rsidP="0038320F">
      <w:pPr>
        <w:pStyle w:val="Kommentaaritekst"/>
      </w:pPr>
      <w:r>
        <w:rPr>
          <w:rStyle w:val="Kommentaariviide"/>
        </w:rPr>
        <w:annotationRef/>
      </w:r>
      <w:r>
        <w:t>Kehtivas KrMS on selle jao pealkiri "Teabe ja jälitustoiminguga kogutud teabe vahetamine Euroopa Liidu liikmesriikide vahel". Kuivõrd nüüd lisandub ka regulatsioon teabevahetuse kohta Europoliga, siis on jaotise reguleerimisese muutunud. Seetõttu tuleb olemasolev jaotis kehtetuks tunnistada ja uue sisu jaoks kavandada uue numbriga jaotis sisuliselt sobiasse asukohta.</w:t>
      </w:r>
    </w:p>
    <w:p w14:paraId="5B37EFEB" w14:textId="77777777" w:rsidR="0038320F" w:rsidRDefault="0038320F" w:rsidP="0038320F">
      <w:pPr>
        <w:pStyle w:val="Kommentaaritekst"/>
      </w:pPr>
    </w:p>
    <w:p w14:paraId="68C68286" w14:textId="77777777" w:rsidR="0038320F" w:rsidRDefault="0038320F" w:rsidP="0038320F">
      <w:pPr>
        <w:pStyle w:val="Kommentaaritekst"/>
      </w:pPr>
      <w:r>
        <w:t>Palume EN muuta.</w:t>
      </w:r>
    </w:p>
  </w:comment>
  <w:comment w:id="4" w:author="Kärt Voor" w:date="2024-09-13T10:05:00Z" w:initials="KV">
    <w:p w14:paraId="5A60C637" w14:textId="5C4E9C2E" w:rsidR="00227CDA" w:rsidRDefault="00227CDA" w:rsidP="00227CDA">
      <w:pPr>
        <w:pStyle w:val="Kommentaaritekst"/>
      </w:pPr>
      <w:r>
        <w:rPr>
          <w:rStyle w:val="Kommentaariviide"/>
        </w:rPr>
        <w:annotationRef/>
      </w:r>
      <w:r>
        <w:t>Kui õiguskaitseasutuse puhul on mõeldud teiste riikide asutusi ja uurimisasutuse puhul Eesti asutust, siis tuleks seda ka EN-s märkida. Palume EN muuta.</w:t>
      </w:r>
    </w:p>
  </w:comment>
  <w:comment w:id="5" w:author="Kärt Voor" w:date="2024-09-16T14:45:00Z" w:initials="KV">
    <w:p w14:paraId="43E06097" w14:textId="77777777" w:rsidR="00853383" w:rsidRDefault="00853383" w:rsidP="00853383">
      <w:pPr>
        <w:pStyle w:val="Kommentaaritekst"/>
      </w:pPr>
      <w:r>
        <w:rPr>
          <w:rStyle w:val="Kommentaariviide"/>
        </w:rPr>
        <w:annotationRef/>
      </w:r>
      <w:r>
        <w:t xml:space="preserve">SK-s (21. lk) on märgitud, et "Teabevahetus toimub üldjuhul ühtse kontaktpunkti kaudu.". </w:t>
      </w:r>
    </w:p>
    <w:p w14:paraId="11E64A70" w14:textId="77777777" w:rsidR="00853383" w:rsidRDefault="00853383" w:rsidP="00853383">
      <w:pPr>
        <w:pStyle w:val="Kommentaaritekst"/>
      </w:pPr>
    </w:p>
    <w:p w14:paraId="262668FF" w14:textId="77777777" w:rsidR="00853383" w:rsidRDefault="00853383" w:rsidP="00853383">
      <w:pPr>
        <w:pStyle w:val="Kommentaaritekst"/>
      </w:pPr>
      <w:r>
        <w:t>See peab ka eelnõust nähtuma. Palume eelnõu § 508(78) täiendada lg-ga, mis ütleb nt nii: "Teabevahetus toimub ühtse kohtaktpunkti kaudu, välja arvatud käesolevas jaotises sätestatud juhul." - viimane on vajalik, et uurimisasutus saaks ka iseseisvalt teavet vahetada (nagu EN-s ette nähtud).</w:t>
      </w:r>
    </w:p>
  </w:comment>
  <w:comment w:id="8" w:author="Kärt Voor" w:date="2024-09-12T15:42:00Z" w:initials="KV">
    <w:p w14:paraId="2DD27AF2" w14:textId="1FC56A5C" w:rsidR="006F15B8" w:rsidRDefault="006F15B8" w:rsidP="006F15B8">
      <w:pPr>
        <w:pStyle w:val="Kommentaaritekst"/>
      </w:pPr>
      <w:r>
        <w:rPr>
          <w:rStyle w:val="Kommentaariviide"/>
        </w:rPr>
        <w:annotationRef/>
      </w:r>
      <w:r>
        <w:t>SK-s on esitatud selgitus: "Ehkki eelnõus ei nimetata KrMS-is pädevat ja volitatud õiguskaitseasutust, on selguse huvides mõistlik täpsustada, et Rootsi direktiivi kontekstis on edaspidi kõik Eesti uurimisasutused üheaegselt nii pädevad kui volitatud õiguskaitseasutused."</w:t>
      </w:r>
    </w:p>
    <w:p w14:paraId="7EC35A8B" w14:textId="77777777" w:rsidR="006F15B8" w:rsidRDefault="006F15B8" w:rsidP="006F15B8">
      <w:pPr>
        <w:pStyle w:val="Kommentaaritekst"/>
      </w:pPr>
    </w:p>
    <w:p w14:paraId="0CB443BA" w14:textId="77777777" w:rsidR="006F15B8" w:rsidRDefault="006F15B8" w:rsidP="006F15B8">
      <w:pPr>
        <w:pStyle w:val="Kommentaaritekst"/>
      </w:pPr>
      <w:r>
        <w:t>See tuleb ka EN-s sätestada, sest muidu tekib küsimusi, miks on "õiguskaitseasutus" ja "uurimisasutus" eraldi mainitud. Seetõttu palume täiendada normi lg-ga 2, mis defineerib, kes on kõnealuse jaotise tähenduses õiguskaitseorgan.</w:t>
      </w:r>
    </w:p>
  </w:comment>
  <w:comment w:id="9" w:author="Kärt Voor" w:date="2024-09-12T14:39:00Z" w:initials="KV">
    <w:p w14:paraId="7206BCD1" w14:textId="64F0B96D" w:rsidR="00534997" w:rsidRDefault="00534997" w:rsidP="00534997">
      <w:pPr>
        <w:pStyle w:val="Kommentaaritekst"/>
      </w:pPr>
      <w:r>
        <w:rPr>
          <w:rStyle w:val="Kommentaariviide"/>
        </w:rPr>
        <w:annotationRef/>
      </w:r>
      <w:r>
        <w:t>Lg-s 1 on ühtne kontaktpunkt ja õiguskaitseasutus, nüüd lisandub "uurimisasutus". Kui neid asutusi eristatakse, siis tuleb ka "uurimisasutus" lg-s 1 märkida. Palume EN täiendada.</w:t>
      </w:r>
    </w:p>
  </w:comment>
  <w:comment w:id="10" w:author="Kärt Voor" w:date="2024-09-12T14:47:00Z" w:initials="KV">
    <w:p w14:paraId="11235AE4" w14:textId="77777777" w:rsidR="00C74A1C" w:rsidRDefault="00C74A1C" w:rsidP="00C74A1C">
      <w:pPr>
        <w:pStyle w:val="Kommentaaritekst"/>
      </w:pPr>
      <w:r>
        <w:rPr>
          <w:rStyle w:val="Kommentaariviide"/>
        </w:rPr>
        <w:annotationRef/>
      </w:r>
      <w:r>
        <w:t>SK-s on esitatud selgitus, et "Selguse mõttes olgu välja toodud, et kaudselt juurdepääsetava teabe puhul ei saa uurimisasutus tugineda KrMS-i § 215 lõikele 1, mille kohaselt on uurimisasutuse määrused ja nõuded nende menetluses olevates kriminaalasjades täitmiseks kohustuslikud kõigile kogu Eesti Vabariigi territooriumil."</w:t>
      </w:r>
    </w:p>
    <w:p w14:paraId="1462A895" w14:textId="77777777" w:rsidR="00C74A1C" w:rsidRDefault="00C74A1C" w:rsidP="00C74A1C">
      <w:pPr>
        <w:pStyle w:val="Kommentaaritekst"/>
      </w:pPr>
    </w:p>
    <w:p w14:paraId="27EA281C" w14:textId="77777777" w:rsidR="00C74A1C" w:rsidRDefault="00C74A1C" w:rsidP="00C74A1C">
      <w:pPr>
        <w:pStyle w:val="Kommentaaritekst"/>
      </w:pPr>
      <w:r>
        <w:t>Seetõttu palume normi täiendada lg-ga 4, milles sätestatakse nt selline regulatsioont:</w:t>
      </w:r>
    </w:p>
    <w:p w14:paraId="62354CF3" w14:textId="77777777" w:rsidR="00C74A1C" w:rsidRDefault="00C74A1C" w:rsidP="00C74A1C">
      <w:pPr>
        <w:pStyle w:val="Kommentaaritekst"/>
      </w:pPr>
      <w:r>
        <w:t>"(4) Käesoleva paragrahvi lõike 3 punktis 2 nimetatud kaudselt juurdepääsetava teabe saamiseks ei kohaldata käesoleva seadustiku §-s 215 sätestatut."</w:t>
      </w:r>
    </w:p>
  </w:comment>
  <w:comment w:id="11" w:author="Kärt Voor" w:date="2024-09-12T15:50:00Z" w:initials="KV">
    <w:p w14:paraId="371C03EC" w14:textId="77777777" w:rsidR="006F15B8" w:rsidRDefault="006F15B8" w:rsidP="006F15B8">
      <w:pPr>
        <w:pStyle w:val="Kommentaaritekst"/>
      </w:pPr>
      <w:r>
        <w:rPr>
          <w:rStyle w:val="Kommentaariviide"/>
        </w:rPr>
        <w:annotationRef/>
      </w:r>
      <w:r>
        <w:t xml:space="preserve">Palume selgitada selle lg kooskõla lg-ga 5, mis sätestab, et uurimisasutus võib oma pädevuse piires </w:t>
      </w:r>
      <w:r>
        <w:rPr>
          <w:b/>
          <w:bCs/>
        </w:rPr>
        <w:t>iseseisvalt</w:t>
      </w:r>
      <w:r>
        <w:t xml:space="preserve"> teavet vahetada. </w:t>
      </w:r>
    </w:p>
    <w:p w14:paraId="48CF40DC" w14:textId="77777777" w:rsidR="006F15B8" w:rsidRDefault="006F15B8" w:rsidP="006F15B8">
      <w:pPr>
        <w:pStyle w:val="Kommentaaritekst"/>
      </w:pPr>
    </w:p>
    <w:p w14:paraId="0EA912F4" w14:textId="77777777" w:rsidR="006F15B8" w:rsidRDefault="006F15B8" w:rsidP="006F15B8">
      <w:pPr>
        <w:pStyle w:val="Kommentaaritekst"/>
      </w:pPr>
      <w:r>
        <w:t>Kui lg 5 on erinorm, siis tuleb see ka selgelt välja tuua, nt, et normi ei kohaldata teatud juhul vms. Palume EN täiendada.</w:t>
      </w:r>
    </w:p>
  </w:comment>
  <w:comment w:id="12" w:author="Kärt Voor" w:date="2024-09-12T14:51:00Z" w:initials="KV">
    <w:p w14:paraId="528F0F35" w14:textId="37F3134D" w:rsidR="00525F43" w:rsidRDefault="00525F43" w:rsidP="00525F43">
      <w:pPr>
        <w:pStyle w:val="Kommentaaritekst"/>
      </w:pPr>
      <w:r>
        <w:rPr>
          <w:rStyle w:val="Kommentaariviide"/>
        </w:rPr>
        <w:annotationRef/>
      </w:r>
      <w:r>
        <w:t>Kuivõrd uurimisasutusel on iseseisvalt õigused, siis tuleb ta lisada ka lg-sse 1.</w:t>
      </w:r>
    </w:p>
  </w:comment>
  <w:comment w:id="16" w:author="Kärt Voor" w:date="2024-09-16T13:38:00Z" w:initials="KV">
    <w:p w14:paraId="7689A834" w14:textId="77777777" w:rsidR="00490194" w:rsidRDefault="00C954D3" w:rsidP="00490194">
      <w:pPr>
        <w:pStyle w:val="Kommentaaritekst"/>
      </w:pPr>
      <w:r>
        <w:rPr>
          <w:rStyle w:val="Kommentaariviide"/>
        </w:rPr>
        <w:annotationRef/>
      </w:r>
      <w:r w:rsidR="00490194">
        <w:t>Ka SK-s on "tingimustel ja ulatuses", see on ka selgem, sest täpsustab, mida konkreetselt peab teabevahetusele kohaldama.</w:t>
      </w:r>
    </w:p>
    <w:p w14:paraId="1A06D3B2" w14:textId="77777777" w:rsidR="00490194" w:rsidRDefault="00490194" w:rsidP="00490194">
      <w:pPr>
        <w:pStyle w:val="Kommentaaritekst"/>
      </w:pPr>
    </w:p>
    <w:p w14:paraId="3BBD922B" w14:textId="77777777" w:rsidR="00490194" w:rsidRDefault="00490194" w:rsidP="00490194">
      <w:pPr>
        <w:pStyle w:val="Kommentaaritekst"/>
      </w:pPr>
      <w:r>
        <w:t>Kuivõrd sõnastusest jääb ebaselgeks, millises õigusaktis olevat korda peaks kohaldama ja Eesti õiguskorras on kasutusel mitmeid erinevaid teabevahetusega seotud regulatsioone, siis palume EN asjakohaste viidetega täiendada.</w:t>
      </w:r>
    </w:p>
  </w:comment>
  <w:comment w:id="22" w:author="Kärt Voor" w:date="2024-09-12T15:57:00Z" w:initials="KV">
    <w:p w14:paraId="68E48B45" w14:textId="382731B7" w:rsidR="00B75769" w:rsidRDefault="00B75769" w:rsidP="00B75769">
      <w:pPr>
        <w:pStyle w:val="Kommentaaritekst"/>
      </w:pPr>
      <w:r>
        <w:rPr>
          <w:rStyle w:val="Kommentaariviide"/>
        </w:rPr>
        <w:annotationRef/>
      </w:r>
      <w:r>
        <w:t>KrMS § 214 lg 1 sätestab prokuratuuri loaga seonduva, kohtu luba selles normis märgitud ei ole. Palume EN KrMS §-s 214 sätestatuga kooskõlla viia.</w:t>
      </w:r>
    </w:p>
  </w:comment>
  <w:comment w:id="23" w:author="Kärt Voor" w:date="2024-09-12T15:59:00Z" w:initials="KV">
    <w:p w14:paraId="08621118" w14:textId="77777777" w:rsidR="00C954D3" w:rsidRDefault="0058648A" w:rsidP="00C954D3">
      <w:pPr>
        <w:pStyle w:val="Kommentaaritekst"/>
      </w:pPr>
      <w:r>
        <w:rPr>
          <w:rStyle w:val="Kommentaariviide"/>
        </w:rPr>
        <w:annotationRef/>
      </w:r>
      <w:r w:rsidR="00C954D3">
        <w:t>Ka siin ekslikult märgitud.</w:t>
      </w:r>
    </w:p>
  </w:comment>
  <w:comment w:id="21" w:author="Kärt Voor" w:date="2024-09-18T14:12:00Z" w:initials="KV">
    <w:p w14:paraId="7CFD4517" w14:textId="77777777" w:rsidR="00490194" w:rsidRDefault="00490194" w:rsidP="00490194">
      <w:pPr>
        <w:pStyle w:val="Kommentaaritekst"/>
      </w:pPr>
      <w:r>
        <w:rPr>
          <w:rStyle w:val="Kommentaariviide"/>
        </w:rPr>
        <w:annotationRef/>
      </w:r>
      <w:r>
        <w:t>Leiame, et direktiivi tähenduses ei ole nimetatud lube vaja ning säte tuleb välja jätta.</w:t>
      </w:r>
    </w:p>
  </w:comment>
  <w:comment w:id="24" w:author="Kärt Voor" w:date="2024-09-12T16:10:00Z" w:initials="KV">
    <w:p w14:paraId="456D3688" w14:textId="3A3B9F39" w:rsidR="00E12A6F" w:rsidRDefault="00E12A6F" w:rsidP="00E12A6F">
      <w:pPr>
        <w:pStyle w:val="Kommentaaritekst"/>
      </w:pPr>
      <w:r>
        <w:rPr>
          <w:rStyle w:val="Kommentaariviide"/>
        </w:rPr>
        <w:annotationRef/>
      </w:r>
      <w:r>
        <w:t>Kui on oluline, kes selle nõusoleku annab ja tingimused esitab, siis peab ka see EN-st nähtuma. Oluline on, et nõusoleku annaks pädev asutus, nt see, kellelt teave saadi. Palume EN täiendada.</w:t>
      </w:r>
    </w:p>
  </w:comment>
  <w:comment w:id="25" w:author="Kärt Voor" w:date="2024-09-16T13:42:00Z" w:initials="KV">
    <w:p w14:paraId="29B002B2" w14:textId="77777777" w:rsidR="009944FF" w:rsidRDefault="00C954D3" w:rsidP="009944FF">
      <w:pPr>
        <w:pStyle w:val="Kommentaaritekst"/>
      </w:pPr>
      <w:r>
        <w:rPr>
          <w:rStyle w:val="Kommentaariviide"/>
        </w:rPr>
        <w:annotationRef/>
      </w:r>
      <w:r w:rsidR="009944FF">
        <w:t>Palume mõelda, kas "kehtestanud" (millega kehtestanud?) on sisuliselt õige termin - vt SK-s "nõuded teabe käitlemisele". Ehk siis sõnastada nt nii: "... kui muu riik on edastanud teabe kasutamise tingimused".</w:t>
      </w:r>
    </w:p>
    <w:p w14:paraId="606431AA" w14:textId="77777777" w:rsidR="009944FF" w:rsidRDefault="009944FF" w:rsidP="009944FF">
      <w:pPr>
        <w:pStyle w:val="Kommentaaritekst"/>
      </w:pPr>
    </w:p>
    <w:p w14:paraId="41FAAC18" w14:textId="77777777" w:rsidR="009944FF" w:rsidRDefault="009944FF" w:rsidP="009944FF">
      <w:pPr>
        <w:pStyle w:val="Kommentaaritekst"/>
      </w:pPr>
      <w:r>
        <w:t>Lisaks: Leiame, et punktis 2 kasutatud sõnastuse kohaselt võiks teavet kasutada üksnes juhul, kui muu riik on sellele mingid oma tingimused kehtestanud, samas direktiivi tõlke järgi on sõnastus "vastavalt nendele tingimustele", mis on ka ilmselt kooskõlas sätte mõttega. Palume  EN sõnastust muuta.</w:t>
      </w:r>
    </w:p>
  </w:comment>
  <w:comment w:id="27" w:author="Kärt Voor" w:date="2024-09-16T13:46:00Z" w:initials="KV">
    <w:p w14:paraId="32B69D19" w14:textId="62F388CE" w:rsidR="00AE009D" w:rsidRDefault="00AE009D" w:rsidP="00AE009D">
      <w:pPr>
        <w:pStyle w:val="Kommentaaritekst"/>
      </w:pPr>
      <w:r>
        <w:rPr>
          <w:rStyle w:val="Kommentaariviide"/>
        </w:rPr>
        <w:annotationRef/>
      </w:r>
      <w:r>
        <w:t>Palume võtta teadmiseks, et normitehnika käsiraamatu § 25 komm 4 kohaselt esitatakse pikem loetelu tähestikulises järjekorras, kui loetelu järjekord ei ole sisupõhine. Kui leiate, et loetelu ei ole sisupõhine, siis palume esitada punktidel loetletud tähestikulises järjekorras.</w:t>
      </w:r>
    </w:p>
  </w:comment>
  <w:comment w:id="30" w:author="Kärt Voor" w:date="2024-09-16T14:19:00Z" w:initials="KV">
    <w:p w14:paraId="09A902DD" w14:textId="77777777" w:rsidR="0038320F" w:rsidRDefault="0038320F" w:rsidP="0038320F">
      <w:pPr>
        <w:pStyle w:val="Kommentaaritekst"/>
      </w:pPr>
      <w:r>
        <w:rPr>
          <w:rStyle w:val="Kommentaariviide"/>
        </w:rPr>
        <w:annotationRef/>
      </w:r>
      <w:r>
        <w:t>Vt palun, kas "uurimisasutus" on korrektne termin, sest seda ei ole §-s 508(78) märgitud:</w:t>
      </w:r>
    </w:p>
    <w:p w14:paraId="33DF859E" w14:textId="77777777" w:rsidR="0038320F" w:rsidRDefault="0038320F" w:rsidP="0038320F">
      <w:pPr>
        <w:pStyle w:val="Kommentaaritekst"/>
      </w:pPr>
    </w:p>
    <w:p w14:paraId="2115D41E" w14:textId="77777777" w:rsidR="0038320F" w:rsidRDefault="0038320F" w:rsidP="0038320F">
      <w:pPr>
        <w:pStyle w:val="Kommentaaritekst"/>
      </w:pPr>
      <w:r>
        <w:rPr>
          <w:b/>
          <w:bCs/>
        </w:rPr>
        <w:t>§ 508</w:t>
      </w:r>
      <w:r>
        <w:rPr>
          <w:b/>
          <w:bCs/>
          <w:vertAlign w:val="superscript"/>
        </w:rPr>
        <w:t>78</w:t>
      </w:r>
      <w:r>
        <w:rPr>
          <w:b/>
          <w:bCs/>
        </w:rPr>
        <w:t>. Teabevahetus</w:t>
      </w:r>
    </w:p>
    <w:p w14:paraId="5D7754F2" w14:textId="77777777" w:rsidR="0038320F" w:rsidRDefault="0038320F" w:rsidP="0038320F">
      <w:pPr>
        <w:pStyle w:val="Kommentaaritekst"/>
      </w:pPr>
    </w:p>
    <w:p w14:paraId="46029DC8" w14:textId="77777777" w:rsidR="0038320F" w:rsidRDefault="0038320F" w:rsidP="0038320F">
      <w:pPr>
        <w:pStyle w:val="Kommentaaritekst"/>
      </w:pPr>
      <w:r>
        <w:t>(1) Kuritegude avastamiseks, tõkestamiseks ja menetlemiseks vahetatakse teavet:</w:t>
      </w:r>
    </w:p>
    <w:p w14:paraId="6D6BE1A3" w14:textId="77777777" w:rsidR="0038320F" w:rsidRDefault="0038320F" w:rsidP="0038320F">
      <w:pPr>
        <w:pStyle w:val="Kommentaaritekst"/>
      </w:pPr>
      <w:r>
        <w:t>1) teise Euroopa Liidu liikmesriigi ühtse kontaktpunkti ja õiguskaitseasutusega;</w:t>
      </w:r>
    </w:p>
    <w:p w14:paraId="633DA83B" w14:textId="77777777" w:rsidR="0038320F" w:rsidRDefault="0038320F" w:rsidP="0038320F">
      <w:pPr>
        <w:pStyle w:val="Kommentaaritekst"/>
      </w:pPr>
      <w:r>
        <w:t xml:space="preserve">2) Euroopa Liidu Õiguskaitsekoostöö Ametiga (edaspidi </w:t>
      </w:r>
      <w:r>
        <w:rPr>
          <w:i/>
          <w:iCs/>
        </w:rPr>
        <w:t>Europol</w:t>
      </w:r>
      <w:r>
        <w:t>).</w:t>
      </w:r>
    </w:p>
  </w:comment>
  <w:comment w:id="29" w:author="Kärt Voor" w:date="2024-09-13T10:29:00Z" w:initials="KV">
    <w:p w14:paraId="6D60A54B" w14:textId="77777777" w:rsidR="004E56A8" w:rsidRDefault="00141B1E" w:rsidP="004E56A8">
      <w:pPr>
        <w:pStyle w:val="Kommentaaritekst"/>
      </w:pPr>
      <w:r>
        <w:rPr>
          <w:rStyle w:val="Kommentaariviide"/>
        </w:rPr>
        <w:annotationRef/>
      </w:r>
      <w:r w:rsidR="004E56A8">
        <w:t>Tõstatame küsimuse ja palume kaaluda, kas oleks vajalik hiljem SIENA-sse märkida, et on teabevahetus toimunud?</w:t>
      </w:r>
    </w:p>
    <w:p w14:paraId="2FB22CA7" w14:textId="77777777" w:rsidR="004E56A8" w:rsidRDefault="004E56A8" w:rsidP="004E56A8">
      <w:pPr>
        <w:pStyle w:val="Kommentaaritekst"/>
      </w:pPr>
    </w:p>
    <w:p w14:paraId="7AC1DEE5" w14:textId="77777777" w:rsidR="004E56A8" w:rsidRDefault="004E56A8" w:rsidP="004E56A8">
      <w:pPr>
        <w:pStyle w:val="Kommentaaritekst"/>
      </w:pPr>
      <w:r>
        <w:t>Kui jah, siis palume EN vastava normiga täiendada.</w:t>
      </w:r>
    </w:p>
  </w:comment>
  <w:comment w:id="35" w:author="Kärt Voor" w:date="2024-09-12T15:55:00Z" w:initials="KV">
    <w:p w14:paraId="1755DE41" w14:textId="653BDEA9" w:rsidR="00B75769" w:rsidRDefault="00B75769" w:rsidP="00B75769">
      <w:pPr>
        <w:pStyle w:val="Kommentaaritekst"/>
      </w:pPr>
      <w:r>
        <w:rPr>
          <w:rStyle w:val="Kommentaariviide"/>
        </w:rPr>
        <w:annotationRef/>
      </w:r>
      <w:r>
        <w:t>See, et tuleb esitada teabetaotlus, peab olema ka lg-s 1 sätestatud. Palume EN täiendada.</w:t>
      </w:r>
    </w:p>
  </w:comment>
  <w:comment w:id="36" w:author="Kärt Voor" w:date="2024-09-13T10:20:00Z" w:initials="KV">
    <w:p w14:paraId="7EB287A3" w14:textId="77777777" w:rsidR="00E04C4B" w:rsidRDefault="00AE4693" w:rsidP="00E04C4B">
      <w:pPr>
        <w:pStyle w:val="Kommentaaritekst"/>
      </w:pPr>
      <w:r>
        <w:rPr>
          <w:rStyle w:val="Kommentaariviide"/>
        </w:rPr>
        <w:annotationRef/>
      </w:r>
      <w:r w:rsidR="00E04C4B">
        <w:t>Täiendada EN, et ka uurimisasutus kontrollib teabetaotluse nõuetekohasust jms. Kui kontrolli kohustus on ainult (ja mitte mingil juhul mitte kellelgi teisel) ühtsel kontaktpunktil, siis palume luua norm, mis seda ütleb.</w:t>
      </w:r>
    </w:p>
    <w:p w14:paraId="220A6BFB" w14:textId="77777777" w:rsidR="00E04C4B" w:rsidRDefault="00E04C4B" w:rsidP="00E04C4B">
      <w:pPr>
        <w:pStyle w:val="Kommentaaritekst"/>
      </w:pPr>
    </w:p>
    <w:p w14:paraId="04DD4817" w14:textId="77777777" w:rsidR="00E04C4B" w:rsidRDefault="00E04C4B" w:rsidP="00E04C4B">
      <w:pPr>
        <w:pStyle w:val="Kommentaaritekst"/>
      </w:pPr>
      <w:r>
        <w:t>Kui uurimisasutus pöördub otse uurimisasutuse poole, siis kellel on taotluse kontrollikohustus?</w:t>
      </w:r>
    </w:p>
    <w:p w14:paraId="38234DE8" w14:textId="77777777" w:rsidR="00E04C4B" w:rsidRDefault="00E04C4B" w:rsidP="00E04C4B">
      <w:pPr>
        <w:pStyle w:val="Kommentaaritekst"/>
      </w:pPr>
    </w:p>
    <w:p w14:paraId="30DBDEE6" w14:textId="77777777" w:rsidR="00E04C4B" w:rsidRDefault="00E04C4B" w:rsidP="00E04C4B">
      <w:pPr>
        <w:pStyle w:val="Kommentaaritekst"/>
      </w:pPr>
      <w:r>
        <w:t>Palume SK täiendada, et ülal küsitud küsimused vastused saaksid.</w:t>
      </w:r>
    </w:p>
  </w:comment>
  <w:comment w:id="37" w:author="Kärt Voor" w:date="2024-09-16T14:38:00Z" w:initials="KV">
    <w:p w14:paraId="347B21B8" w14:textId="77777777" w:rsidR="00853383" w:rsidRDefault="00853383" w:rsidP="00853383">
      <w:pPr>
        <w:pStyle w:val="Kommentaaritekst"/>
      </w:pPr>
      <w:r>
        <w:rPr>
          <w:rStyle w:val="Kommentaariviide"/>
        </w:rPr>
        <w:annotationRef/>
      </w:r>
      <w:r>
        <w:t>Kuna keeldumise alused on lg-s 1, siis täiendasime viidet.</w:t>
      </w:r>
    </w:p>
  </w:comment>
  <w:comment w:id="40" w:author="Kärt Voor" w:date="2024-09-16T15:04:00Z" w:initials="KV">
    <w:p w14:paraId="210A47E8" w14:textId="77777777" w:rsidR="009B4611" w:rsidRDefault="009B4611" w:rsidP="009B4611">
      <w:pPr>
        <w:pStyle w:val="Kommentaaritekst"/>
      </w:pPr>
      <w:r>
        <w:rPr>
          <w:rStyle w:val="Kommentaariviide"/>
        </w:rPr>
        <w:annotationRef/>
      </w:r>
      <w:r>
        <w:t>Kui sisuliselt õige "edastab kogutud teabe", siis palume EN muuta. Või on see nii, et uurimisasutus edastab kogutud teabe ühtsele kontaktpunktile, kes koostab vastuse? Kui jah, siis on korrektne nii nagu hetkel sõnastatud on ja EN selles osas muutma ei pea.</w:t>
      </w:r>
    </w:p>
  </w:comment>
  <w:comment w:id="41" w:author="Kärt Voor" w:date="2024-09-17T09:03:00Z" w:initials="KV">
    <w:p w14:paraId="410A4B18" w14:textId="77777777" w:rsidR="001F7247" w:rsidRDefault="001F7247" w:rsidP="001F7247">
      <w:pPr>
        <w:pStyle w:val="Kommentaaritekst"/>
      </w:pPr>
      <w:r>
        <w:rPr>
          <w:rStyle w:val="Kommentaariviide"/>
        </w:rPr>
        <w:annotationRef/>
      </w:r>
      <w:r>
        <w:t>Selle normiga seotult peaks olema EN-s ka norm, mis ütleb, et mingitel juhtudel võib õiguskaitseasutus (SK kohaselt) otse teise EL LR ÕKA-le vastuse edastada. Hetkel ei nähtu normist, kes selle vastuse edastab - normi tuleb täiendada.</w:t>
      </w:r>
    </w:p>
  </w:comment>
  <w:comment w:id="42" w:author="Kärt Voor" w:date="2024-09-18T14:31:00Z" w:initials="KV">
    <w:p w14:paraId="1D5085AC" w14:textId="77777777" w:rsidR="009C418B" w:rsidRDefault="009C418B" w:rsidP="009C418B">
      <w:pPr>
        <w:pStyle w:val="Kommentaaritekst"/>
      </w:pPr>
      <w:r>
        <w:rPr>
          <w:rStyle w:val="Kommentaariviide"/>
        </w:rPr>
        <w:annotationRef/>
      </w:r>
      <w:r>
        <w:t>Juhime tähelepanu, et direktiivi kohaselt on punktis 1 "väga tundlik uurimine", punktis 2 "terrorismijuhtumi lahendamine". Seega on eelnõus laiendatud neid direktiivist tulenevaid erandlikke tingimusi,  mistõttu ei vasta käesolev eelnõu direktiivi nõuetele. Eelnõu tuleb muuta.</w:t>
      </w:r>
    </w:p>
  </w:comment>
  <w:comment w:id="43" w:author="Kärt Voor" w:date="2024-09-17T10:00:00Z" w:initials="KV">
    <w:p w14:paraId="0543F498" w14:textId="11427695" w:rsidR="0048154B" w:rsidRDefault="0048154B" w:rsidP="0048154B">
      <w:pPr>
        <w:pStyle w:val="Kommentaaritekst"/>
      </w:pPr>
      <w:r>
        <w:rPr>
          <w:rStyle w:val="Kommentaariviide"/>
        </w:rPr>
        <w:annotationRef/>
      </w:r>
      <w:r>
        <w:t>Infoks, et ka selles normis saaks sõnastada selgelt, et "esineb vähemalt üks järgmistest alustest" nagu on sätestatud § 508(82) lg 1 sissejuhatavas lauseosas. Soovitame ka selles normis analoogselt sõnastada.</w:t>
      </w:r>
    </w:p>
  </w:comment>
  <w:comment w:id="45" w:author="Kärt Voor" w:date="2024-09-17T10:01:00Z" w:initials="KV">
    <w:p w14:paraId="6AAE17D3" w14:textId="77777777" w:rsidR="0048154B" w:rsidRDefault="0048154B" w:rsidP="0048154B">
      <w:pPr>
        <w:pStyle w:val="Kommentaaritekst"/>
      </w:pPr>
      <w:r>
        <w:rPr>
          <w:rStyle w:val="Kommentaariviide"/>
        </w:rPr>
        <w:annotationRef/>
      </w:r>
      <w:r>
        <w:t>Juhime tähelepanu, et kui loetelu ei ole sisupõhine, siis esitatakse punktiloetelu tähestikulises järjekorras. Kui loetelu on sisupõhine, siis palume jätta see märkus tähelepanuta.</w:t>
      </w:r>
    </w:p>
  </w:comment>
  <w:comment w:id="54" w:author="Kärt Voor" w:date="2024-09-18T15:28:00Z" w:initials="KV">
    <w:p w14:paraId="2BEC58BA" w14:textId="77777777" w:rsidR="00476A63" w:rsidRDefault="00476A63" w:rsidP="00476A63">
      <w:pPr>
        <w:pStyle w:val="Kommentaaritekst"/>
      </w:pPr>
      <w:r>
        <w:rPr>
          <w:rStyle w:val="Kommentaariviide"/>
        </w:rPr>
        <w:annotationRef/>
      </w:r>
      <w:r>
        <w:t>Palume SK-s selgitada, kuidas toimub uurimisasutuse poolt iseseisvalt esitatud teabetaotlusele vastamise tähtaja jälgimine ühtse kontaktpunkti poolt. Kui on sisuline vajadus, siis seda ka EN-s reguleerida.</w:t>
      </w:r>
    </w:p>
  </w:comment>
  <w:comment w:id="58" w:author="Kärt Voor" w:date="2024-09-18T14:32:00Z" w:initials="KV">
    <w:p w14:paraId="776D0AB4" w14:textId="569F54A9" w:rsidR="009C418B" w:rsidRDefault="009C418B" w:rsidP="009C418B">
      <w:pPr>
        <w:pStyle w:val="Kommentaaritekst"/>
      </w:pPr>
      <w:r>
        <w:rPr>
          <w:rStyle w:val="Kommentaariviide"/>
        </w:rPr>
        <w:annotationRef/>
      </w:r>
      <w:r>
        <w:t xml:space="preserve">Juhime tähelepanu, et põhimõtteliselt ei ole välistatud olukord, kus teine EL liikmesriik soovib ohtu tõrjuda seoses (nn esimese) EL liikmesriigi ehk Eesti avaliku korraga. Palume normi sõnastamisel seda arvestada ja EN täiendada.. </w:t>
      </w:r>
    </w:p>
  </w:comment>
  <w:comment w:id="59" w:author="Kärt Voor" w:date="2024-09-18T14:34:00Z" w:initials="KV">
    <w:p w14:paraId="37B213AA" w14:textId="77777777" w:rsidR="009C418B" w:rsidRDefault="009C418B" w:rsidP="009C418B">
      <w:pPr>
        <w:pStyle w:val="Kommentaaritekst"/>
      </w:pPr>
      <w:r>
        <w:rPr>
          <w:rStyle w:val="Kommentaariviide"/>
        </w:rPr>
        <w:annotationRef/>
      </w:r>
      <w:r>
        <w:t>Juhime tähelepanu, et direktiivi sõnastus on "piirangud kuni vabaduse võtmiseni", mistõttu ei pea ilmtingimata olema isikuvabaduse piiramine, vaid tegu võib olla ka nt kiireloomulise varade arestimisega. Seega on eelnõu kitsam kui direktiiv ja ei vasta sellele. Palume EN parandada.</w:t>
      </w:r>
    </w:p>
  </w:comment>
  <w:comment w:id="60" w:author="Kärt Voor" w:date="2024-09-18T14:35:00Z" w:initials="KV">
    <w:p w14:paraId="6FFAE9FC" w14:textId="77777777" w:rsidR="003B65A8" w:rsidRDefault="003B65A8" w:rsidP="003B65A8">
      <w:pPr>
        <w:pStyle w:val="Kommentaaritekst"/>
      </w:pPr>
      <w:r>
        <w:rPr>
          <w:rStyle w:val="Kommentaariviide"/>
        </w:rPr>
        <w:annotationRef/>
      </w:r>
      <w:r>
        <w:t xml:space="preserve">Direktiivi sõnastuse kohaselt jätkub see lause "ning kui seda teavet peetakse oluliseks süütegude tõkestamisel, avastamisel ja ennetamisel". Selline sõnastus on arusaadavam, ehk et tegemist ei ole mistahes teabega, mis kaotab ajakohasuse, vaid siiski süütegudega seonduva teabega. Palume EN sõnastust parandada. </w:t>
      </w:r>
    </w:p>
  </w:comment>
  <w:comment w:id="63" w:author="Kärt Voor" w:date="2024-09-17T11:39:00Z" w:initials="KV">
    <w:p w14:paraId="1B5FB48C" w14:textId="7F192916" w:rsidR="00135FA0" w:rsidRDefault="00135FA0" w:rsidP="00135FA0">
      <w:pPr>
        <w:pStyle w:val="Kommentaaritekst"/>
      </w:pPr>
      <w:r>
        <w:rPr>
          <w:rStyle w:val="Kommentaariviide"/>
        </w:rPr>
        <w:annotationRef/>
      </w:r>
      <w:r>
        <w:t xml:space="preserve">Kuivõrd sellist terminit KrMS-s ei ole, siis palume EN täiendada ja esitada normis viited asjakohastele KrMS normidele, mis reguleerivad kohtu või prokuratuuri poolt teabe vahetuseks loa andmist. </w:t>
      </w:r>
    </w:p>
  </w:comment>
  <w:comment w:id="64" w:author="Kärt Voor" w:date="2024-09-17T11:50:00Z" w:initials="KV">
    <w:p w14:paraId="2B88496A" w14:textId="77777777" w:rsidR="009B61B8" w:rsidRDefault="009B61B8" w:rsidP="009B61B8">
      <w:pPr>
        <w:pStyle w:val="Kommentaaritekst"/>
      </w:pPr>
      <w:r>
        <w:rPr>
          <w:rStyle w:val="Kommentaariviide"/>
        </w:rPr>
        <w:annotationRef/>
      </w:r>
      <w:r>
        <w:t>Kui siin peetakse silmas olukorda, mida käsitleb § 508(81) lg 2 - puudused? Kui jah, siis palume need normid viitamise kaudu omavahel siduda. Kui ei, siis teeme ettepaneku täiendada § 508(81) normiga, mis reguleerib Eesti poolt taotluse esitajale selgituste ja täpsustuste esitamist.</w:t>
      </w:r>
    </w:p>
  </w:comment>
  <w:comment w:id="65" w:author="Kärt Voor" w:date="2024-09-17T13:22:00Z" w:initials="KV">
    <w:p w14:paraId="685C162D" w14:textId="77777777" w:rsidR="00991497" w:rsidRDefault="00383E6F" w:rsidP="00991497">
      <w:pPr>
        <w:pStyle w:val="Kommentaaritekst"/>
      </w:pPr>
      <w:r>
        <w:rPr>
          <w:rStyle w:val="Kommentaariviide"/>
        </w:rPr>
        <w:annotationRef/>
      </w:r>
      <w:r w:rsidR="00991497">
        <w:t>Kuivõrd teabetaotlus on teabevahetuse aluseks, siis peab see norm (ja sellega seotud § 508(85)  olema esitatud pärast ühtse kontaktpunkti (§ 508(79)) regulatsiooni. Palume EN muuta.</w:t>
      </w:r>
    </w:p>
    <w:p w14:paraId="2FCBAAB8" w14:textId="77777777" w:rsidR="00991497" w:rsidRDefault="00991497" w:rsidP="00991497">
      <w:pPr>
        <w:pStyle w:val="Kommentaaritekst"/>
      </w:pPr>
    </w:p>
    <w:p w14:paraId="68DC0A98" w14:textId="77777777" w:rsidR="00991497" w:rsidRDefault="00991497" w:rsidP="00991497">
      <w:pPr>
        <w:pStyle w:val="Kommentaaritekst"/>
      </w:pPr>
      <w:r>
        <w:t>Kui aga on selle normi mõte reguleerida olukorda, kus Eesti uurimisasutus esitab teabetaotluse, siis palume normi pealkirja täpsustada, nt. "Teisele Euroopa Liidu liikmesriigile teabetaotluse esitamine"</w:t>
      </w:r>
    </w:p>
  </w:comment>
  <w:comment w:id="66" w:author="Kärt Voor" w:date="2024-09-17T13:23:00Z" w:initials="KV">
    <w:p w14:paraId="23FF9282" w14:textId="2FBC3E9B" w:rsidR="00383E6F" w:rsidRDefault="00383E6F" w:rsidP="00383E6F">
      <w:pPr>
        <w:pStyle w:val="Kommentaaritekst"/>
      </w:pPr>
      <w:r>
        <w:rPr>
          <w:rStyle w:val="Kommentaariviide"/>
        </w:rPr>
        <w:annotationRef/>
      </w:r>
      <w:r>
        <w:t>Kui siin mõeldud Eesti uurimisasutust (uurimisasutust KrMS § 31 lg 1 mõttes), siis palume normi täpsustada, et see normist selguks.</w:t>
      </w:r>
    </w:p>
  </w:comment>
  <w:comment w:id="69" w:author="Kärt Voor" w:date="2024-09-17T13:24:00Z" w:initials="KV">
    <w:p w14:paraId="3EB15EC3" w14:textId="77777777" w:rsidR="00383E6F" w:rsidRDefault="00383E6F" w:rsidP="00383E6F">
      <w:pPr>
        <w:pStyle w:val="Kommentaaritekst"/>
      </w:pPr>
      <w:r>
        <w:rPr>
          <w:rStyle w:val="Kommentaariviide"/>
        </w:rPr>
        <w:annotationRef/>
      </w:r>
      <w:r>
        <w:t>Palume normi täiendada, et selguks, kelle poolt teabetaotlus esitatakse.</w:t>
      </w:r>
    </w:p>
  </w:comment>
  <w:comment w:id="68" w:author="Kärt Voor" w:date="2024-09-18T14:37:00Z" w:initials="KV">
    <w:p w14:paraId="473A774D" w14:textId="77777777" w:rsidR="003B65A8" w:rsidRDefault="003B65A8" w:rsidP="003B65A8">
      <w:pPr>
        <w:pStyle w:val="Kommentaaritekst"/>
      </w:pPr>
      <w:r>
        <w:rPr>
          <w:rStyle w:val="Kommentaariviide"/>
        </w:rPr>
        <w:annotationRef/>
      </w:r>
      <w:r>
        <w:t>Juhime tähelepanu, et direktiivi sõnastuse kohaselt "edastab samal ajal". Palume ka EN-s samasugune nõue sätestada,  sest vastasel juhul ei ole eelnõu ei ole direktiiviga kooskõlas.</w:t>
      </w:r>
    </w:p>
  </w:comment>
  <w:comment w:id="75" w:author="Kärt Voor" w:date="2024-09-18T14:42:00Z" w:initials="KV">
    <w:p w14:paraId="31A5724B" w14:textId="77777777" w:rsidR="003B65A8" w:rsidRDefault="003B65A8" w:rsidP="003B65A8">
      <w:pPr>
        <w:pStyle w:val="Kommentaaritekst"/>
      </w:pPr>
      <w:r>
        <w:rPr>
          <w:rStyle w:val="Kommentaariviide"/>
        </w:rPr>
        <w:annotationRef/>
      </w:r>
      <w:r>
        <w:t xml:space="preserve">Direktiivi sõnastus: piirangud taotletud teabe kasutamisele muudel eesmärkidel kui need, mille jaoks seda taotleti. </w:t>
      </w:r>
    </w:p>
    <w:p w14:paraId="331E6EF4" w14:textId="77777777" w:rsidR="003B65A8" w:rsidRDefault="003B65A8" w:rsidP="003B65A8">
      <w:pPr>
        <w:pStyle w:val="Kommentaaritekst"/>
      </w:pPr>
    </w:p>
    <w:p w14:paraId="447B1DCE" w14:textId="77777777" w:rsidR="003B65A8" w:rsidRDefault="003B65A8" w:rsidP="003B65A8">
      <w:pPr>
        <w:pStyle w:val="Kommentaaritekst"/>
      </w:pPr>
      <w:r>
        <w:t xml:space="preserve">EN tuleb direktiiviga kooskõlla viia. </w:t>
      </w:r>
    </w:p>
  </w:comment>
  <w:comment w:id="96" w:author="Kärt Voor" w:date="2024-09-17T14:36:00Z" w:initials="KV">
    <w:p w14:paraId="3018FA7E" w14:textId="7CEF0B9A" w:rsidR="005F54F3" w:rsidRDefault="005F54F3" w:rsidP="005F54F3">
      <w:pPr>
        <w:pStyle w:val="Kommentaaritekst"/>
      </w:pPr>
      <w:r>
        <w:rPr>
          <w:rStyle w:val="Kommentaariviide"/>
        </w:rPr>
        <w:annotationRef/>
      </w:r>
      <w:r>
        <w:t>Tõstatame taas küsimuse, kas silmas peetakse Eesti kontaktpunkti ja uurimisasutusi? Palume EN täpsustada.</w:t>
      </w:r>
    </w:p>
    <w:p w14:paraId="494E86B8" w14:textId="77777777" w:rsidR="005F54F3" w:rsidRDefault="005F54F3" w:rsidP="005F54F3">
      <w:pPr>
        <w:pStyle w:val="Kommentaaritekst"/>
      </w:pPr>
    </w:p>
    <w:p w14:paraId="07F38BFA" w14:textId="77777777" w:rsidR="005F54F3" w:rsidRDefault="005F54F3" w:rsidP="005F54F3">
      <w:pPr>
        <w:pStyle w:val="Kommentaaritekst"/>
      </w:pPr>
      <w:r>
        <w:t>Nt lg 5 p 2 - siin peetakse silmas, et Eesti uurimisasutus esitab koopia Eesti kontaktpunktile? Kui jah, siis tuleb seda ka normis öelda.</w:t>
      </w:r>
    </w:p>
  </w:comment>
  <w:comment w:id="97" w:author="Kärt Voor" w:date="2024-09-13T10:18:00Z" w:initials="KV">
    <w:p w14:paraId="736E0BAC" w14:textId="7AE39833" w:rsidR="00D135E3" w:rsidRDefault="00D135E3" w:rsidP="00D135E3">
      <w:pPr>
        <w:pStyle w:val="Kommentaaritekst"/>
      </w:pPr>
      <w:r>
        <w:rPr>
          <w:rStyle w:val="Kommentaariviide"/>
        </w:rPr>
        <w:annotationRef/>
      </w:r>
      <w:r>
        <w:t>Või sisuliselt õige - iseseisvalt teavet? Kui jah, siis palume EN täpsustada.</w:t>
      </w:r>
    </w:p>
  </w:comment>
  <w:comment w:id="104" w:author="Kärt Voor" w:date="2024-09-17T14:44:00Z" w:initials="KV">
    <w:p w14:paraId="6D0F3272" w14:textId="77777777" w:rsidR="005F54F3" w:rsidRDefault="005F54F3" w:rsidP="005F54F3">
      <w:pPr>
        <w:pStyle w:val="Kommentaaritekst"/>
      </w:pPr>
      <w:r>
        <w:rPr>
          <w:rStyle w:val="Kommentaariviide"/>
        </w:rPr>
        <w:annotationRef/>
      </w:r>
      <w:r>
        <w:t>Palume EN täpsustada, mis õigusakti artikkel 7 lõiget 7 mõeldakse.</w:t>
      </w:r>
    </w:p>
  </w:comment>
  <w:comment w:id="118" w:author="Kärt Voor" w:date="2024-09-17T14:55:00Z" w:initials="KV">
    <w:p w14:paraId="6779E3FD" w14:textId="77777777" w:rsidR="00204822" w:rsidRDefault="00204822" w:rsidP="00204822">
      <w:pPr>
        <w:pStyle w:val="Kommentaaritekst"/>
      </w:pPr>
      <w:r>
        <w:rPr>
          <w:rStyle w:val="Kommentaariviide"/>
        </w:rPr>
        <w:annotationRef/>
      </w:r>
      <w:r>
        <w:t>Palume arvestada KrMS 19. ptk 8. jao 9. jaotise kohta tehtud märkust ja PPVS-s esitatud viidet muuta:</w:t>
      </w:r>
    </w:p>
    <w:p w14:paraId="4A2C48C3" w14:textId="77777777" w:rsidR="00204822" w:rsidRDefault="00204822" w:rsidP="00204822">
      <w:pPr>
        <w:pStyle w:val="Kommentaaritekst"/>
      </w:pPr>
    </w:p>
    <w:p w14:paraId="1FF0313D" w14:textId="77777777" w:rsidR="00204822" w:rsidRDefault="00204822" w:rsidP="00204822">
      <w:pPr>
        <w:pStyle w:val="Kommentaaritekst"/>
      </w:pPr>
      <w:r>
        <w:t>Kehtivas KrMS on selle jao pealkiri "Teabe ja jälitustoiminguga kogutud teabe vahetamine Euroopa Liidu liikmesriikide vahel". Kuivõrd nüüd lisandub ka regulatsioon teabevahetuse kohta Europoliga, siis on jaotise reguleerimisese muutunud. Seetõttu tuleb olemasolev jaotis kehtetuks tunnistada ja uue sisu jaoks kavandada uue numbriga jaotis sisuliselt sobiasse asukohta.</w:t>
      </w:r>
    </w:p>
    <w:p w14:paraId="5C9DC72D" w14:textId="77777777" w:rsidR="00204822" w:rsidRDefault="00204822" w:rsidP="00204822">
      <w:pPr>
        <w:pStyle w:val="Kommentaaritekst"/>
      </w:pPr>
    </w:p>
    <w:p w14:paraId="1AB29007" w14:textId="77777777" w:rsidR="00204822" w:rsidRDefault="00204822" w:rsidP="00204822">
      <w:pPr>
        <w:pStyle w:val="Kommentaaritekst"/>
      </w:pPr>
      <w:r>
        <w:t>Palume EN muuta</w:t>
      </w:r>
    </w:p>
  </w:comment>
  <w:comment w:id="120" w:author="Kärt Voor" w:date="2024-09-18T11:15:00Z" w:initials="KV">
    <w:p w14:paraId="3302BD7E" w14:textId="77777777" w:rsidR="00DF3B88" w:rsidRDefault="00DF3B88" w:rsidP="00DF3B88">
      <w:pPr>
        <w:pStyle w:val="Kommentaaritekst"/>
      </w:pPr>
      <w:r>
        <w:rPr>
          <w:rStyle w:val="Kommentaariviide"/>
        </w:rPr>
        <w:annotationRef/>
      </w:r>
      <w:r>
        <w:t>Kuivõrd Europol on lühend, siis tuleb selle asutuse esmakordsel märkimisel välja kirjutada pikk nimetus ja määrata lühend, mida edaspidi kasutatakse. Palume EN täiendada Europoli pika nimetusega.</w:t>
      </w:r>
    </w:p>
  </w:comment>
  <w:comment w:id="122" w:author="Kärt Voor" w:date="2024-09-17T15:04:00Z" w:initials="KV">
    <w:p w14:paraId="354808D0" w14:textId="6C594448" w:rsidR="00615C17" w:rsidRDefault="00615C17" w:rsidP="00615C17">
      <w:pPr>
        <w:pStyle w:val="Kommentaaritekst"/>
      </w:pPr>
      <w:r>
        <w:rPr>
          <w:rStyle w:val="Kommentaariviide"/>
        </w:rPr>
        <w:annotationRef/>
      </w:r>
      <w:r>
        <w:t>See viide on juba olemas p-s 4. Kui puudub vajadus korrata, siis palume see viide välja jätta.</w:t>
      </w:r>
    </w:p>
  </w:comment>
  <w:comment w:id="123" w:author="Kärt Voor" w:date="2024-09-17T15:05:00Z" w:initials="KV">
    <w:p w14:paraId="63DC3D48" w14:textId="77777777" w:rsidR="00615C17" w:rsidRDefault="00615C17" w:rsidP="00615C17">
      <w:pPr>
        <w:pStyle w:val="Kommentaaritekst"/>
      </w:pPr>
      <w:r>
        <w:rPr>
          <w:rStyle w:val="Kommentaariviide"/>
        </w:rPr>
        <w:annotationRef/>
      </w:r>
      <w:r>
        <w:t>Palume ka märkida, kellele neid selgitusi või täpsustusi esitatakse.</w:t>
      </w:r>
    </w:p>
  </w:comment>
  <w:comment w:id="124" w:author="Kärt Voor" w:date="2024-09-17T15:11:00Z" w:initials="KV">
    <w:p w14:paraId="60B4B54F" w14:textId="77777777" w:rsidR="006C75EF" w:rsidRDefault="006C75EF" w:rsidP="006C75EF">
      <w:pPr>
        <w:pStyle w:val="Kommentaaritekst"/>
      </w:pPr>
      <w:r>
        <w:rPr>
          <w:rStyle w:val="Kommentaariviide"/>
        </w:rPr>
        <w:annotationRef/>
      </w:r>
      <w:r>
        <w:t>Kui siin mõeldud uurimisasutuse iseseisvat teabevahetust, siis palume EN selle infoga täiendada.</w:t>
      </w:r>
    </w:p>
  </w:comment>
  <w:comment w:id="126" w:author="Kärt Voor" w:date="2024-09-17T14:55:00Z" w:initials="KV">
    <w:p w14:paraId="194220EC" w14:textId="77777777" w:rsidR="00204822" w:rsidRDefault="00204822" w:rsidP="00204822">
      <w:pPr>
        <w:pStyle w:val="Kommentaaritekst"/>
      </w:pPr>
      <w:r>
        <w:rPr>
          <w:rStyle w:val="Kommentaariviide"/>
        </w:rPr>
        <w:annotationRef/>
      </w:r>
      <w:r>
        <w:t>Palume arvestada KrMS 19. ptk 8. jao 9. jaotise kohta tehtud märkust ja PPVS-s esitatud viidet muuta:</w:t>
      </w:r>
    </w:p>
    <w:p w14:paraId="18F5C6B8" w14:textId="77777777" w:rsidR="00204822" w:rsidRDefault="00204822" w:rsidP="00204822">
      <w:pPr>
        <w:pStyle w:val="Kommentaaritekst"/>
      </w:pPr>
    </w:p>
    <w:p w14:paraId="27D5312D" w14:textId="77777777" w:rsidR="00204822" w:rsidRDefault="00204822" w:rsidP="00204822">
      <w:pPr>
        <w:pStyle w:val="Kommentaaritekst"/>
      </w:pPr>
      <w:r>
        <w:t>Kehtivas KrMS on selle jao pealkiri "Teabe ja jälitustoiminguga kogutud teabe vahetamine Euroopa Liidu liikmesriikide vahel". Kuivõrd nüüd lisandub ka regulatsioon teabevahetuse kohta Europoliga, siis on jaotise reguleerimisese muutunud. Seetõttu tuleb olemasolev jaotis kehtetuks tunnistada ja uue sisu jaoks kavandada uue numbriga jaotis sisuliselt sobiasse asukohta.</w:t>
      </w:r>
    </w:p>
    <w:p w14:paraId="38CC44E5" w14:textId="77777777" w:rsidR="00204822" w:rsidRDefault="00204822" w:rsidP="00204822">
      <w:pPr>
        <w:pStyle w:val="Kommentaaritekst"/>
      </w:pPr>
    </w:p>
    <w:p w14:paraId="7CCCFDCE" w14:textId="77777777" w:rsidR="00204822" w:rsidRDefault="00204822" w:rsidP="00204822">
      <w:pPr>
        <w:pStyle w:val="Kommentaaritekst"/>
      </w:pPr>
      <w:r>
        <w:t>Palume EN muuta</w:t>
      </w:r>
    </w:p>
  </w:comment>
  <w:comment w:id="127" w:author="Kärt Voor" w:date="2024-09-17T15:14:00Z" w:initials="KV">
    <w:p w14:paraId="48C28131" w14:textId="77777777" w:rsidR="006C75EF" w:rsidRDefault="006C75EF" w:rsidP="006C75EF">
      <w:pPr>
        <w:pStyle w:val="Kommentaaritekst"/>
      </w:pPr>
      <w:r>
        <w:rPr>
          <w:rStyle w:val="Kommentaariviide"/>
        </w:rPr>
        <w:annotationRef/>
      </w:r>
      <w:r>
        <w:t>"registreerib … teabevahetuse", SK-s "registreerib ühtne kontaktpunkt KrMS-i 19. peatüki 8. jao 9. jaotises nimetatud teabevahetuse ". Kuivõrd teabevahetuse viise on erinevaid - taotlusega, taotluseta, iseseisev, siis palume siin normis näidata, millist teabevahetust on silmas peetud. Palume EN täiendada.</w:t>
      </w:r>
    </w:p>
  </w:comment>
  <w:comment w:id="131" w:author="Kärt Voor" w:date="2024-09-17T15:15:00Z" w:initials="KV">
    <w:p w14:paraId="3762FDA2" w14:textId="77777777" w:rsidR="00B118CD" w:rsidRDefault="00B118CD" w:rsidP="00B118CD">
      <w:pPr>
        <w:pStyle w:val="Kommentaaritekst"/>
      </w:pPr>
      <w:r>
        <w:rPr>
          <w:rStyle w:val="Kommentaariviide"/>
        </w:rPr>
        <w:annotationRef/>
      </w:r>
      <w:r>
        <w:t>Palume viide üle vaadata ja EN parandada, sest lisatav § 508(88) reguleerib teabeedastust Europolile.</w:t>
      </w:r>
    </w:p>
  </w:comment>
  <w:comment w:id="132" w:author="Kärt Voor" w:date="2024-09-17T15:16:00Z" w:initials="KV">
    <w:p w14:paraId="7E5840E4" w14:textId="36CBA6ED" w:rsidR="00B118CD" w:rsidRDefault="00B118CD" w:rsidP="00B118CD">
      <w:pPr>
        <w:pStyle w:val="Kommentaaritekst"/>
      </w:pPr>
      <w:r>
        <w:rPr>
          <w:rStyle w:val="Kommentaariviide"/>
        </w:rPr>
        <w:annotationRef/>
      </w:r>
      <w:r>
        <w:t>Palume viide üle kontrollida ja EN parandada, sest sellist paragrahvi EN-ga ei lisata. Ilmselt mõeldud § 508(83) lg-t 3.</w:t>
      </w:r>
    </w:p>
  </w:comment>
  <w:comment w:id="130" w:author="Kärt Voor" w:date="2024-09-18T10:39:00Z" w:initials="KV">
    <w:p w14:paraId="1FEC945C" w14:textId="77777777" w:rsidR="00F13070" w:rsidRDefault="00F13070" w:rsidP="00F13070">
      <w:pPr>
        <w:pStyle w:val="Kommentaaritekst"/>
      </w:pPr>
      <w:r>
        <w:rPr>
          <w:rStyle w:val="Kommentaariviide"/>
        </w:rPr>
        <w:annotationRef/>
      </w:r>
      <w:r>
        <w:t>Tähelepanu juhtimiseks markeerime, et kui loetelu ei ole sisupõhine, siis esitatakse loetelu tähestikulises järjekorras.</w:t>
      </w:r>
    </w:p>
  </w:comment>
  <w:comment w:id="133" w:author="Kärt Voor" w:date="2024-09-13T10:42:00Z" w:initials="KV">
    <w:p w14:paraId="1D5F6AB1" w14:textId="34599DBC" w:rsidR="00670BB3" w:rsidRDefault="00670BB3" w:rsidP="00670BB3">
      <w:pPr>
        <w:pStyle w:val="Kommentaaritekst"/>
      </w:pPr>
      <w:r>
        <w:rPr>
          <w:rStyle w:val="Kommentaariviide"/>
        </w:rPr>
        <w:annotationRef/>
      </w:r>
      <w:r>
        <w:t>Kui andmed liiguvad töövoosüsteemist toimikusse, siis puudub vajadus neid töövoosüsteemist säilitada. Seetõttu palume SK-s selgitada, miks on siin aegumistähtaja sätestamine vajalik. Kui see vajalik ei ole, siis tuleb ka norm välja jätta.</w:t>
      </w:r>
    </w:p>
  </w:comment>
  <w:comment w:id="134" w:author="Kärt Voor" w:date="2024-09-17T14:55:00Z" w:initials="KV">
    <w:p w14:paraId="20FA3084" w14:textId="77777777" w:rsidR="00204822" w:rsidRDefault="00204822" w:rsidP="00204822">
      <w:pPr>
        <w:pStyle w:val="Kommentaaritekst"/>
      </w:pPr>
      <w:r>
        <w:rPr>
          <w:rStyle w:val="Kommentaariviide"/>
        </w:rPr>
        <w:annotationRef/>
      </w:r>
      <w:r>
        <w:t>Palume arvestada KrMS 19. ptk 8. jao 9. jaotise kohta tehtud märkust ja PPVS-s esitatud viidet muuta:</w:t>
      </w:r>
    </w:p>
    <w:p w14:paraId="3923F3BF" w14:textId="77777777" w:rsidR="00204822" w:rsidRDefault="00204822" w:rsidP="00204822">
      <w:pPr>
        <w:pStyle w:val="Kommentaaritekst"/>
      </w:pPr>
    </w:p>
    <w:p w14:paraId="334ABE47" w14:textId="77777777" w:rsidR="00204822" w:rsidRDefault="00204822" w:rsidP="00204822">
      <w:pPr>
        <w:pStyle w:val="Kommentaaritekst"/>
      </w:pPr>
      <w:r>
        <w:t>Kehtivas KrMS on selle jao pealkiri "Teabe ja jälitustoiminguga kogutud teabe vahetamine Euroopa Liidu liikmesriikide vahel". Kuivõrd nüüd lisandub ka regulatsioon teabevahetuse kohta Europoliga, siis on jaotise reguleerimisese muutunud. Seetõttu tuleb olemasolev jaotis kehtetuks tunnistada ja uue sisu jaoks kavandada uue numbriga jaotis sisuliselt sobiasse asukohta.</w:t>
      </w:r>
    </w:p>
    <w:p w14:paraId="5572861B" w14:textId="77777777" w:rsidR="00204822" w:rsidRDefault="00204822" w:rsidP="00204822">
      <w:pPr>
        <w:pStyle w:val="Kommentaaritekst"/>
      </w:pPr>
    </w:p>
    <w:p w14:paraId="4A384ECD" w14:textId="77777777" w:rsidR="00204822" w:rsidRDefault="00204822" w:rsidP="00204822">
      <w:pPr>
        <w:pStyle w:val="Kommentaaritekst"/>
      </w:pPr>
      <w:r>
        <w:t>Palume EN muuta</w:t>
      </w:r>
    </w:p>
  </w:comment>
  <w:comment w:id="136" w:author="Kärt Voor" w:date="2024-09-18T11:03:00Z" w:initials="KV">
    <w:p w14:paraId="12FEABC1" w14:textId="2FAD7B90" w:rsidR="00326E5E" w:rsidRDefault="00326E5E" w:rsidP="00326E5E">
      <w:pPr>
        <w:pStyle w:val="Kommentaaritekst"/>
      </w:pPr>
      <w:r>
        <w:rPr>
          <w:rStyle w:val="Kommentaariviide"/>
        </w:rPr>
        <w:annotationRef/>
      </w:r>
      <w:r>
        <w:t>Tähelepanu juhtimiseks markeerime, et kui loetelu ei ole sisupõhine, siis esitatakse loetelu tähestikulises järjekorras.</w:t>
      </w:r>
    </w:p>
  </w:comment>
  <w:comment w:id="137" w:author="Kärt Voor" w:date="2024-09-17T14:55:00Z" w:initials="KV">
    <w:p w14:paraId="43E65F2E" w14:textId="3E4456DA" w:rsidR="00204822" w:rsidRDefault="00204822" w:rsidP="00204822">
      <w:pPr>
        <w:pStyle w:val="Kommentaaritekst"/>
      </w:pPr>
      <w:r>
        <w:rPr>
          <w:rStyle w:val="Kommentaariviide"/>
        </w:rPr>
        <w:annotationRef/>
      </w:r>
      <w:r>
        <w:t>Palume arvestada KrMS 19. ptk 8. jao 9. jaotise kohta tehtud märkust ja PPVS-s esitatud viidet muuta:</w:t>
      </w:r>
    </w:p>
    <w:p w14:paraId="77DE35B5" w14:textId="77777777" w:rsidR="00204822" w:rsidRDefault="00204822" w:rsidP="00204822">
      <w:pPr>
        <w:pStyle w:val="Kommentaaritekst"/>
      </w:pPr>
    </w:p>
    <w:p w14:paraId="22BF6455" w14:textId="77777777" w:rsidR="00204822" w:rsidRDefault="00204822" w:rsidP="00204822">
      <w:pPr>
        <w:pStyle w:val="Kommentaaritekst"/>
      </w:pPr>
      <w:r>
        <w:t>Kehtivas KrMS on selle jao pealkiri "Teabe ja jälitustoiminguga kogutud teabe vahetamine Euroopa Liidu liikmesriikide vahel". Kuivõrd nüüd lisandub ka regulatsioon teabevahetuse kohta Europoliga, siis on jaotise reguleerimisese muutunud. Seetõttu tuleb olemasolev jaotis kehtetuks tunnistada ja uue sisu jaoks kavandada uue numbriga jaotis sisuliselt sobiasse asukohta.</w:t>
      </w:r>
    </w:p>
    <w:p w14:paraId="2378C2DC" w14:textId="77777777" w:rsidR="00204822" w:rsidRDefault="00204822" w:rsidP="00204822">
      <w:pPr>
        <w:pStyle w:val="Kommentaaritekst"/>
      </w:pPr>
    </w:p>
    <w:p w14:paraId="183466B9" w14:textId="77777777" w:rsidR="00204822" w:rsidRDefault="00204822" w:rsidP="00204822">
      <w:pPr>
        <w:pStyle w:val="Kommentaaritekst"/>
      </w:pPr>
      <w:r>
        <w:t>Palume EN muuta</w:t>
      </w:r>
    </w:p>
  </w:comment>
  <w:comment w:id="145" w:author="Kärt Voor" w:date="2024-09-18T16:05:00Z" w:initials="KV">
    <w:p w14:paraId="45F5E72A" w14:textId="77777777" w:rsidR="00782CBD" w:rsidRDefault="00782CBD" w:rsidP="00782CBD">
      <w:pPr>
        <w:pStyle w:val="Kommentaaritekst"/>
      </w:pPr>
      <w:r>
        <w:rPr>
          <w:rStyle w:val="Kommentaariviide"/>
        </w:rPr>
        <w:annotationRef/>
      </w:r>
      <w:r>
        <w:t>Kuigi oleme teinud nende muudatuste juures normitehnilisi parandusi, siis markeerime, Justiitsministeerium ei poolda  juba vastuvõetud, kuid jõustumata sätete, millel puudub konkreetne jõustumisaeg, numeratsiooni muutmist ja teeb seepärast ettepaneku § 3 p-s 1 täiendada seadust nt ptk-ga 1</w:t>
      </w:r>
      <w:r>
        <w:rPr>
          <w:vertAlign w:val="superscript"/>
        </w:rPr>
        <w:t>1</w:t>
      </w:r>
      <w:r>
        <w:t>. Vaadata tuleb ka seda, kas täiendus tingib seaduse reguleerimisala täiendamist. Seetõttu palume EN muuta.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DCC556" w15:done="0"/>
  <w15:commentEx w15:paraId="2FAACE16" w15:done="0"/>
  <w15:commentEx w15:paraId="68C68286" w15:done="0"/>
  <w15:commentEx w15:paraId="5A60C637" w15:done="0"/>
  <w15:commentEx w15:paraId="262668FF" w15:done="0"/>
  <w15:commentEx w15:paraId="0CB443BA" w15:done="0"/>
  <w15:commentEx w15:paraId="7206BCD1" w15:done="0"/>
  <w15:commentEx w15:paraId="62354CF3" w15:done="0"/>
  <w15:commentEx w15:paraId="0EA912F4" w15:done="0"/>
  <w15:commentEx w15:paraId="528F0F35" w15:done="0"/>
  <w15:commentEx w15:paraId="3BBD922B" w15:done="0"/>
  <w15:commentEx w15:paraId="68E48B45" w15:done="0"/>
  <w15:commentEx w15:paraId="08621118" w15:done="0"/>
  <w15:commentEx w15:paraId="7CFD4517" w15:done="0"/>
  <w15:commentEx w15:paraId="456D3688" w15:done="0"/>
  <w15:commentEx w15:paraId="41FAAC18" w15:done="0"/>
  <w15:commentEx w15:paraId="32B69D19" w15:done="0"/>
  <w15:commentEx w15:paraId="633DA83B" w15:done="0"/>
  <w15:commentEx w15:paraId="7AC1DEE5" w15:done="0"/>
  <w15:commentEx w15:paraId="1755DE41" w15:done="0"/>
  <w15:commentEx w15:paraId="30DBDEE6" w15:done="0"/>
  <w15:commentEx w15:paraId="347B21B8" w15:done="0"/>
  <w15:commentEx w15:paraId="210A47E8" w15:done="0"/>
  <w15:commentEx w15:paraId="410A4B18" w15:done="0"/>
  <w15:commentEx w15:paraId="1D5085AC" w15:done="0"/>
  <w15:commentEx w15:paraId="0543F498" w15:done="0"/>
  <w15:commentEx w15:paraId="6AAE17D3" w15:done="0"/>
  <w15:commentEx w15:paraId="2BEC58BA" w15:done="0"/>
  <w15:commentEx w15:paraId="776D0AB4" w15:done="0"/>
  <w15:commentEx w15:paraId="37B213AA" w15:done="0"/>
  <w15:commentEx w15:paraId="6FFAE9FC" w15:done="0"/>
  <w15:commentEx w15:paraId="1B5FB48C" w15:done="0"/>
  <w15:commentEx w15:paraId="2B88496A" w15:done="0"/>
  <w15:commentEx w15:paraId="68DC0A98" w15:done="0"/>
  <w15:commentEx w15:paraId="23FF9282" w15:done="0"/>
  <w15:commentEx w15:paraId="3EB15EC3" w15:done="0"/>
  <w15:commentEx w15:paraId="473A774D" w15:done="0"/>
  <w15:commentEx w15:paraId="447B1DCE" w15:done="0"/>
  <w15:commentEx w15:paraId="07F38BFA" w15:done="0"/>
  <w15:commentEx w15:paraId="736E0BAC" w15:done="0"/>
  <w15:commentEx w15:paraId="6D0F3272" w15:done="0"/>
  <w15:commentEx w15:paraId="1AB29007" w15:done="0"/>
  <w15:commentEx w15:paraId="3302BD7E" w15:done="0"/>
  <w15:commentEx w15:paraId="354808D0" w15:done="0"/>
  <w15:commentEx w15:paraId="63DC3D48" w15:done="0"/>
  <w15:commentEx w15:paraId="60B4B54F" w15:done="0"/>
  <w15:commentEx w15:paraId="7CCCFDCE" w15:done="0"/>
  <w15:commentEx w15:paraId="48C28131" w15:done="0"/>
  <w15:commentEx w15:paraId="3762FDA2" w15:done="0"/>
  <w15:commentEx w15:paraId="7E5840E4" w15:done="0"/>
  <w15:commentEx w15:paraId="1FEC945C" w15:done="0"/>
  <w15:commentEx w15:paraId="1D5F6AB1" w15:done="0"/>
  <w15:commentEx w15:paraId="4A384ECD" w15:done="0"/>
  <w15:commentEx w15:paraId="12FEABC1" w15:done="0"/>
  <w15:commentEx w15:paraId="183466B9" w15:done="0"/>
  <w15:commentEx w15:paraId="45F5E7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40294" w16cex:dateUtc="2024-09-17T10:28:00Z"/>
  <w16cex:commentExtensible w16cex:durableId="2A94135E" w16cex:dateUtc="2024-09-17T11:40:00Z"/>
  <w16cex:commentExtensible w16cex:durableId="2A92BE65" w16cex:dateUtc="2024-09-16T11:25:00Z"/>
  <w16cex:commentExtensible w16cex:durableId="2A8E8CD2" w16cex:dateUtc="2024-09-13T07:05:00Z"/>
  <w16cex:commentExtensible w16cex:durableId="2A92C312" w16cex:dateUtc="2024-09-16T11:45:00Z"/>
  <w16cex:commentExtensible w16cex:durableId="2A8D8A5D" w16cex:dateUtc="2024-09-12T12:42:00Z"/>
  <w16cex:commentExtensible w16cex:durableId="2A8D7B9B" w16cex:dateUtc="2024-09-12T11:39:00Z"/>
  <w16cex:commentExtensible w16cex:durableId="2A8D7D77" w16cex:dateUtc="2024-09-12T11:47:00Z"/>
  <w16cex:commentExtensible w16cex:durableId="2A8D8C5A" w16cex:dateUtc="2024-09-12T12:50:00Z"/>
  <w16cex:commentExtensible w16cex:durableId="2A8D7E85" w16cex:dateUtc="2024-09-12T11:51:00Z"/>
  <w16cex:commentExtensible w16cex:durableId="2A92B34E" w16cex:dateUtc="2024-09-16T10:38:00Z"/>
  <w16cex:commentExtensible w16cex:durableId="2A8D8E00" w16cex:dateUtc="2024-09-12T12:57:00Z"/>
  <w16cex:commentExtensible w16cex:durableId="2A8D8E7A" w16cex:dateUtc="2024-09-12T12:59:00Z"/>
  <w16cex:commentExtensible w16cex:durableId="2A955E65" w16cex:dateUtc="2024-09-18T11:12:00Z"/>
  <w16cex:commentExtensible w16cex:durableId="2A8D90E2" w16cex:dateUtc="2024-09-12T13:10:00Z"/>
  <w16cex:commentExtensible w16cex:durableId="2A92B431" w16cex:dateUtc="2024-09-16T10:42:00Z"/>
  <w16cex:commentExtensible w16cex:durableId="2A92B54A" w16cex:dateUtc="2024-09-16T10:46:00Z"/>
  <w16cex:commentExtensible w16cex:durableId="2A92BCF0" w16cex:dateUtc="2024-09-16T11:19:00Z"/>
  <w16cex:commentExtensible w16cex:durableId="2A8E9282" w16cex:dateUtc="2024-09-13T07:29:00Z"/>
  <w16cex:commentExtensible w16cex:durableId="2A8D8D70" w16cex:dateUtc="2024-09-12T12:55:00Z"/>
  <w16cex:commentExtensible w16cex:durableId="2A8E9079" w16cex:dateUtc="2024-09-13T07:20:00Z"/>
  <w16cex:commentExtensible w16cex:durableId="2A92C15C" w16cex:dateUtc="2024-09-16T11:38:00Z"/>
  <w16cex:commentExtensible w16cex:durableId="2A92C794" w16cex:dateUtc="2024-09-16T12:04:00Z"/>
  <w16cex:commentExtensible w16cex:durableId="2A93C453" w16cex:dateUtc="2024-09-17T06:03:00Z"/>
  <w16cex:commentExtensible w16cex:durableId="2A9562AF" w16cex:dateUtc="2024-09-18T11:31:00Z"/>
  <w16cex:commentExtensible w16cex:durableId="2A93D1D0" w16cex:dateUtc="2024-09-17T07:00:00Z"/>
  <w16cex:commentExtensible w16cex:durableId="2A93D208" w16cex:dateUtc="2024-09-17T07:01:00Z"/>
  <w16cex:commentExtensible w16cex:durableId="2A957023" w16cex:dateUtc="2024-09-18T12:28:00Z"/>
  <w16cex:commentExtensible w16cex:durableId="2A95630A" w16cex:dateUtc="2024-09-18T11:32:00Z"/>
  <w16cex:commentExtensible w16cex:durableId="2A956378" w16cex:dateUtc="2024-09-18T11:34:00Z"/>
  <w16cex:commentExtensible w16cex:durableId="2A9563C3" w16cex:dateUtc="2024-09-18T11:35:00Z"/>
  <w16cex:commentExtensible w16cex:durableId="2A93E8E1" w16cex:dateUtc="2024-09-17T08:39:00Z"/>
  <w16cex:commentExtensible w16cex:durableId="2A93EB93" w16cex:dateUtc="2024-09-17T08:50:00Z"/>
  <w16cex:commentExtensible w16cex:durableId="2A940100" w16cex:dateUtc="2024-09-17T10:22:00Z"/>
  <w16cex:commentExtensible w16cex:durableId="2A94016C" w16cex:dateUtc="2024-09-17T10:23:00Z"/>
  <w16cex:commentExtensible w16cex:durableId="2A9401A3" w16cex:dateUtc="2024-09-17T10:24:00Z"/>
  <w16cex:commentExtensible w16cex:durableId="2A956434" w16cex:dateUtc="2024-09-18T11:37:00Z"/>
  <w16cex:commentExtensible w16cex:durableId="2A95654A" w16cex:dateUtc="2024-09-18T11:42:00Z"/>
  <w16cex:commentExtensible w16cex:durableId="2A94127E" w16cex:dateUtc="2024-09-17T11:36:00Z"/>
  <w16cex:commentExtensible w16cex:durableId="2A8E8FF7" w16cex:dateUtc="2024-09-13T07:18:00Z"/>
  <w16cex:commentExtensible w16cex:durableId="2A94145A" w16cex:dateUtc="2024-09-17T11:44:00Z"/>
  <w16cex:commentExtensible w16cex:durableId="2A9416D1" w16cex:dateUtc="2024-09-17T11:55:00Z"/>
  <w16cex:commentExtensible w16cex:durableId="2A9534E4" w16cex:dateUtc="2024-09-18T08:15:00Z"/>
  <w16cex:commentExtensible w16cex:durableId="2A941908" w16cex:dateUtc="2024-09-17T12:04:00Z"/>
  <w16cex:commentExtensible w16cex:durableId="2A941934" w16cex:dateUtc="2024-09-17T12:05:00Z"/>
  <w16cex:commentExtensible w16cex:durableId="2A941AAB" w16cex:dateUtc="2024-09-17T12:11:00Z"/>
  <w16cex:commentExtensible w16cex:durableId="2A9416DC" w16cex:dateUtc="2024-09-17T11:55:00Z"/>
  <w16cex:commentExtensible w16cex:durableId="2A941B42" w16cex:dateUtc="2024-09-17T12:14:00Z"/>
  <w16cex:commentExtensible w16cex:durableId="2A941B8A" w16cex:dateUtc="2024-09-17T12:15:00Z"/>
  <w16cex:commentExtensible w16cex:durableId="2A941BE9" w16cex:dateUtc="2024-09-17T12:16:00Z"/>
  <w16cex:commentExtensible w16cex:durableId="2A952C5D" w16cex:dateUtc="2024-09-18T07:39:00Z"/>
  <w16cex:commentExtensible w16cex:durableId="2A8E95AC" w16cex:dateUtc="2024-09-13T07:42:00Z"/>
  <w16cex:commentExtensible w16cex:durableId="2A9416E7" w16cex:dateUtc="2024-09-17T11:55:00Z"/>
  <w16cex:commentExtensible w16cex:durableId="2A9531E7" w16cex:dateUtc="2024-09-18T08:03:00Z"/>
  <w16cex:commentExtensible w16cex:durableId="2A9416F2" w16cex:dateUtc="2024-09-17T11:55:00Z"/>
  <w16cex:commentExtensible w16cex:durableId="2A9578B0" w16cex:dateUtc="2024-09-18T13: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DCC556" w16cid:durableId="2A940294"/>
  <w16cid:commentId w16cid:paraId="2FAACE16" w16cid:durableId="2A94135E"/>
  <w16cid:commentId w16cid:paraId="68C68286" w16cid:durableId="2A92BE65"/>
  <w16cid:commentId w16cid:paraId="5A60C637" w16cid:durableId="2A8E8CD2"/>
  <w16cid:commentId w16cid:paraId="262668FF" w16cid:durableId="2A92C312"/>
  <w16cid:commentId w16cid:paraId="0CB443BA" w16cid:durableId="2A8D8A5D"/>
  <w16cid:commentId w16cid:paraId="7206BCD1" w16cid:durableId="2A8D7B9B"/>
  <w16cid:commentId w16cid:paraId="62354CF3" w16cid:durableId="2A8D7D77"/>
  <w16cid:commentId w16cid:paraId="0EA912F4" w16cid:durableId="2A8D8C5A"/>
  <w16cid:commentId w16cid:paraId="528F0F35" w16cid:durableId="2A8D7E85"/>
  <w16cid:commentId w16cid:paraId="3BBD922B" w16cid:durableId="2A92B34E"/>
  <w16cid:commentId w16cid:paraId="68E48B45" w16cid:durableId="2A8D8E00"/>
  <w16cid:commentId w16cid:paraId="08621118" w16cid:durableId="2A8D8E7A"/>
  <w16cid:commentId w16cid:paraId="7CFD4517" w16cid:durableId="2A955E65"/>
  <w16cid:commentId w16cid:paraId="456D3688" w16cid:durableId="2A8D90E2"/>
  <w16cid:commentId w16cid:paraId="41FAAC18" w16cid:durableId="2A92B431"/>
  <w16cid:commentId w16cid:paraId="32B69D19" w16cid:durableId="2A92B54A"/>
  <w16cid:commentId w16cid:paraId="633DA83B" w16cid:durableId="2A92BCF0"/>
  <w16cid:commentId w16cid:paraId="7AC1DEE5" w16cid:durableId="2A8E9282"/>
  <w16cid:commentId w16cid:paraId="1755DE41" w16cid:durableId="2A8D8D70"/>
  <w16cid:commentId w16cid:paraId="30DBDEE6" w16cid:durableId="2A8E9079"/>
  <w16cid:commentId w16cid:paraId="347B21B8" w16cid:durableId="2A92C15C"/>
  <w16cid:commentId w16cid:paraId="210A47E8" w16cid:durableId="2A92C794"/>
  <w16cid:commentId w16cid:paraId="410A4B18" w16cid:durableId="2A93C453"/>
  <w16cid:commentId w16cid:paraId="1D5085AC" w16cid:durableId="2A9562AF"/>
  <w16cid:commentId w16cid:paraId="0543F498" w16cid:durableId="2A93D1D0"/>
  <w16cid:commentId w16cid:paraId="6AAE17D3" w16cid:durableId="2A93D208"/>
  <w16cid:commentId w16cid:paraId="2BEC58BA" w16cid:durableId="2A957023"/>
  <w16cid:commentId w16cid:paraId="776D0AB4" w16cid:durableId="2A95630A"/>
  <w16cid:commentId w16cid:paraId="37B213AA" w16cid:durableId="2A956378"/>
  <w16cid:commentId w16cid:paraId="6FFAE9FC" w16cid:durableId="2A9563C3"/>
  <w16cid:commentId w16cid:paraId="1B5FB48C" w16cid:durableId="2A93E8E1"/>
  <w16cid:commentId w16cid:paraId="2B88496A" w16cid:durableId="2A93EB93"/>
  <w16cid:commentId w16cid:paraId="68DC0A98" w16cid:durableId="2A940100"/>
  <w16cid:commentId w16cid:paraId="23FF9282" w16cid:durableId="2A94016C"/>
  <w16cid:commentId w16cid:paraId="3EB15EC3" w16cid:durableId="2A9401A3"/>
  <w16cid:commentId w16cid:paraId="473A774D" w16cid:durableId="2A956434"/>
  <w16cid:commentId w16cid:paraId="447B1DCE" w16cid:durableId="2A95654A"/>
  <w16cid:commentId w16cid:paraId="07F38BFA" w16cid:durableId="2A94127E"/>
  <w16cid:commentId w16cid:paraId="736E0BAC" w16cid:durableId="2A8E8FF7"/>
  <w16cid:commentId w16cid:paraId="6D0F3272" w16cid:durableId="2A94145A"/>
  <w16cid:commentId w16cid:paraId="1AB29007" w16cid:durableId="2A9416D1"/>
  <w16cid:commentId w16cid:paraId="3302BD7E" w16cid:durableId="2A9534E4"/>
  <w16cid:commentId w16cid:paraId="354808D0" w16cid:durableId="2A941908"/>
  <w16cid:commentId w16cid:paraId="63DC3D48" w16cid:durableId="2A941934"/>
  <w16cid:commentId w16cid:paraId="60B4B54F" w16cid:durableId="2A941AAB"/>
  <w16cid:commentId w16cid:paraId="7CCCFDCE" w16cid:durableId="2A9416DC"/>
  <w16cid:commentId w16cid:paraId="48C28131" w16cid:durableId="2A941B42"/>
  <w16cid:commentId w16cid:paraId="3762FDA2" w16cid:durableId="2A941B8A"/>
  <w16cid:commentId w16cid:paraId="7E5840E4" w16cid:durableId="2A941BE9"/>
  <w16cid:commentId w16cid:paraId="1FEC945C" w16cid:durableId="2A952C5D"/>
  <w16cid:commentId w16cid:paraId="1D5F6AB1" w16cid:durableId="2A8E95AC"/>
  <w16cid:commentId w16cid:paraId="4A384ECD" w16cid:durableId="2A9416E7"/>
  <w16cid:commentId w16cid:paraId="12FEABC1" w16cid:durableId="2A9531E7"/>
  <w16cid:commentId w16cid:paraId="183466B9" w16cid:durableId="2A9416F2"/>
  <w16cid:commentId w16cid:paraId="45F5E72A" w16cid:durableId="2A9578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40592" w14:textId="77777777" w:rsidR="00151572" w:rsidRDefault="00151572" w:rsidP="001844A8">
      <w:pPr>
        <w:spacing w:after="0" w:line="240" w:lineRule="auto"/>
      </w:pPr>
      <w:r>
        <w:separator/>
      </w:r>
    </w:p>
  </w:endnote>
  <w:endnote w:type="continuationSeparator" w:id="0">
    <w:p w14:paraId="675485C4" w14:textId="77777777" w:rsidR="00151572" w:rsidRDefault="00151572" w:rsidP="001844A8">
      <w:pPr>
        <w:spacing w:after="0" w:line="240" w:lineRule="auto"/>
      </w:pPr>
      <w:r>
        <w:continuationSeparator/>
      </w:r>
    </w:p>
  </w:endnote>
  <w:endnote w:type="continuationNotice" w:id="1">
    <w:p w14:paraId="028DA0F9" w14:textId="77777777" w:rsidR="00151572" w:rsidRDefault="001515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32263"/>
      <w:docPartObj>
        <w:docPartGallery w:val="Page Numbers (Bottom of Page)"/>
        <w:docPartUnique/>
      </w:docPartObj>
    </w:sdtPr>
    <w:sdtEndPr>
      <w:rPr>
        <w:rFonts w:ascii="Times New Roman" w:hAnsi="Times New Roman" w:cs="Times New Roman"/>
        <w:sz w:val="24"/>
        <w:szCs w:val="24"/>
      </w:rPr>
    </w:sdtEndPr>
    <w:sdtContent>
      <w:p w14:paraId="0CE35AEB" w14:textId="7BA8289D" w:rsidR="001844A8" w:rsidRPr="007227F1" w:rsidRDefault="001844A8" w:rsidP="00696D49">
        <w:pPr>
          <w:pStyle w:val="Jalus"/>
          <w:jc w:val="center"/>
          <w:rPr>
            <w:rFonts w:ascii="Times New Roman" w:hAnsi="Times New Roman" w:cs="Times New Roman"/>
            <w:sz w:val="24"/>
            <w:szCs w:val="24"/>
          </w:rPr>
        </w:pPr>
        <w:r w:rsidRPr="007227F1">
          <w:rPr>
            <w:rFonts w:ascii="Times New Roman" w:hAnsi="Times New Roman" w:cs="Times New Roman"/>
            <w:sz w:val="24"/>
            <w:szCs w:val="24"/>
          </w:rPr>
          <w:fldChar w:fldCharType="begin"/>
        </w:r>
        <w:r w:rsidRPr="007227F1">
          <w:rPr>
            <w:rFonts w:ascii="Times New Roman" w:hAnsi="Times New Roman" w:cs="Times New Roman"/>
            <w:sz w:val="24"/>
            <w:szCs w:val="24"/>
          </w:rPr>
          <w:instrText>PAGE   \* MERGEFORMAT</w:instrText>
        </w:r>
        <w:r w:rsidRPr="007227F1">
          <w:rPr>
            <w:rFonts w:ascii="Times New Roman" w:hAnsi="Times New Roman" w:cs="Times New Roman"/>
            <w:sz w:val="24"/>
            <w:szCs w:val="24"/>
          </w:rPr>
          <w:fldChar w:fldCharType="separate"/>
        </w:r>
        <w:r w:rsidRPr="007227F1">
          <w:rPr>
            <w:rFonts w:ascii="Times New Roman" w:hAnsi="Times New Roman" w:cs="Times New Roman"/>
            <w:sz w:val="24"/>
            <w:szCs w:val="24"/>
          </w:rPr>
          <w:t>2</w:t>
        </w:r>
        <w:r w:rsidRPr="007227F1">
          <w:rPr>
            <w:rFonts w:ascii="Times New Roman" w:hAnsi="Times New Roman" w:cs="Times New Roman"/>
            <w:sz w:val="24"/>
            <w:szCs w:val="24"/>
          </w:rPr>
          <w:fldChar w:fldCharType="end"/>
        </w:r>
      </w:p>
    </w:sdtContent>
  </w:sdt>
  <w:p w14:paraId="19F39CC8" w14:textId="77777777" w:rsidR="001844A8" w:rsidRDefault="001844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F32B4" w14:textId="77777777" w:rsidR="00151572" w:rsidRDefault="00151572" w:rsidP="001844A8">
      <w:pPr>
        <w:spacing w:after="0" w:line="240" w:lineRule="auto"/>
      </w:pPr>
      <w:r>
        <w:separator/>
      </w:r>
    </w:p>
  </w:footnote>
  <w:footnote w:type="continuationSeparator" w:id="0">
    <w:p w14:paraId="737C5916" w14:textId="77777777" w:rsidR="00151572" w:rsidRDefault="00151572" w:rsidP="001844A8">
      <w:pPr>
        <w:spacing w:after="0" w:line="240" w:lineRule="auto"/>
      </w:pPr>
      <w:r>
        <w:continuationSeparator/>
      </w:r>
    </w:p>
  </w:footnote>
  <w:footnote w:type="continuationNotice" w:id="1">
    <w:p w14:paraId="3B685AE1" w14:textId="77777777" w:rsidR="00151572" w:rsidRDefault="0015157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85C7C"/>
    <w:multiLevelType w:val="hybridMultilevel"/>
    <w:tmpl w:val="F6465F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6F7FE5"/>
    <w:multiLevelType w:val="hybridMultilevel"/>
    <w:tmpl w:val="37E48A3A"/>
    <w:lvl w:ilvl="0" w:tplc="D136A882">
      <w:start w:val="1"/>
      <w:numFmt w:val="decimal"/>
      <w:lvlText w:val="(%1)"/>
      <w:lvlJc w:val="left"/>
      <w:pPr>
        <w:ind w:left="660" w:hanging="6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0F510C0"/>
    <w:multiLevelType w:val="hybridMultilevel"/>
    <w:tmpl w:val="A61E65F2"/>
    <w:lvl w:ilvl="0" w:tplc="2860559C">
      <w:start w:val="1"/>
      <w:numFmt w:val="decimal"/>
      <w:lvlText w:val="(%1)"/>
      <w:lvlJc w:val="left"/>
      <w:pPr>
        <w:ind w:left="720" w:hanging="360"/>
      </w:pPr>
      <w:rPr>
        <w:rFonts w:eastAsiaTheme="minorHAnsi" w:cstheme="minorBid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143B5C"/>
    <w:multiLevelType w:val="hybridMultilevel"/>
    <w:tmpl w:val="E1C83138"/>
    <w:lvl w:ilvl="0" w:tplc="BA42FCB6">
      <w:start w:val="1"/>
      <w:numFmt w:val="decimal"/>
      <w:lvlText w:val="%1)"/>
      <w:lvlJc w:val="left"/>
      <w:pPr>
        <w:ind w:left="1020" w:hanging="360"/>
      </w:pPr>
    </w:lvl>
    <w:lvl w:ilvl="1" w:tplc="68005160">
      <w:start w:val="1"/>
      <w:numFmt w:val="decimal"/>
      <w:lvlText w:val="%2)"/>
      <w:lvlJc w:val="left"/>
      <w:pPr>
        <w:ind w:left="1020" w:hanging="360"/>
      </w:pPr>
    </w:lvl>
    <w:lvl w:ilvl="2" w:tplc="425E9C30">
      <w:start w:val="1"/>
      <w:numFmt w:val="decimal"/>
      <w:lvlText w:val="%3)"/>
      <w:lvlJc w:val="left"/>
      <w:pPr>
        <w:ind w:left="1020" w:hanging="360"/>
      </w:pPr>
    </w:lvl>
    <w:lvl w:ilvl="3" w:tplc="4266A7F8">
      <w:start w:val="1"/>
      <w:numFmt w:val="decimal"/>
      <w:lvlText w:val="%4)"/>
      <w:lvlJc w:val="left"/>
      <w:pPr>
        <w:ind w:left="1020" w:hanging="360"/>
      </w:pPr>
    </w:lvl>
    <w:lvl w:ilvl="4" w:tplc="3E328AF0">
      <w:start w:val="1"/>
      <w:numFmt w:val="decimal"/>
      <w:lvlText w:val="%5)"/>
      <w:lvlJc w:val="left"/>
      <w:pPr>
        <w:ind w:left="1020" w:hanging="360"/>
      </w:pPr>
    </w:lvl>
    <w:lvl w:ilvl="5" w:tplc="927639B2">
      <w:start w:val="1"/>
      <w:numFmt w:val="decimal"/>
      <w:lvlText w:val="%6)"/>
      <w:lvlJc w:val="left"/>
      <w:pPr>
        <w:ind w:left="1020" w:hanging="360"/>
      </w:pPr>
    </w:lvl>
    <w:lvl w:ilvl="6" w:tplc="E092C9FA">
      <w:start w:val="1"/>
      <w:numFmt w:val="decimal"/>
      <w:lvlText w:val="%7)"/>
      <w:lvlJc w:val="left"/>
      <w:pPr>
        <w:ind w:left="1020" w:hanging="360"/>
      </w:pPr>
    </w:lvl>
    <w:lvl w:ilvl="7" w:tplc="0452F648">
      <w:start w:val="1"/>
      <w:numFmt w:val="decimal"/>
      <w:lvlText w:val="%8)"/>
      <w:lvlJc w:val="left"/>
      <w:pPr>
        <w:ind w:left="1020" w:hanging="360"/>
      </w:pPr>
    </w:lvl>
    <w:lvl w:ilvl="8" w:tplc="A9EE8924">
      <w:start w:val="1"/>
      <w:numFmt w:val="decimal"/>
      <w:lvlText w:val="%9)"/>
      <w:lvlJc w:val="left"/>
      <w:pPr>
        <w:ind w:left="1020" w:hanging="360"/>
      </w:pPr>
    </w:lvl>
  </w:abstractNum>
  <w:abstractNum w:abstractNumId="4" w15:restartNumberingAfterBreak="0">
    <w:nsid w:val="26FA7C32"/>
    <w:multiLevelType w:val="multilevel"/>
    <w:tmpl w:val="AB44E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C969FE"/>
    <w:multiLevelType w:val="hybridMultilevel"/>
    <w:tmpl w:val="FC22477E"/>
    <w:lvl w:ilvl="0" w:tplc="35CC2858">
      <w:start w:val="1"/>
      <w:numFmt w:val="decimal"/>
      <w:lvlText w:val="%1)"/>
      <w:lvlJc w:val="left"/>
      <w:pPr>
        <w:ind w:left="1020" w:hanging="360"/>
      </w:pPr>
      <w:rPr>
        <w:rFonts w:ascii="Times New Roman" w:eastAsiaTheme="minorHAnsi" w:hAnsi="Times New Roman" w:cstheme="minorBidi"/>
      </w:rPr>
    </w:lvl>
    <w:lvl w:ilvl="1" w:tplc="04250019" w:tentative="1">
      <w:start w:val="1"/>
      <w:numFmt w:val="lowerLetter"/>
      <w:lvlText w:val="%2."/>
      <w:lvlJc w:val="left"/>
      <w:pPr>
        <w:ind w:left="1740" w:hanging="360"/>
      </w:pPr>
    </w:lvl>
    <w:lvl w:ilvl="2" w:tplc="0425001B" w:tentative="1">
      <w:start w:val="1"/>
      <w:numFmt w:val="lowerRoman"/>
      <w:lvlText w:val="%3."/>
      <w:lvlJc w:val="right"/>
      <w:pPr>
        <w:ind w:left="2460" w:hanging="180"/>
      </w:pPr>
    </w:lvl>
    <w:lvl w:ilvl="3" w:tplc="0425000F" w:tentative="1">
      <w:start w:val="1"/>
      <w:numFmt w:val="decimal"/>
      <w:lvlText w:val="%4."/>
      <w:lvlJc w:val="left"/>
      <w:pPr>
        <w:ind w:left="3180" w:hanging="360"/>
      </w:pPr>
    </w:lvl>
    <w:lvl w:ilvl="4" w:tplc="04250019" w:tentative="1">
      <w:start w:val="1"/>
      <w:numFmt w:val="lowerLetter"/>
      <w:lvlText w:val="%5."/>
      <w:lvlJc w:val="left"/>
      <w:pPr>
        <w:ind w:left="3900" w:hanging="360"/>
      </w:pPr>
    </w:lvl>
    <w:lvl w:ilvl="5" w:tplc="0425001B" w:tentative="1">
      <w:start w:val="1"/>
      <w:numFmt w:val="lowerRoman"/>
      <w:lvlText w:val="%6."/>
      <w:lvlJc w:val="right"/>
      <w:pPr>
        <w:ind w:left="4620" w:hanging="180"/>
      </w:pPr>
    </w:lvl>
    <w:lvl w:ilvl="6" w:tplc="0425000F" w:tentative="1">
      <w:start w:val="1"/>
      <w:numFmt w:val="decimal"/>
      <w:lvlText w:val="%7."/>
      <w:lvlJc w:val="left"/>
      <w:pPr>
        <w:ind w:left="5340" w:hanging="360"/>
      </w:pPr>
    </w:lvl>
    <w:lvl w:ilvl="7" w:tplc="04250019" w:tentative="1">
      <w:start w:val="1"/>
      <w:numFmt w:val="lowerLetter"/>
      <w:lvlText w:val="%8."/>
      <w:lvlJc w:val="left"/>
      <w:pPr>
        <w:ind w:left="6060" w:hanging="360"/>
      </w:pPr>
    </w:lvl>
    <w:lvl w:ilvl="8" w:tplc="0425001B" w:tentative="1">
      <w:start w:val="1"/>
      <w:numFmt w:val="lowerRoman"/>
      <w:lvlText w:val="%9."/>
      <w:lvlJc w:val="right"/>
      <w:pPr>
        <w:ind w:left="6780" w:hanging="180"/>
      </w:pPr>
    </w:lvl>
  </w:abstractNum>
  <w:abstractNum w:abstractNumId="6" w15:restartNumberingAfterBreak="0">
    <w:nsid w:val="32D97588"/>
    <w:multiLevelType w:val="hybridMultilevel"/>
    <w:tmpl w:val="C6EE4A3E"/>
    <w:lvl w:ilvl="0" w:tplc="72DAB498">
      <w:start w:val="1"/>
      <w:numFmt w:val="decimal"/>
      <w:lvlText w:val="%1)"/>
      <w:lvlJc w:val="left"/>
      <w:pPr>
        <w:ind w:left="780" w:hanging="360"/>
      </w:pPr>
      <w:rPr>
        <w:rFonts w:hint="default"/>
      </w:rPr>
    </w:lvl>
    <w:lvl w:ilvl="1" w:tplc="04250019">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7" w15:restartNumberingAfterBreak="0">
    <w:nsid w:val="34C64A3A"/>
    <w:multiLevelType w:val="hybridMultilevel"/>
    <w:tmpl w:val="B602D8FA"/>
    <w:lvl w:ilvl="0" w:tplc="7E2E2DA6">
      <w:start w:val="1"/>
      <w:numFmt w:val="bullet"/>
      <w:lvlText w:val="•"/>
      <w:lvlJc w:val="left"/>
      <w:pPr>
        <w:tabs>
          <w:tab w:val="num" w:pos="720"/>
        </w:tabs>
        <w:ind w:left="720" w:hanging="360"/>
      </w:pPr>
      <w:rPr>
        <w:rFonts w:ascii="Arial" w:hAnsi="Arial" w:hint="default"/>
      </w:rPr>
    </w:lvl>
    <w:lvl w:ilvl="1" w:tplc="A05C73BA" w:tentative="1">
      <w:start w:val="1"/>
      <w:numFmt w:val="bullet"/>
      <w:lvlText w:val="•"/>
      <w:lvlJc w:val="left"/>
      <w:pPr>
        <w:tabs>
          <w:tab w:val="num" w:pos="1440"/>
        </w:tabs>
        <w:ind w:left="1440" w:hanging="360"/>
      </w:pPr>
      <w:rPr>
        <w:rFonts w:ascii="Arial" w:hAnsi="Arial" w:hint="default"/>
      </w:rPr>
    </w:lvl>
    <w:lvl w:ilvl="2" w:tplc="29ECA6AC" w:tentative="1">
      <w:start w:val="1"/>
      <w:numFmt w:val="bullet"/>
      <w:lvlText w:val="•"/>
      <w:lvlJc w:val="left"/>
      <w:pPr>
        <w:tabs>
          <w:tab w:val="num" w:pos="2160"/>
        </w:tabs>
        <w:ind w:left="2160" w:hanging="360"/>
      </w:pPr>
      <w:rPr>
        <w:rFonts w:ascii="Arial" w:hAnsi="Arial" w:hint="default"/>
      </w:rPr>
    </w:lvl>
    <w:lvl w:ilvl="3" w:tplc="9C4827CE" w:tentative="1">
      <w:start w:val="1"/>
      <w:numFmt w:val="bullet"/>
      <w:lvlText w:val="•"/>
      <w:lvlJc w:val="left"/>
      <w:pPr>
        <w:tabs>
          <w:tab w:val="num" w:pos="2880"/>
        </w:tabs>
        <w:ind w:left="2880" w:hanging="360"/>
      </w:pPr>
      <w:rPr>
        <w:rFonts w:ascii="Arial" w:hAnsi="Arial" w:hint="default"/>
      </w:rPr>
    </w:lvl>
    <w:lvl w:ilvl="4" w:tplc="8AC653C4" w:tentative="1">
      <w:start w:val="1"/>
      <w:numFmt w:val="bullet"/>
      <w:lvlText w:val="•"/>
      <w:lvlJc w:val="left"/>
      <w:pPr>
        <w:tabs>
          <w:tab w:val="num" w:pos="3600"/>
        </w:tabs>
        <w:ind w:left="3600" w:hanging="360"/>
      </w:pPr>
      <w:rPr>
        <w:rFonts w:ascii="Arial" w:hAnsi="Arial" w:hint="default"/>
      </w:rPr>
    </w:lvl>
    <w:lvl w:ilvl="5" w:tplc="1360C4B4" w:tentative="1">
      <w:start w:val="1"/>
      <w:numFmt w:val="bullet"/>
      <w:lvlText w:val="•"/>
      <w:lvlJc w:val="left"/>
      <w:pPr>
        <w:tabs>
          <w:tab w:val="num" w:pos="4320"/>
        </w:tabs>
        <w:ind w:left="4320" w:hanging="360"/>
      </w:pPr>
      <w:rPr>
        <w:rFonts w:ascii="Arial" w:hAnsi="Arial" w:hint="default"/>
      </w:rPr>
    </w:lvl>
    <w:lvl w:ilvl="6" w:tplc="C1626FA0" w:tentative="1">
      <w:start w:val="1"/>
      <w:numFmt w:val="bullet"/>
      <w:lvlText w:val="•"/>
      <w:lvlJc w:val="left"/>
      <w:pPr>
        <w:tabs>
          <w:tab w:val="num" w:pos="5040"/>
        </w:tabs>
        <w:ind w:left="5040" w:hanging="360"/>
      </w:pPr>
      <w:rPr>
        <w:rFonts w:ascii="Arial" w:hAnsi="Arial" w:hint="default"/>
      </w:rPr>
    </w:lvl>
    <w:lvl w:ilvl="7" w:tplc="E5188C8E" w:tentative="1">
      <w:start w:val="1"/>
      <w:numFmt w:val="bullet"/>
      <w:lvlText w:val="•"/>
      <w:lvlJc w:val="left"/>
      <w:pPr>
        <w:tabs>
          <w:tab w:val="num" w:pos="5760"/>
        </w:tabs>
        <w:ind w:left="5760" w:hanging="360"/>
      </w:pPr>
      <w:rPr>
        <w:rFonts w:ascii="Arial" w:hAnsi="Arial" w:hint="default"/>
      </w:rPr>
    </w:lvl>
    <w:lvl w:ilvl="8" w:tplc="956A94E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8066E5D"/>
    <w:multiLevelType w:val="hybridMultilevel"/>
    <w:tmpl w:val="604217D8"/>
    <w:lvl w:ilvl="0" w:tplc="47FAB28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9" w15:restartNumberingAfterBreak="0">
    <w:nsid w:val="461548B6"/>
    <w:multiLevelType w:val="hybridMultilevel"/>
    <w:tmpl w:val="87BCA242"/>
    <w:lvl w:ilvl="0" w:tplc="04250011">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0" w15:restartNumberingAfterBreak="0">
    <w:nsid w:val="530D6134"/>
    <w:multiLevelType w:val="hybridMultilevel"/>
    <w:tmpl w:val="2062C4D2"/>
    <w:lvl w:ilvl="0" w:tplc="F61AF0EC">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1" w15:restartNumberingAfterBreak="0">
    <w:nsid w:val="56512DF2"/>
    <w:multiLevelType w:val="hybridMultilevel"/>
    <w:tmpl w:val="2E7C93C6"/>
    <w:lvl w:ilvl="0" w:tplc="A25E6F8A">
      <w:start w:val="1"/>
      <w:numFmt w:val="decimal"/>
      <w:lvlText w:val="(%1)"/>
      <w:lvlJc w:val="left"/>
      <w:pPr>
        <w:ind w:left="502" w:hanging="360"/>
      </w:pPr>
      <w:rPr>
        <w:rFonts w:hint="default"/>
        <w:b w:val="0"/>
        <w:bCs w:val="0"/>
        <w:color w:val="auto"/>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2" w15:restartNumberingAfterBreak="0">
    <w:nsid w:val="5CA20882"/>
    <w:multiLevelType w:val="hybridMultilevel"/>
    <w:tmpl w:val="03B0B44C"/>
    <w:lvl w:ilvl="0" w:tplc="49B89714">
      <w:start w:val="1"/>
      <w:numFmt w:val="decimal"/>
      <w:lvlText w:val="%1)"/>
      <w:lvlJc w:val="left"/>
      <w:pPr>
        <w:ind w:left="1020" w:hanging="360"/>
      </w:pPr>
    </w:lvl>
    <w:lvl w:ilvl="1" w:tplc="5B18187C">
      <w:start w:val="1"/>
      <w:numFmt w:val="decimal"/>
      <w:lvlText w:val="%2)"/>
      <w:lvlJc w:val="left"/>
      <w:pPr>
        <w:ind w:left="1020" w:hanging="360"/>
      </w:pPr>
    </w:lvl>
    <w:lvl w:ilvl="2" w:tplc="8E7E1FB4">
      <w:start w:val="1"/>
      <w:numFmt w:val="decimal"/>
      <w:lvlText w:val="%3)"/>
      <w:lvlJc w:val="left"/>
      <w:pPr>
        <w:ind w:left="1020" w:hanging="360"/>
      </w:pPr>
    </w:lvl>
    <w:lvl w:ilvl="3" w:tplc="A4E4497E">
      <w:start w:val="1"/>
      <w:numFmt w:val="decimal"/>
      <w:lvlText w:val="%4)"/>
      <w:lvlJc w:val="left"/>
      <w:pPr>
        <w:ind w:left="1020" w:hanging="360"/>
      </w:pPr>
    </w:lvl>
    <w:lvl w:ilvl="4" w:tplc="DB6080DA">
      <w:start w:val="1"/>
      <w:numFmt w:val="decimal"/>
      <w:lvlText w:val="%5)"/>
      <w:lvlJc w:val="left"/>
      <w:pPr>
        <w:ind w:left="1020" w:hanging="360"/>
      </w:pPr>
    </w:lvl>
    <w:lvl w:ilvl="5" w:tplc="A66AB41C">
      <w:start w:val="1"/>
      <w:numFmt w:val="decimal"/>
      <w:lvlText w:val="%6)"/>
      <w:lvlJc w:val="left"/>
      <w:pPr>
        <w:ind w:left="1020" w:hanging="360"/>
      </w:pPr>
    </w:lvl>
    <w:lvl w:ilvl="6" w:tplc="182238EA">
      <w:start w:val="1"/>
      <w:numFmt w:val="decimal"/>
      <w:lvlText w:val="%7)"/>
      <w:lvlJc w:val="left"/>
      <w:pPr>
        <w:ind w:left="1020" w:hanging="360"/>
      </w:pPr>
    </w:lvl>
    <w:lvl w:ilvl="7" w:tplc="DD7C7E14">
      <w:start w:val="1"/>
      <w:numFmt w:val="decimal"/>
      <w:lvlText w:val="%8)"/>
      <w:lvlJc w:val="left"/>
      <w:pPr>
        <w:ind w:left="1020" w:hanging="360"/>
      </w:pPr>
    </w:lvl>
    <w:lvl w:ilvl="8" w:tplc="657CA8B2">
      <w:start w:val="1"/>
      <w:numFmt w:val="decimal"/>
      <w:lvlText w:val="%9)"/>
      <w:lvlJc w:val="left"/>
      <w:pPr>
        <w:ind w:left="1020" w:hanging="360"/>
      </w:pPr>
    </w:lvl>
  </w:abstractNum>
  <w:abstractNum w:abstractNumId="13" w15:restartNumberingAfterBreak="0">
    <w:nsid w:val="5F424171"/>
    <w:multiLevelType w:val="hybridMultilevel"/>
    <w:tmpl w:val="8BACDF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3020B3E"/>
    <w:multiLevelType w:val="hybridMultilevel"/>
    <w:tmpl w:val="EAAA11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7847458"/>
    <w:multiLevelType w:val="hybridMultilevel"/>
    <w:tmpl w:val="3F588E7C"/>
    <w:lvl w:ilvl="0" w:tplc="04250011">
      <w:start w:val="1"/>
      <w:numFmt w:val="decimal"/>
      <w:lvlText w:val="%1)"/>
      <w:lvlJc w:val="left"/>
      <w:pPr>
        <w:ind w:left="644" w:hanging="360"/>
      </w:p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6" w15:restartNumberingAfterBreak="0">
    <w:nsid w:val="6B5437CE"/>
    <w:multiLevelType w:val="hybridMultilevel"/>
    <w:tmpl w:val="2AF6AD9C"/>
    <w:lvl w:ilvl="0" w:tplc="DD189284">
      <w:start w:val="1"/>
      <w:numFmt w:val="lowerLetter"/>
      <w:lvlText w:val="%1)"/>
      <w:lvlJc w:val="left"/>
      <w:pPr>
        <w:ind w:left="1020" w:hanging="360"/>
      </w:pPr>
    </w:lvl>
    <w:lvl w:ilvl="1" w:tplc="67F8F734">
      <w:start w:val="1"/>
      <w:numFmt w:val="lowerLetter"/>
      <w:lvlText w:val="%2)"/>
      <w:lvlJc w:val="left"/>
      <w:pPr>
        <w:ind w:left="1020" w:hanging="360"/>
      </w:pPr>
    </w:lvl>
    <w:lvl w:ilvl="2" w:tplc="35127502">
      <w:start w:val="1"/>
      <w:numFmt w:val="lowerLetter"/>
      <w:lvlText w:val="%3)"/>
      <w:lvlJc w:val="left"/>
      <w:pPr>
        <w:ind w:left="1020" w:hanging="360"/>
      </w:pPr>
    </w:lvl>
    <w:lvl w:ilvl="3" w:tplc="5F4A2690">
      <w:start w:val="1"/>
      <w:numFmt w:val="lowerLetter"/>
      <w:lvlText w:val="%4)"/>
      <w:lvlJc w:val="left"/>
      <w:pPr>
        <w:ind w:left="1020" w:hanging="360"/>
      </w:pPr>
    </w:lvl>
    <w:lvl w:ilvl="4" w:tplc="B06CCF82">
      <w:start w:val="1"/>
      <w:numFmt w:val="lowerLetter"/>
      <w:lvlText w:val="%5)"/>
      <w:lvlJc w:val="left"/>
      <w:pPr>
        <w:ind w:left="1020" w:hanging="360"/>
      </w:pPr>
    </w:lvl>
    <w:lvl w:ilvl="5" w:tplc="57DAAE1A">
      <w:start w:val="1"/>
      <w:numFmt w:val="lowerLetter"/>
      <w:lvlText w:val="%6)"/>
      <w:lvlJc w:val="left"/>
      <w:pPr>
        <w:ind w:left="1020" w:hanging="360"/>
      </w:pPr>
    </w:lvl>
    <w:lvl w:ilvl="6" w:tplc="CA58223C">
      <w:start w:val="1"/>
      <w:numFmt w:val="lowerLetter"/>
      <w:lvlText w:val="%7)"/>
      <w:lvlJc w:val="left"/>
      <w:pPr>
        <w:ind w:left="1020" w:hanging="360"/>
      </w:pPr>
    </w:lvl>
    <w:lvl w:ilvl="7" w:tplc="AA46E990">
      <w:start w:val="1"/>
      <w:numFmt w:val="lowerLetter"/>
      <w:lvlText w:val="%8)"/>
      <w:lvlJc w:val="left"/>
      <w:pPr>
        <w:ind w:left="1020" w:hanging="360"/>
      </w:pPr>
    </w:lvl>
    <w:lvl w:ilvl="8" w:tplc="C0EE0408">
      <w:start w:val="1"/>
      <w:numFmt w:val="lowerLetter"/>
      <w:lvlText w:val="%9)"/>
      <w:lvlJc w:val="left"/>
      <w:pPr>
        <w:ind w:left="1020" w:hanging="360"/>
      </w:pPr>
    </w:lvl>
  </w:abstractNum>
  <w:abstractNum w:abstractNumId="17" w15:restartNumberingAfterBreak="0">
    <w:nsid w:val="70E3026E"/>
    <w:multiLevelType w:val="hybridMultilevel"/>
    <w:tmpl w:val="EC1C9B40"/>
    <w:lvl w:ilvl="0" w:tplc="1C649C0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58B2228"/>
    <w:multiLevelType w:val="hybridMultilevel"/>
    <w:tmpl w:val="AB44BCD4"/>
    <w:lvl w:ilvl="0" w:tplc="B17EE434">
      <w:start w:val="1"/>
      <w:numFmt w:val="decimal"/>
      <w:lvlText w:val="%1)"/>
      <w:lvlJc w:val="left"/>
      <w:pPr>
        <w:ind w:left="360" w:hanging="360"/>
      </w:pPr>
      <w:rPr>
        <w:i w:val="0"/>
        <w:iCs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758E29F3"/>
    <w:multiLevelType w:val="hybridMultilevel"/>
    <w:tmpl w:val="FC34E7B4"/>
    <w:lvl w:ilvl="0" w:tplc="04250011">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786E5408"/>
    <w:multiLevelType w:val="hybridMultilevel"/>
    <w:tmpl w:val="C58E56A2"/>
    <w:lvl w:ilvl="0" w:tplc="05FE1A9A">
      <w:start w:val="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96146640">
    <w:abstractNumId w:val="4"/>
  </w:num>
  <w:num w:numId="2" w16cid:durableId="1371877195">
    <w:abstractNumId w:val="7"/>
  </w:num>
  <w:num w:numId="3" w16cid:durableId="724259945">
    <w:abstractNumId w:val="20"/>
  </w:num>
  <w:num w:numId="4" w16cid:durableId="954869181">
    <w:abstractNumId w:val="10"/>
  </w:num>
  <w:num w:numId="5" w16cid:durableId="996611505">
    <w:abstractNumId w:val="15"/>
  </w:num>
  <w:num w:numId="6" w16cid:durableId="313217311">
    <w:abstractNumId w:val="9"/>
  </w:num>
  <w:num w:numId="7" w16cid:durableId="373502464">
    <w:abstractNumId w:val="19"/>
  </w:num>
  <w:num w:numId="8" w16cid:durableId="736124643">
    <w:abstractNumId w:val="18"/>
  </w:num>
  <w:num w:numId="9" w16cid:durableId="1646856865">
    <w:abstractNumId w:val="11"/>
  </w:num>
  <w:num w:numId="10" w16cid:durableId="1663654225">
    <w:abstractNumId w:val="6"/>
  </w:num>
  <w:num w:numId="11" w16cid:durableId="1406800980">
    <w:abstractNumId w:val="5"/>
  </w:num>
  <w:num w:numId="12" w16cid:durableId="1189098721">
    <w:abstractNumId w:val="1"/>
  </w:num>
  <w:num w:numId="13" w16cid:durableId="833498985">
    <w:abstractNumId w:val="2"/>
  </w:num>
  <w:num w:numId="14" w16cid:durableId="1937861202">
    <w:abstractNumId w:val="8"/>
  </w:num>
  <w:num w:numId="15" w16cid:durableId="1538466331">
    <w:abstractNumId w:val="17"/>
  </w:num>
  <w:num w:numId="16" w16cid:durableId="281496516">
    <w:abstractNumId w:val="13"/>
  </w:num>
  <w:num w:numId="17" w16cid:durableId="1099835610">
    <w:abstractNumId w:val="14"/>
  </w:num>
  <w:num w:numId="18" w16cid:durableId="733283999">
    <w:abstractNumId w:val="12"/>
  </w:num>
  <w:num w:numId="19" w16cid:durableId="327909309">
    <w:abstractNumId w:val="16"/>
  </w:num>
  <w:num w:numId="20" w16cid:durableId="1734624791">
    <w:abstractNumId w:val="3"/>
  </w:num>
  <w:num w:numId="21" w16cid:durableId="8586643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7C"/>
    <w:rsid w:val="0000149F"/>
    <w:rsid w:val="00001CC2"/>
    <w:rsid w:val="0000242E"/>
    <w:rsid w:val="00003196"/>
    <w:rsid w:val="0000382E"/>
    <w:rsid w:val="00003DD3"/>
    <w:rsid w:val="00004001"/>
    <w:rsid w:val="0000642A"/>
    <w:rsid w:val="0000706D"/>
    <w:rsid w:val="0000761B"/>
    <w:rsid w:val="00007982"/>
    <w:rsid w:val="00007BDC"/>
    <w:rsid w:val="00010062"/>
    <w:rsid w:val="00010ABC"/>
    <w:rsid w:val="000123A6"/>
    <w:rsid w:val="000126C7"/>
    <w:rsid w:val="00012A79"/>
    <w:rsid w:val="000130B9"/>
    <w:rsid w:val="000139C2"/>
    <w:rsid w:val="00014274"/>
    <w:rsid w:val="0001435C"/>
    <w:rsid w:val="000169E7"/>
    <w:rsid w:val="00017C1E"/>
    <w:rsid w:val="000217DB"/>
    <w:rsid w:val="00022272"/>
    <w:rsid w:val="000230E1"/>
    <w:rsid w:val="00024D96"/>
    <w:rsid w:val="00024F96"/>
    <w:rsid w:val="00025C82"/>
    <w:rsid w:val="00026549"/>
    <w:rsid w:val="0002738A"/>
    <w:rsid w:val="00032065"/>
    <w:rsid w:val="000321AF"/>
    <w:rsid w:val="0003275E"/>
    <w:rsid w:val="00032763"/>
    <w:rsid w:val="00032BAD"/>
    <w:rsid w:val="000333A5"/>
    <w:rsid w:val="000336D6"/>
    <w:rsid w:val="0003436B"/>
    <w:rsid w:val="000349F3"/>
    <w:rsid w:val="0004001F"/>
    <w:rsid w:val="000402AB"/>
    <w:rsid w:val="00040509"/>
    <w:rsid w:val="0004098B"/>
    <w:rsid w:val="000409CE"/>
    <w:rsid w:val="00041B5A"/>
    <w:rsid w:val="0004237E"/>
    <w:rsid w:val="00042862"/>
    <w:rsid w:val="00042AA5"/>
    <w:rsid w:val="00043DB1"/>
    <w:rsid w:val="00044F68"/>
    <w:rsid w:val="00045BEB"/>
    <w:rsid w:val="00050A9D"/>
    <w:rsid w:val="0005184A"/>
    <w:rsid w:val="000528AF"/>
    <w:rsid w:val="000529EA"/>
    <w:rsid w:val="00052F8D"/>
    <w:rsid w:val="00055C63"/>
    <w:rsid w:val="00057792"/>
    <w:rsid w:val="00057958"/>
    <w:rsid w:val="00062911"/>
    <w:rsid w:val="00064C37"/>
    <w:rsid w:val="00065F75"/>
    <w:rsid w:val="00067229"/>
    <w:rsid w:val="00071410"/>
    <w:rsid w:val="00071967"/>
    <w:rsid w:val="00071CC7"/>
    <w:rsid w:val="00072357"/>
    <w:rsid w:val="000723B2"/>
    <w:rsid w:val="00072D0A"/>
    <w:rsid w:val="000751CE"/>
    <w:rsid w:val="00076386"/>
    <w:rsid w:val="00076393"/>
    <w:rsid w:val="00077386"/>
    <w:rsid w:val="00077BCC"/>
    <w:rsid w:val="00080323"/>
    <w:rsid w:val="00080B74"/>
    <w:rsid w:val="00083C0C"/>
    <w:rsid w:val="00084CE5"/>
    <w:rsid w:val="000857C7"/>
    <w:rsid w:val="00085D11"/>
    <w:rsid w:val="00087299"/>
    <w:rsid w:val="00087700"/>
    <w:rsid w:val="0009078F"/>
    <w:rsid w:val="00090B25"/>
    <w:rsid w:val="00091167"/>
    <w:rsid w:val="00091621"/>
    <w:rsid w:val="0009169F"/>
    <w:rsid w:val="000918E1"/>
    <w:rsid w:val="000919E0"/>
    <w:rsid w:val="00093443"/>
    <w:rsid w:val="000935A8"/>
    <w:rsid w:val="00096A78"/>
    <w:rsid w:val="00096B64"/>
    <w:rsid w:val="00096D45"/>
    <w:rsid w:val="00097088"/>
    <w:rsid w:val="0009767B"/>
    <w:rsid w:val="000A1151"/>
    <w:rsid w:val="000A1433"/>
    <w:rsid w:val="000A1A38"/>
    <w:rsid w:val="000A222C"/>
    <w:rsid w:val="000A2702"/>
    <w:rsid w:val="000A2DDC"/>
    <w:rsid w:val="000A3167"/>
    <w:rsid w:val="000A369E"/>
    <w:rsid w:val="000A40BF"/>
    <w:rsid w:val="000A46B8"/>
    <w:rsid w:val="000A4AF3"/>
    <w:rsid w:val="000A6391"/>
    <w:rsid w:val="000A732B"/>
    <w:rsid w:val="000A75A1"/>
    <w:rsid w:val="000B06AF"/>
    <w:rsid w:val="000B149C"/>
    <w:rsid w:val="000B1696"/>
    <w:rsid w:val="000B33C8"/>
    <w:rsid w:val="000B3FD2"/>
    <w:rsid w:val="000B502F"/>
    <w:rsid w:val="000B5A93"/>
    <w:rsid w:val="000B6523"/>
    <w:rsid w:val="000B655C"/>
    <w:rsid w:val="000C08E4"/>
    <w:rsid w:val="000C0C86"/>
    <w:rsid w:val="000C3016"/>
    <w:rsid w:val="000C44C6"/>
    <w:rsid w:val="000C49C3"/>
    <w:rsid w:val="000C4BDB"/>
    <w:rsid w:val="000C5A9D"/>
    <w:rsid w:val="000C6C24"/>
    <w:rsid w:val="000C7108"/>
    <w:rsid w:val="000C78FB"/>
    <w:rsid w:val="000D0C27"/>
    <w:rsid w:val="000D34A0"/>
    <w:rsid w:val="000E2036"/>
    <w:rsid w:val="000E26C8"/>
    <w:rsid w:val="000E33B8"/>
    <w:rsid w:val="000E3A1E"/>
    <w:rsid w:val="000E58F5"/>
    <w:rsid w:val="000E6481"/>
    <w:rsid w:val="000E66FE"/>
    <w:rsid w:val="000F0E88"/>
    <w:rsid w:val="000F1FA1"/>
    <w:rsid w:val="000F1FD5"/>
    <w:rsid w:val="000F30A6"/>
    <w:rsid w:val="000F42EC"/>
    <w:rsid w:val="000F5D99"/>
    <w:rsid w:val="000F6F53"/>
    <w:rsid w:val="001001F9"/>
    <w:rsid w:val="001003C9"/>
    <w:rsid w:val="001007C3"/>
    <w:rsid w:val="00101BFE"/>
    <w:rsid w:val="00102936"/>
    <w:rsid w:val="00103C94"/>
    <w:rsid w:val="00105E26"/>
    <w:rsid w:val="00107465"/>
    <w:rsid w:val="00107536"/>
    <w:rsid w:val="00107906"/>
    <w:rsid w:val="001102D7"/>
    <w:rsid w:val="00110385"/>
    <w:rsid w:val="0011375A"/>
    <w:rsid w:val="00113D51"/>
    <w:rsid w:val="00114310"/>
    <w:rsid w:val="001148A4"/>
    <w:rsid w:val="001148AE"/>
    <w:rsid w:val="00116662"/>
    <w:rsid w:val="00116BA6"/>
    <w:rsid w:val="001174CB"/>
    <w:rsid w:val="00123525"/>
    <w:rsid w:val="0012778E"/>
    <w:rsid w:val="00127A0C"/>
    <w:rsid w:val="001303B6"/>
    <w:rsid w:val="0013061E"/>
    <w:rsid w:val="00130BBD"/>
    <w:rsid w:val="0013145E"/>
    <w:rsid w:val="00131BA4"/>
    <w:rsid w:val="001326BE"/>
    <w:rsid w:val="00133EE6"/>
    <w:rsid w:val="00135FA0"/>
    <w:rsid w:val="00137604"/>
    <w:rsid w:val="00137D3C"/>
    <w:rsid w:val="00137F07"/>
    <w:rsid w:val="00140513"/>
    <w:rsid w:val="00141B1E"/>
    <w:rsid w:val="001420DE"/>
    <w:rsid w:val="00143655"/>
    <w:rsid w:val="00143783"/>
    <w:rsid w:val="00143B0D"/>
    <w:rsid w:val="00143D6B"/>
    <w:rsid w:val="00143EC3"/>
    <w:rsid w:val="0014482E"/>
    <w:rsid w:val="00145671"/>
    <w:rsid w:val="00146A90"/>
    <w:rsid w:val="00146B19"/>
    <w:rsid w:val="00147CB9"/>
    <w:rsid w:val="00151572"/>
    <w:rsid w:val="00151C79"/>
    <w:rsid w:val="00151FF7"/>
    <w:rsid w:val="00152241"/>
    <w:rsid w:val="00155C68"/>
    <w:rsid w:val="001601CA"/>
    <w:rsid w:val="00160BA0"/>
    <w:rsid w:val="001630C7"/>
    <w:rsid w:val="00163A8C"/>
    <w:rsid w:val="00163B5C"/>
    <w:rsid w:val="0016485E"/>
    <w:rsid w:val="00165DFB"/>
    <w:rsid w:val="00167297"/>
    <w:rsid w:val="001710B1"/>
    <w:rsid w:val="00171EEB"/>
    <w:rsid w:val="00171FC6"/>
    <w:rsid w:val="0017537B"/>
    <w:rsid w:val="00175B40"/>
    <w:rsid w:val="00175FBF"/>
    <w:rsid w:val="001760F0"/>
    <w:rsid w:val="00177B46"/>
    <w:rsid w:val="00180642"/>
    <w:rsid w:val="00180E64"/>
    <w:rsid w:val="00180F50"/>
    <w:rsid w:val="00180FEB"/>
    <w:rsid w:val="001812B1"/>
    <w:rsid w:val="00181961"/>
    <w:rsid w:val="00183976"/>
    <w:rsid w:val="001844A8"/>
    <w:rsid w:val="00184C26"/>
    <w:rsid w:val="00185483"/>
    <w:rsid w:val="00185F87"/>
    <w:rsid w:val="00185FB3"/>
    <w:rsid w:val="001868CE"/>
    <w:rsid w:val="001869AE"/>
    <w:rsid w:val="00186BC4"/>
    <w:rsid w:val="00191858"/>
    <w:rsid w:val="001942EB"/>
    <w:rsid w:val="001946E5"/>
    <w:rsid w:val="00194A27"/>
    <w:rsid w:val="00194ADD"/>
    <w:rsid w:val="00194F24"/>
    <w:rsid w:val="00195476"/>
    <w:rsid w:val="00195868"/>
    <w:rsid w:val="001963F8"/>
    <w:rsid w:val="00196BDA"/>
    <w:rsid w:val="00196F50"/>
    <w:rsid w:val="00197023"/>
    <w:rsid w:val="001A0393"/>
    <w:rsid w:val="001A0557"/>
    <w:rsid w:val="001A0AE1"/>
    <w:rsid w:val="001A0B1F"/>
    <w:rsid w:val="001A1C7D"/>
    <w:rsid w:val="001A4946"/>
    <w:rsid w:val="001A5B8F"/>
    <w:rsid w:val="001A5CCF"/>
    <w:rsid w:val="001A60AA"/>
    <w:rsid w:val="001A6D1C"/>
    <w:rsid w:val="001A75C2"/>
    <w:rsid w:val="001B0757"/>
    <w:rsid w:val="001B1E07"/>
    <w:rsid w:val="001C1778"/>
    <w:rsid w:val="001C1CF7"/>
    <w:rsid w:val="001C212B"/>
    <w:rsid w:val="001C29B3"/>
    <w:rsid w:val="001C2FC4"/>
    <w:rsid w:val="001C3372"/>
    <w:rsid w:val="001C4472"/>
    <w:rsid w:val="001C49D1"/>
    <w:rsid w:val="001C7054"/>
    <w:rsid w:val="001D3605"/>
    <w:rsid w:val="001D3A37"/>
    <w:rsid w:val="001D51DE"/>
    <w:rsid w:val="001D54C0"/>
    <w:rsid w:val="001D5951"/>
    <w:rsid w:val="001D6EEC"/>
    <w:rsid w:val="001D737E"/>
    <w:rsid w:val="001E06F1"/>
    <w:rsid w:val="001E1218"/>
    <w:rsid w:val="001E15A7"/>
    <w:rsid w:val="001E1689"/>
    <w:rsid w:val="001E16C0"/>
    <w:rsid w:val="001E31F4"/>
    <w:rsid w:val="001E391A"/>
    <w:rsid w:val="001E3A98"/>
    <w:rsid w:val="001E44D1"/>
    <w:rsid w:val="001E471A"/>
    <w:rsid w:val="001E7139"/>
    <w:rsid w:val="001F08BB"/>
    <w:rsid w:val="001F0912"/>
    <w:rsid w:val="001F1466"/>
    <w:rsid w:val="001F188E"/>
    <w:rsid w:val="001F1D05"/>
    <w:rsid w:val="001F1DE5"/>
    <w:rsid w:val="001F463B"/>
    <w:rsid w:val="001F5283"/>
    <w:rsid w:val="001F5F6C"/>
    <w:rsid w:val="001F6E16"/>
    <w:rsid w:val="001F7247"/>
    <w:rsid w:val="001F73FF"/>
    <w:rsid w:val="00200808"/>
    <w:rsid w:val="002010AB"/>
    <w:rsid w:val="00201618"/>
    <w:rsid w:val="002018F5"/>
    <w:rsid w:val="0020335F"/>
    <w:rsid w:val="00203415"/>
    <w:rsid w:val="0020344F"/>
    <w:rsid w:val="0020390C"/>
    <w:rsid w:val="00204822"/>
    <w:rsid w:val="00205360"/>
    <w:rsid w:val="00205A00"/>
    <w:rsid w:val="002068D8"/>
    <w:rsid w:val="00206C6D"/>
    <w:rsid w:val="002101E8"/>
    <w:rsid w:val="0021029B"/>
    <w:rsid w:val="002105E9"/>
    <w:rsid w:val="00211920"/>
    <w:rsid w:val="002125FB"/>
    <w:rsid w:val="00213B0D"/>
    <w:rsid w:val="00213C06"/>
    <w:rsid w:val="00214825"/>
    <w:rsid w:val="00215FD2"/>
    <w:rsid w:val="0021624A"/>
    <w:rsid w:val="00220C77"/>
    <w:rsid w:val="002232AA"/>
    <w:rsid w:val="00224A7E"/>
    <w:rsid w:val="00225EB9"/>
    <w:rsid w:val="00225F05"/>
    <w:rsid w:val="002260BA"/>
    <w:rsid w:val="0022736C"/>
    <w:rsid w:val="002275A4"/>
    <w:rsid w:val="00227CDA"/>
    <w:rsid w:val="0023130D"/>
    <w:rsid w:val="00232302"/>
    <w:rsid w:val="0023320D"/>
    <w:rsid w:val="00233461"/>
    <w:rsid w:val="002346BB"/>
    <w:rsid w:val="00236A8E"/>
    <w:rsid w:val="00237420"/>
    <w:rsid w:val="0024028F"/>
    <w:rsid w:val="00240B2B"/>
    <w:rsid w:val="00240CE1"/>
    <w:rsid w:val="00241A65"/>
    <w:rsid w:val="00241B65"/>
    <w:rsid w:val="00241B95"/>
    <w:rsid w:val="0024312E"/>
    <w:rsid w:val="0024360D"/>
    <w:rsid w:val="00247012"/>
    <w:rsid w:val="0025002E"/>
    <w:rsid w:val="002517D7"/>
    <w:rsid w:val="002528F7"/>
    <w:rsid w:val="00252C7A"/>
    <w:rsid w:val="00252CF4"/>
    <w:rsid w:val="00254A24"/>
    <w:rsid w:val="00254F0A"/>
    <w:rsid w:val="002552C5"/>
    <w:rsid w:val="0025634C"/>
    <w:rsid w:val="002564F2"/>
    <w:rsid w:val="00256FC3"/>
    <w:rsid w:val="002574A2"/>
    <w:rsid w:val="002601C7"/>
    <w:rsid w:val="002602F5"/>
    <w:rsid w:val="0026055C"/>
    <w:rsid w:val="00260A9D"/>
    <w:rsid w:val="00261853"/>
    <w:rsid w:val="00263215"/>
    <w:rsid w:val="0026327A"/>
    <w:rsid w:val="00263F60"/>
    <w:rsid w:val="002642F1"/>
    <w:rsid w:val="00264B39"/>
    <w:rsid w:val="00270A2F"/>
    <w:rsid w:val="00270C85"/>
    <w:rsid w:val="0027245B"/>
    <w:rsid w:val="00274445"/>
    <w:rsid w:val="002747F7"/>
    <w:rsid w:val="002762B4"/>
    <w:rsid w:val="0027648E"/>
    <w:rsid w:val="00276DE1"/>
    <w:rsid w:val="00280455"/>
    <w:rsid w:val="00280D6E"/>
    <w:rsid w:val="00283EEE"/>
    <w:rsid w:val="00284450"/>
    <w:rsid w:val="00284645"/>
    <w:rsid w:val="00285244"/>
    <w:rsid w:val="002876C9"/>
    <w:rsid w:val="00287F06"/>
    <w:rsid w:val="00290482"/>
    <w:rsid w:val="00291155"/>
    <w:rsid w:val="0029268C"/>
    <w:rsid w:val="002928EC"/>
    <w:rsid w:val="00292D93"/>
    <w:rsid w:val="0029382C"/>
    <w:rsid w:val="002956D9"/>
    <w:rsid w:val="00296408"/>
    <w:rsid w:val="00296482"/>
    <w:rsid w:val="00296694"/>
    <w:rsid w:val="002A0148"/>
    <w:rsid w:val="002A2E58"/>
    <w:rsid w:val="002A489B"/>
    <w:rsid w:val="002A5FDD"/>
    <w:rsid w:val="002A6DDC"/>
    <w:rsid w:val="002A70F3"/>
    <w:rsid w:val="002B2517"/>
    <w:rsid w:val="002B258E"/>
    <w:rsid w:val="002B269A"/>
    <w:rsid w:val="002B31E7"/>
    <w:rsid w:val="002B3C4F"/>
    <w:rsid w:val="002B3FEC"/>
    <w:rsid w:val="002B4770"/>
    <w:rsid w:val="002B4ECF"/>
    <w:rsid w:val="002B4EF0"/>
    <w:rsid w:val="002B620B"/>
    <w:rsid w:val="002B69F0"/>
    <w:rsid w:val="002C2191"/>
    <w:rsid w:val="002C23ED"/>
    <w:rsid w:val="002C331A"/>
    <w:rsid w:val="002C3C51"/>
    <w:rsid w:val="002C4354"/>
    <w:rsid w:val="002C58B9"/>
    <w:rsid w:val="002C6122"/>
    <w:rsid w:val="002D0AB1"/>
    <w:rsid w:val="002D14C7"/>
    <w:rsid w:val="002D1A38"/>
    <w:rsid w:val="002D239A"/>
    <w:rsid w:val="002D271B"/>
    <w:rsid w:val="002D28F5"/>
    <w:rsid w:val="002D2D79"/>
    <w:rsid w:val="002D4516"/>
    <w:rsid w:val="002D47D2"/>
    <w:rsid w:val="002E0F09"/>
    <w:rsid w:val="002E23B3"/>
    <w:rsid w:val="002E2503"/>
    <w:rsid w:val="002E2542"/>
    <w:rsid w:val="002E3854"/>
    <w:rsid w:val="002E4856"/>
    <w:rsid w:val="002E4F28"/>
    <w:rsid w:val="002E6C86"/>
    <w:rsid w:val="002E720A"/>
    <w:rsid w:val="002E7CB9"/>
    <w:rsid w:val="002F0799"/>
    <w:rsid w:val="002F0D63"/>
    <w:rsid w:val="002F21B5"/>
    <w:rsid w:val="002F25A0"/>
    <w:rsid w:val="002F2E77"/>
    <w:rsid w:val="002F2F21"/>
    <w:rsid w:val="002F419E"/>
    <w:rsid w:val="002F56B9"/>
    <w:rsid w:val="002F66E3"/>
    <w:rsid w:val="002F7A71"/>
    <w:rsid w:val="0030100C"/>
    <w:rsid w:val="00301575"/>
    <w:rsid w:val="003030F7"/>
    <w:rsid w:val="0030335F"/>
    <w:rsid w:val="0030347C"/>
    <w:rsid w:val="00303926"/>
    <w:rsid w:val="00303A21"/>
    <w:rsid w:val="0030427F"/>
    <w:rsid w:val="0030448F"/>
    <w:rsid w:val="0030569D"/>
    <w:rsid w:val="00306436"/>
    <w:rsid w:val="00306E7C"/>
    <w:rsid w:val="00307019"/>
    <w:rsid w:val="00307392"/>
    <w:rsid w:val="00310896"/>
    <w:rsid w:val="00310D06"/>
    <w:rsid w:val="00310DF8"/>
    <w:rsid w:val="0031177B"/>
    <w:rsid w:val="003122DB"/>
    <w:rsid w:val="0031357E"/>
    <w:rsid w:val="00314A01"/>
    <w:rsid w:val="003156CC"/>
    <w:rsid w:val="0031695C"/>
    <w:rsid w:val="00317026"/>
    <w:rsid w:val="00320C3A"/>
    <w:rsid w:val="0032204D"/>
    <w:rsid w:val="003232C3"/>
    <w:rsid w:val="00324327"/>
    <w:rsid w:val="003248E6"/>
    <w:rsid w:val="0032546F"/>
    <w:rsid w:val="00326964"/>
    <w:rsid w:val="00326E5E"/>
    <w:rsid w:val="0032772C"/>
    <w:rsid w:val="003279CD"/>
    <w:rsid w:val="00327A1A"/>
    <w:rsid w:val="00327BDF"/>
    <w:rsid w:val="00327EA5"/>
    <w:rsid w:val="00330FD8"/>
    <w:rsid w:val="00332311"/>
    <w:rsid w:val="00332E5F"/>
    <w:rsid w:val="00334604"/>
    <w:rsid w:val="00336339"/>
    <w:rsid w:val="0033651B"/>
    <w:rsid w:val="003365DC"/>
    <w:rsid w:val="00336621"/>
    <w:rsid w:val="00336B57"/>
    <w:rsid w:val="00337777"/>
    <w:rsid w:val="00337BA1"/>
    <w:rsid w:val="00337D32"/>
    <w:rsid w:val="003409EA"/>
    <w:rsid w:val="00342767"/>
    <w:rsid w:val="003446D5"/>
    <w:rsid w:val="00344A39"/>
    <w:rsid w:val="003451A0"/>
    <w:rsid w:val="0034743E"/>
    <w:rsid w:val="00351ABE"/>
    <w:rsid w:val="00353255"/>
    <w:rsid w:val="003544B0"/>
    <w:rsid w:val="00356B60"/>
    <w:rsid w:val="00357467"/>
    <w:rsid w:val="00360A44"/>
    <w:rsid w:val="00361391"/>
    <w:rsid w:val="00363926"/>
    <w:rsid w:val="00363B03"/>
    <w:rsid w:val="0036402F"/>
    <w:rsid w:val="00365316"/>
    <w:rsid w:val="0036587C"/>
    <w:rsid w:val="00367973"/>
    <w:rsid w:val="00367FFD"/>
    <w:rsid w:val="003717CF"/>
    <w:rsid w:val="00374556"/>
    <w:rsid w:val="00375C00"/>
    <w:rsid w:val="003768A4"/>
    <w:rsid w:val="00376C54"/>
    <w:rsid w:val="0037706E"/>
    <w:rsid w:val="003773BB"/>
    <w:rsid w:val="00377B12"/>
    <w:rsid w:val="00377D83"/>
    <w:rsid w:val="00380210"/>
    <w:rsid w:val="00381394"/>
    <w:rsid w:val="00381A51"/>
    <w:rsid w:val="003831B4"/>
    <w:rsid w:val="0038320F"/>
    <w:rsid w:val="00383E08"/>
    <w:rsid w:val="00383E6F"/>
    <w:rsid w:val="00384AAA"/>
    <w:rsid w:val="00385ADF"/>
    <w:rsid w:val="00386C55"/>
    <w:rsid w:val="00387BF2"/>
    <w:rsid w:val="00387F56"/>
    <w:rsid w:val="00390465"/>
    <w:rsid w:val="00391A6B"/>
    <w:rsid w:val="00392337"/>
    <w:rsid w:val="003934FD"/>
    <w:rsid w:val="0039491F"/>
    <w:rsid w:val="00395E12"/>
    <w:rsid w:val="003A139E"/>
    <w:rsid w:val="003A17BC"/>
    <w:rsid w:val="003A20A7"/>
    <w:rsid w:val="003A2307"/>
    <w:rsid w:val="003A25DD"/>
    <w:rsid w:val="003A39A4"/>
    <w:rsid w:val="003A3AFB"/>
    <w:rsid w:val="003A5D0D"/>
    <w:rsid w:val="003A719C"/>
    <w:rsid w:val="003A746E"/>
    <w:rsid w:val="003A79B2"/>
    <w:rsid w:val="003A7EC2"/>
    <w:rsid w:val="003B0567"/>
    <w:rsid w:val="003B1952"/>
    <w:rsid w:val="003B2B38"/>
    <w:rsid w:val="003B65A8"/>
    <w:rsid w:val="003B6851"/>
    <w:rsid w:val="003C3E71"/>
    <w:rsid w:val="003C410E"/>
    <w:rsid w:val="003C44D6"/>
    <w:rsid w:val="003C4719"/>
    <w:rsid w:val="003C4DC9"/>
    <w:rsid w:val="003C6275"/>
    <w:rsid w:val="003C77F9"/>
    <w:rsid w:val="003D2337"/>
    <w:rsid w:val="003D2ED2"/>
    <w:rsid w:val="003D4F06"/>
    <w:rsid w:val="003D59AC"/>
    <w:rsid w:val="003D660A"/>
    <w:rsid w:val="003D66CC"/>
    <w:rsid w:val="003D7FA7"/>
    <w:rsid w:val="003E027E"/>
    <w:rsid w:val="003E027F"/>
    <w:rsid w:val="003E15E7"/>
    <w:rsid w:val="003E17AA"/>
    <w:rsid w:val="003E29D8"/>
    <w:rsid w:val="003E2BF9"/>
    <w:rsid w:val="003E375D"/>
    <w:rsid w:val="003E49EF"/>
    <w:rsid w:val="003E71A6"/>
    <w:rsid w:val="003F03B8"/>
    <w:rsid w:val="003F2266"/>
    <w:rsid w:val="003F2341"/>
    <w:rsid w:val="003F3BCE"/>
    <w:rsid w:val="003F450D"/>
    <w:rsid w:val="003F4F72"/>
    <w:rsid w:val="003F548A"/>
    <w:rsid w:val="003F6B76"/>
    <w:rsid w:val="003F761E"/>
    <w:rsid w:val="004001D7"/>
    <w:rsid w:val="0040275F"/>
    <w:rsid w:val="004027F3"/>
    <w:rsid w:val="00403D41"/>
    <w:rsid w:val="00404C05"/>
    <w:rsid w:val="00404D97"/>
    <w:rsid w:val="004057B6"/>
    <w:rsid w:val="00405A5C"/>
    <w:rsid w:val="004102A8"/>
    <w:rsid w:val="00410A28"/>
    <w:rsid w:val="00410DB5"/>
    <w:rsid w:val="00411D18"/>
    <w:rsid w:val="00412651"/>
    <w:rsid w:val="00412848"/>
    <w:rsid w:val="00412FB2"/>
    <w:rsid w:val="004132A4"/>
    <w:rsid w:val="004132DA"/>
    <w:rsid w:val="00413977"/>
    <w:rsid w:val="004161C0"/>
    <w:rsid w:val="00416272"/>
    <w:rsid w:val="00416D37"/>
    <w:rsid w:val="004170A1"/>
    <w:rsid w:val="00417319"/>
    <w:rsid w:val="0041750C"/>
    <w:rsid w:val="0042018F"/>
    <w:rsid w:val="0042137E"/>
    <w:rsid w:val="00421B18"/>
    <w:rsid w:val="00421D68"/>
    <w:rsid w:val="004227FC"/>
    <w:rsid w:val="00423C2C"/>
    <w:rsid w:val="00424697"/>
    <w:rsid w:val="00424800"/>
    <w:rsid w:val="00424E2A"/>
    <w:rsid w:val="004265DA"/>
    <w:rsid w:val="00426901"/>
    <w:rsid w:val="00427A71"/>
    <w:rsid w:val="00430215"/>
    <w:rsid w:val="004315E4"/>
    <w:rsid w:val="004322D5"/>
    <w:rsid w:val="00432486"/>
    <w:rsid w:val="00432B58"/>
    <w:rsid w:val="00433E7F"/>
    <w:rsid w:val="0043424D"/>
    <w:rsid w:val="004343AE"/>
    <w:rsid w:val="00435569"/>
    <w:rsid w:val="00435C0A"/>
    <w:rsid w:val="0044004F"/>
    <w:rsid w:val="0044005A"/>
    <w:rsid w:val="00440AED"/>
    <w:rsid w:val="0044109A"/>
    <w:rsid w:val="00441EF3"/>
    <w:rsid w:val="00442075"/>
    <w:rsid w:val="00442E8D"/>
    <w:rsid w:val="004432D7"/>
    <w:rsid w:val="00443A56"/>
    <w:rsid w:val="004443AF"/>
    <w:rsid w:val="004443C8"/>
    <w:rsid w:val="0044446E"/>
    <w:rsid w:val="00447179"/>
    <w:rsid w:val="0044781F"/>
    <w:rsid w:val="00447BC2"/>
    <w:rsid w:val="00451450"/>
    <w:rsid w:val="0045173E"/>
    <w:rsid w:val="004536D0"/>
    <w:rsid w:val="004541A5"/>
    <w:rsid w:val="004547C0"/>
    <w:rsid w:val="00454D90"/>
    <w:rsid w:val="00456EC0"/>
    <w:rsid w:val="00456F9E"/>
    <w:rsid w:val="0046000E"/>
    <w:rsid w:val="00460FD3"/>
    <w:rsid w:val="0046215E"/>
    <w:rsid w:val="0046447D"/>
    <w:rsid w:val="00464C09"/>
    <w:rsid w:val="00464DD3"/>
    <w:rsid w:val="004651A0"/>
    <w:rsid w:val="00465615"/>
    <w:rsid w:val="00465D66"/>
    <w:rsid w:val="004679E0"/>
    <w:rsid w:val="00470E4C"/>
    <w:rsid w:val="0047293E"/>
    <w:rsid w:val="00473C5A"/>
    <w:rsid w:val="00474ACB"/>
    <w:rsid w:val="00474CE0"/>
    <w:rsid w:val="00474EDC"/>
    <w:rsid w:val="004757EC"/>
    <w:rsid w:val="00475825"/>
    <w:rsid w:val="00476254"/>
    <w:rsid w:val="00476A12"/>
    <w:rsid w:val="00476A63"/>
    <w:rsid w:val="00476C3D"/>
    <w:rsid w:val="0048092A"/>
    <w:rsid w:val="0048106A"/>
    <w:rsid w:val="0048154B"/>
    <w:rsid w:val="00481C04"/>
    <w:rsid w:val="0048315E"/>
    <w:rsid w:val="0048357F"/>
    <w:rsid w:val="00483966"/>
    <w:rsid w:val="00484145"/>
    <w:rsid w:val="00484C99"/>
    <w:rsid w:val="00486B72"/>
    <w:rsid w:val="00490194"/>
    <w:rsid w:val="004905A4"/>
    <w:rsid w:val="00492455"/>
    <w:rsid w:val="00493115"/>
    <w:rsid w:val="004934A1"/>
    <w:rsid w:val="004942CE"/>
    <w:rsid w:val="00495F24"/>
    <w:rsid w:val="00496A9F"/>
    <w:rsid w:val="004A1506"/>
    <w:rsid w:val="004A1C6F"/>
    <w:rsid w:val="004A2B85"/>
    <w:rsid w:val="004A37B8"/>
    <w:rsid w:val="004A51DE"/>
    <w:rsid w:val="004A73D7"/>
    <w:rsid w:val="004B098C"/>
    <w:rsid w:val="004B09C0"/>
    <w:rsid w:val="004B0A94"/>
    <w:rsid w:val="004B0EEB"/>
    <w:rsid w:val="004B18E6"/>
    <w:rsid w:val="004B232C"/>
    <w:rsid w:val="004B2B21"/>
    <w:rsid w:val="004B38DB"/>
    <w:rsid w:val="004B3F78"/>
    <w:rsid w:val="004B5BD0"/>
    <w:rsid w:val="004B6CAF"/>
    <w:rsid w:val="004B7BBC"/>
    <w:rsid w:val="004C08AD"/>
    <w:rsid w:val="004C51F4"/>
    <w:rsid w:val="004C5331"/>
    <w:rsid w:val="004C646C"/>
    <w:rsid w:val="004C681A"/>
    <w:rsid w:val="004C77DD"/>
    <w:rsid w:val="004D1C35"/>
    <w:rsid w:val="004D1EC9"/>
    <w:rsid w:val="004D2498"/>
    <w:rsid w:val="004D2AFD"/>
    <w:rsid w:val="004D2EC5"/>
    <w:rsid w:val="004D442F"/>
    <w:rsid w:val="004D4D6C"/>
    <w:rsid w:val="004D4E06"/>
    <w:rsid w:val="004E0377"/>
    <w:rsid w:val="004E215E"/>
    <w:rsid w:val="004E2457"/>
    <w:rsid w:val="004E2EE2"/>
    <w:rsid w:val="004E2FAE"/>
    <w:rsid w:val="004E342D"/>
    <w:rsid w:val="004E3CDC"/>
    <w:rsid w:val="004E3EC3"/>
    <w:rsid w:val="004E405C"/>
    <w:rsid w:val="004E56A8"/>
    <w:rsid w:val="004E6586"/>
    <w:rsid w:val="004E6C8A"/>
    <w:rsid w:val="004E7283"/>
    <w:rsid w:val="004F0F3C"/>
    <w:rsid w:val="004F0FF0"/>
    <w:rsid w:val="004F1E8D"/>
    <w:rsid w:val="004F39D6"/>
    <w:rsid w:val="004F4D8D"/>
    <w:rsid w:val="004F57D0"/>
    <w:rsid w:val="005001E8"/>
    <w:rsid w:val="0050148D"/>
    <w:rsid w:val="005016E6"/>
    <w:rsid w:val="0050193E"/>
    <w:rsid w:val="005024E8"/>
    <w:rsid w:val="00502589"/>
    <w:rsid w:val="005027A8"/>
    <w:rsid w:val="00502B28"/>
    <w:rsid w:val="005050F2"/>
    <w:rsid w:val="005060C7"/>
    <w:rsid w:val="00506876"/>
    <w:rsid w:val="00507B7A"/>
    <w:rsid w:val="005100A2"/>
    <w:rsid w:val="00510446"/>
    <w:rsid w:val="00510896"/>
    <w:rsid w:val="00510B84"/>
    <w:rsid w:val="00511AF2"/>
    <w:rsid w:val="005129F5"/>
    <w:rsid w:val="00512EE0"/>
    <w:rsid w:val="00514613"/>
    <w:rsid w:val="00516420"/>
    <w:rsid w:val="00516F0A"/>
    <w:rsid w:val="005179E1"/>
    <w:rsid w:val="00521B48"/>
    <w:rsid w:val="00522579"/>
    <w:rsid w:val="005228FC"/>
    <w:rsid w:val="00522E84"/>
    <w:rsid w:val="00523390"/>
    <w:rsid w:val="005238CC"/>
    <w:rsid w:val="0052398F"/>
    <w:rsid w:val="0052560E"/>
    <w:rsid w:val="00525F43"/>
    <w:rsid w:val="00526550"/>
    <w:rsid w:val="00526C0C"/>
    <w:rsid w:val="005303F3"/>
    <w:rsid w:val="0053072C"/>
    <w:rsid w:val="00530C47"/>
    <w:rsid w:val="00531DA0"/>
    <w:rsid w:val="005339D1"/>
    <w:rsid w:val="00534997"/>
    <w:rsid w:val="0053508C"/>
    <w:rsid w:val="00535627"/>
    <w:rsid w:val="005360D1"/>
    <w:rsid w:val="00536B41"/>
    <w:rsid w:val="00536BCD"/>
    <w:rsid w:val="0053799E"/>
    <w:rsid w:val="00541765"/>
    <w:rsid w:val="00541CA4"/>
    <w:rsid w:val="00545DDD"/>
    <w:rsid w:val="0054611B"/>
    <w:rsid w:val="005471F1"/>
    <w:rsid w:val="0054763A"/>
    <w:rsid w:val="00550656"/>
    <w:rsid w:val="0055184C"/>
    <w:rsid w:val="00551ED7"/>
    <w:rsid w:val="00552200"/>
    <w:rsid w:val="00553D95"/>
    <w:rsid w:val="0055433A"/>
    <w:rsid w:val="005558E2"/>
    <w:rsid w:val="00555915"/>
    <w:rsid w:val="005569D4"/>
    <w:rsid w:val="00556F12"/>
    <w:rsid w:val="0055739C"/>
    <w:rsid w:val="00560000"/>
    <w:rsid w:val="00560F7F"/>
    <w:rsid w:val="005610D8"/>
    <w:rsid w:val="005614B8"/>
    <w:rsid w:val="0056236E"/>
    <w:rsid w:val="0056325B"/>
    <w:rsid w:val="00563A31"/>
    <w:rsid w:val="0056488E"/>
    <w:rsid w:val="00566103"/>
    <w:rsid w:val="00570259"/>
    <w:rsid w:val="00570278"/>
    <w:rsid w:val="005711F4"/>
    <w:rsid w:val="00571258"/>
    <w:rsid w:val="0057198F"/>
    <w:rsid w:val="00571DD1"/>
    <w:rsid w:val="005728CA"/>
    <w:rsid w:val="00574FF7"/>
    <w:rsid w:val="00576C77"/>
    <w:rsid w:val="00576CE9"/>
    <w:rsid w:val="00576DA9"/>
    <w:rsid w:val="005775DF"/>
    <w:rsid w:val="00577CD1"/>
    <w:rsid w:val="005842F8"/>
    <w:rsid w:val="005849CF"/>
    <w:rsid w:val="0058648A"/>
    <w:rsid w:val="0058754C"/>
    <w:rsid w:val="00592BB0"/>
    <w:rsid w:val="00593130"/>
    <w:rsid w:val="00593B19"/>
    <w:rsid w:val="00594606"/>
    <w:rsid w:val="00597A25"/>
    <w:rsid w:val="005A0274"/>
    <w:rsid w:val="005A2C83"/>
    <w:rsid w:val="005A3EFC"/>
    <w:rsid w:val="005A494F"/>
    <w:rsid w:val="005B073E"/>
    <w:rsid w:val="005B0B83"/>
    <w:rsid w:val="005B0E8A"/>
    <w:rsid w:val="005B10A0"/>
    <w:rsid w:val="005B205E"/>
    <w:rsid w:val="005B2781"/>
    <w:rsid w:val="005B27CC"/>
    <w:rsid w:val="005B38BA"/>
    <w:rsid w:val="005B3A0F"/>
    <w:rsid w:val="005B4E82"/>
    <w:rsid w:val="005B4ECD"/>
    <w:rsid w:val="005B61D6"/>
    <w:rsid w:val="005B64AB"/>
    <w:rsid w:val="005B66C6"/>
    <w:rsid w:val="005B699D"/>
    <w:rsid w:val="005C00EB"/>
    <w:rsid w:val="005C0690"/>
    <w:rsid w:val="005C19E5"/>
    <w:rsid w:val="005C2676"/>
    <w:rsid w:val="005C36EA"/>
    <w:rsid w:val="005C481F"/>
    <w:rsid w:val="005C49C7"/>
    <w:rsid w:val="005C4D2E"/>
    <w:rsid w:val="005C561B"/>
    <w:rsid w:val="005D1E23"/>
    <w:rsid w:val="005D1F9A"/>
    <w:rsid w:val="005D288D"/>
    <w:rsid w:val="005D3331"/>
    <w:rsid w:val="005D3619"/>
    <w:rsid w:val="005D3CFD"/>
    <w:rsid w:val="005D6084"/>
    <w:rsid w:val="005D60BE"/>
    <w:rsid w:val="005D6311"/>
    <w:rsid w:val="005D72F6"/>
    <w:rsid w:val="005D75A5"/>
    <w:rsid w:val="005D7E2A"/>
    <w:rsid w:val="005E0970"/>
    <w:rsid w:val="005E0A8A"/>
    <w:rsid w:val="005E0BF3"/>
    <w:rsid w:val="005E0D06"/>
    <w:rsid w:val="005E3F6F"/>
    <w:rsid w:val="005E41F6"/>
    <w:rsid w:val="005E4442"/>
    <w:rsid w:val="005E4D29"/>
    <w:rsid w:val="005E5A11"/>
    <w:rsid w:val="005E74B8"/>
    <w:rsid w:val="005F0749"/>
    <w:rsid w:val="005F087E"/>
    <w:rsid w:val="005F37DC"/>
    <w:rsid w:val="005F4158"/>
    <w:rsid w:val="005F4F43"/>
    <w:rsid w:val="005F516B"/>
    <w:rsid w:val="005F54F3"/>
    <w:rsid w:val="005F5615"/>
    <w:rsid w:val="005F6206"/>
    <w:rsid w:val="005F7B58"/>
    <w:rsid w:val="006000DF"/>
    <w:rsid w:val="006007E2"/>
    <w:rsid w:val="00600E27"/>
    <w:rsid w:val="00602571"/>
    <w:rsid w:val="00603FD2"/>
    <w:rsid w:val="00604B75"/>
    <w:rsid w:val="00604CF9"/>
    <w:rsid w:val="00604D61"/>
    <w:rsid w:val="00605B3E"/>
    <w:rsid w:val="006063B7"/>
    <w:rsid w:val="0060667D"/>
    <w:rsid w:val="00611D44"/>
    <w:rsid w:val="00612B55"/>
    <w:rsid w:val="00613CC0"/>
    <w:rsid w:val="0061493B"/>
    <w:rsid w:val="00615C17"/>
    <w:rsid w:val="00620934"/>
    <w:rsid w:val="00621484"/>
    <w:rsid w:val="00621B6B"/>
    <w:rsid w:val="00621BA9"/>
    <w:rsid w:val="00623D8F"/>
    <w:rsid w:val="006306B9"/>
    <w:rsid w:val="00631096"/>
    <w:rsid w:val="006348B9"/>
    <w:rsid w:val="00635F2B"/>
    <w:rsid w:val="0063627B"/>
    <w:rsid w:val="00636706"/>
    <w:rsid w:val="006368CF"/>
    <w:rsid w:val="00636B34"/>
    <w:rsid w:val="00636CB2"/>
    <w:rsid w:val="006374E5"/>
    <w:rsid w:val="0063776F"/>
    <w:rsid w:val="00637C34"/>
    <w:rsid w:val="006408A0"/>
    <w:rsid w:val="00641007"/>
    <w:rsid w:val="00641C50"/>
    <w:rsid w:val="006423B8"/>
    <w:rsid w:val="006437D6"/>
    <w:rsid w:val="006508BC"/>
    <w:rsid w:val="006509AB"/>
    <w:rsid w:val="00651087"/>
    <w:rsid w:val="00651F24"/>
    <w:rsid w:val="00652697"/>
    <w:rsid w:val="00652F5C"/>
    <w:rsid w:val="00654831"/>
    <w:rsid w:val="00654B74"/>
    <w:rsid w:val="00654FFF"/>
    <w:rsid w:val="00655364"/>
    <w:rsid w:val="00657890"/>
    <w:rsid w:val="00657B6D"/>
    <w:rsid w:val="0066056F"/>
    <w:rsid w:val="00661536"/>
    <w:rsid w:val="006629F5"/>
    <w:rsid w:val="006632AA"/>
    <w:rsid w:val="00663FC6"/>
    <w:rsid w:val="00665184"/>
    <w:rsid w:val="00665791"/>
    <w:rsid w:val="00665FA7"/>
    <w:rsid w:val="00667914"/>
    <w:rsid w:val="00667FF3"/>
    <w:rsid w:val="006702E1"/>
    <w:rsid w:val="00670BB3"/>
    <w:rsid w:val="006711C2"/>
    <w:rsid w:val="00671418"/>
    <w:rsid w:val="006727E8"/>
    <w:rsid w:val="00672B03"/>
    <w:rsid w:val="0067320B"/>
    <w:rsid w:val="00674E4D"/>
    <w:rsid w:val="00675724"/>
    <w:rsid w:val="00675E18"/>
    <w:rsid w:val="006761E6"/>
    <w:rsid w:val="00676765"/>
    <w:rsid w:val="00677356"/>
    <w:rsid w:val="00677EFB"/>
    <w:rsid w:val="00680448"/>
    <w:rsid w:val="006811E3"/>
    <w:rsid w:val="00683694"/>
    <w:rsid w:val="0068406B"/>
    <w:rsid w:val="006843C6"/>
    <w:rsid w:val="00684D3F"/>
    <w:rsid w:val="00684D6E"/>
    <w:rsid w:val="00684DE2"/>
    <w:rsid w:val="006856BA"/>
    <w:rsid w:val="00685ADE"/>
    <w:rsid w:val="00685BC2"/>
    <w:rsid w:val="00686A8F"/>
    <w:rsid w:val="00686B22"/>
    <w:rsid w:val="00686DB0"/>
    <w:rsid w:val="00687918"/>
    <w:rsid w:val="00690A5B"/>
    <w:rsid w:val="006917BC"/>
    <w:rsid w:val="00691E15"/>
    <w:rsid w:val="00691EB9"/>
    <w:rsid w:val="006920CC"/>
    <w:rsid w:val="0069282D"/>
    <w:rsid w:val="00693373"/>
    <w:rsid w:val="00693C5E"/>
    <w:rsid w:val="006953A1"/>
    <w:rsid w:val="0069665E"/>
    <w:rsid w:val="00696D49"/>
    <w:rsid w:val="006970B4"/>
    <w:rsid w:val="006972DF"/>
    <w:rsid w:val="0069732C"/>
    <w:rsid w:val="00697971"/>
    <w:rsid w:val="006A0EF8"/>
    <w:rsid w:val="006A1EE4"/>
    <w:rsid w:val="006A22E2"/>
    <w:rsid w:val="006A2DBC"/>
    <w:rsid w:val="006A4923"/>
    <w:rsid w:val="006A5C8A"/>
    <w:rsid w:val="006A7FE0"/>
    <w:rsid w:val="006B0804"/>
    <w:rsid w:val="006B2929"/>
    <w:rsid w:val="006B6CCF"/>
    <w:rsid w:val="006B7249"/>
    <w:rsid w:val="006C0790"/>
    <w:rsid w:val="006C0ABC"/>
    <w:rsid w:val="006C0E5F"/>
    <w:rsid w:val="006C1660"/>
    <w:rsid w:val="006C2DEF"/>
    <w:rsid w:val="006C372E"/>
    <w:rsid w:val="006C4B31"/>
    <w:rsid w:val="006C520B"/>
    <w:rsid w:val="006C67F2"/>
    <w:rsid w:val="006C6A82"/>
    <w:rsid w:val="006C74EF"/>
    <w:rsid w:val="006C75EF"/>
    <w:rsid w:val="006C79F0"/>
    <w:rsid w:val="006D1A48"/>
    <w:rsid w:val="006D44A9"/>
    <w:rsid w:val="006D4EDE"/>
    <w:rsid w:val="006D5A36"/>
    <w:rsid w:val="006D5F0A"/>
    <w:rsid w:val="006D62FB"/>
    <w:rsid w:val="006D697F"/>
    <w:rsid w:val="006D6B98"/>
    <w:rsid w:val="006D7A1B"/>
    <w:rsid w:val="006E028C"/>
    <w:rsid w:val="006E12AA"/>
    <w:rsid w:val="006E1CFE"/>
    <w:rsid w:val="006E27F4"/>
    <w:rsid w:val="006E2D45"/>
    <w:rsid w:val="006E2F8B"/>
    <w:rsid w:val="006E30CB"/>
    <w:rsid w:val="006E34FF"/>
    <w:rsid w:val="006E3DDB"/>
    <w:rsid w:val="006E41EC"/>
    <w:rsid w:val="006E4949"/>
    <w:rsid w:val="006E4BAA"/>
    <w:rsid w:val="006E6507"/>
    <w:rsid w:val="006E6A08"/>
    <w:rsid w:val="006F098C"/>
    <w:rsid w:val="006F1030"/>
    <w:rsid w:val="006F15B8"/>
    <w:rsid w:val="006F1628"/>
    <w:rsid w:val="006F56D0"/>
    <w:rsid w:val="006F7D5D"/>
    <w:rsid w:val="006F7DD7"/>
    <w:rsid w:val="00701802"/>
    <w:rsid w:val="007023A3"/>
    <w:rsid w:val="00702A7C"/>
    <w:rsid w:val="007052A2"/>
    <w:rsid w:val="0070561C"/>
    <w:rsid w:val="00705FE9"/>
    <w:rsid w:val="007062AF"/>
    <w:rsid w:val="00707328"/>
    <w:rsid w:val="00707991"/>
    <w:rsid w:val="00707B5F"/>
    <w:rsid w:val="0071219D"/>
    <w:rsid w:val="00712986"/>
    <w:rsid w:val="00713A28"/>
    <w:rsid w:val="00713ADE"/>
    <w:rsid w:val="007141AF"/>
    <w:rsid w:val="007143A7"/>
    <w:rsid w:val="007172A6"/>
    <w:rsid w:val="007177B3"/>
    <w:rsid w:val="00720398"/>
    <w:rsid w:val="007207CA"/>
    <w:rsid w:val="007207CE"/>
    <w:rsid w:val="00720B4A"/>
    <w:rsid w:val="007213DD"/>
    <w:rsid w:val="007219B5"/>
    <w:rsid w:val="00722165"/>
    <w:rsid w:val="007227F1"/>
    <w:rsid w:val="00722E7C"/>
    <w:rsid w:val="00723E74"/>
    <w:rsid w:val="00724C71"/>
    <w:rsid w:val="00725A8E"/>
    <w:rsid w:val="0072668E"/>
    <w:rsid w:val="0073006A"/>
    <w:rsid w:val="00731039"/>
    <w:rsid w:val="007321EB"/>
    <w:rsid w:val="007327D7"/>
    <w:rsid w:val="00734237"/>
    <w:rsid w:val="007346B2"/>
    <w:rsid w:val="007347B9"/>
    <w:rsid w:val="00735C07"/>
    <w:rsid w:val="00736B96"/>
    <w:rsid w:val="007372FA"/>
    <w:rsid w:val="00740B83"/>
    <w:rsid w:val="00740B96"/>
    <w:rsid w:val="007414A0"/>
    <w:rsid w:val="00742CFB"/>
    <w:rsid w:val="00744B4A"/>
    <w:rsid w:val="00744B75"/>
    <w:rsid w:val="00744D4C"/>
    <w:rsid w:val="00745AE9"/>
    <w:rsid w:val="00745E5F"/>
    <w:rsid w:val="007463CE"/>
    <w:rsid w:val="0075110C"/>
    <w:rsid w:val="00751985"/>
    <w:rsid w:val="00751E37"/>
    <w:rsid w:val="00752E6B"/>
    <w:rsid w:val="007533B2"/>
    <w:rsid w:val="007540EB"/>
    <w:rsid w:val="007553B5"/>
    <w:rsid w:val="00755B93"/>
    <w:rsid w:val="007571E4"/>
    <w:rsid w:val="00757D5A"/>
    <w:rsid w:val="0076160A"/>
    <w:rsid w:val="00764EAC"/>
    <w:rsid w:val="007708FB"/>
    <w:rsid w:val="00770CD0"/>
    <w:rsid w:val="00770D6F"/>
    <w:rsid w:val="00773E1B"/>
    <w:rsid w:val="00774057"/>
    <w:rsid w:val="0077451F"/>
    <w:rsid w:val="0077512B"/>
    <w:rsid w:val="00782CBD"/>
    <w:rsid w:val="00782D11"/>
    <w:rsid w:val="00782D4E"/>
    <w:rsid w:val="00782D74"/>
    <w:rsid w:val="007836E5"/>
    <w:rsid w:val="007838B4"/>
    <w:rsid w:val="00783AFF"/>
    <w:rsid w:val="00785272"/>
    <w:rsid w:val="0078705A"/>
    <w:rsid w:val="00790253"/>
    <w:rsid w:val="0079186F"/>
    <w:rsid w:val="0079244F"/>
    <w:rsid w:val="007925EF"/>
    <w:rsid w:val="00793744"/>
    <w:rsid w:val="00793AB9"/>
    <w:rsid w:val="00793C35"/>
    <w:rsid w:val="00794D4B"/>
    <w:rsid w:val="00795A52"/>
    <w:rsid w:val="007A06B6"/>
    <w:rsid w:val="007A1976"/>
    <w:rsid w:val="007A19E3"/>
    <w:rsid w:val="007A1AB7"/>
    <w:rsid w:val="007A1EE8"/>
    <w:rsid w:val="007A2594"/>
    <w:rsid w:val="007A4674"/>
    <w:rsid w:val="007A56B7"/>
    <w:rsid w:val="007A674B"/>
    <w:rsid w:val="007B06D2"/>
    <w:rsid w:val="007B0DDE"/>
    <w:rsid w:val="007B311B"/>
    <w:rsid w:val="007B32DC"/>
    <w:rsid w:val="007B381D"/>
    <w:rsid w:val="007B484D"/>
    <w:rsid w:val="007B695F"/>
    <w:rsid w:val="007C07B4"/>
    <w:rsid w:val="007C13BD"/>
    <w:rsid w:val="007C23CA"/>
    <w:rsid w:val="007C2A74"/>
    <w:rsid w:val="007C2D20"/>
    <w:rsid w:val="007C337D"/>
    <w:rsid w:val="007C389C"/>
    <w:rsid w:val="007C399E"/>
    <w:rsid w:val="007C5CCA"/>
    <w:rsid w:val="007C7ADA"/>
    <w:rsid w:val="007D05ED"/>
    <w:rsid w:val="007D1607"/>
    <w:rsid w:val="007D268D"/>
    <w:rsid w:val="007D49A2"/>
    <w:rsid w:val="007D4BC3"/>
    <w:rsid w:val="007D4C39"/>
    <w:rsid w:val="007D72A9"/>
    <w:rsid w:val="007D77EA"/>
    <w:rsid w:val="007D7ACB"/>
    <w:rsid w:val="007E08D1"/>
    <w:rsid w:val="007E0B0A"/>
    <w:rsid w:val="007E1537"/>
    <w:rsid w:val="007E2993"/>
    <w:rsid w:val="007E3099"/>
    <w:rsid w:val="007E39A5"/>
    <w:rsid w:val="007E50CC"/>
    <w:rsid w:val="007E61D2"/>
    <w:rsid w:val="007E6773"/>
    <w:rsid w:val="007F0191"/>
    <w:rsid w:val="007F092E"/>
    <w:rsid w:val="007F17A7"/>
    <w:rsid w:val="007F1C4C"/>
    <w:rsid w:val="007F33B6"/>
    <w:rsid w:val="007F46AF"/>
    <w:rsid w:val="007F4AF2"/>
    <w:rsid w:val="007F58E2"/>
    <w:rsid w:val="007F63A3"/>
    <w:rsid w:val="007F7838"/>
    <w:rsid w:val="007F7D03"/>
    <w:rsid w:val="00800145"/>
    <w:rsid w:val="00800C7D"/>
    <w:rsid w:val="00801272"/>
    <w:rsid w:val="00801B64"/>
    <w:rsid w:val="00802054"/>
    <w:rsid w:val="00804588"/>
    <w:rsid w:val="008045DE"/>
    <w:rsid w:val="008047D7"/>
    <w:rsid w:val="00805FF9"/>
    <w:rsid w:val="008060A8"/>
    <w:rsid w:val="0080668E"/>
    <w:rsid w:val="00806C18"/>
    <w:rsid w:val="008078C7"/>
    <w:rsid w:val="00810557"/>
    <w:rsid w:val="00812C70"/>
    <w:rsid w:val="008148C3"/>
    <w:rsid w:val="00814A18"/>
    <w:rsid w:val="00814EE9"/>
    <w:rsid w:val="008152E0"/>
    <w:rsid w:val="00815E52"/>
    <w:rsid w:val="00816A27"/>
    <w:rsid w:val="00817408"/>
    <w:rsid w:val="0081747D"/>
    <w:rsid w:val="00817683"/>
    <w:rsid w:val="008201AE"/>
    <w:rsid w:val="00820EE4"/>
    <w:rsid w:val="00821038"/>
    <w:rsid w:val="008211AE"/>
    <w:rsid w:val="008220D2"/>
    <w:rsid w:val="0082393E"/>
    <w:rsid w:val="00824856"/>
    <w:rsid w:val="00825D41"/>
    <w:rsid w:val="00826071"/>
    <w:rsid w:val="00827EBC"/>
    <w:rsid w:val="00832091"/>
    <w:rsid w:val="00832716"/>
    <w:rsid w:val="00833293"/>
    <w:rsid w:val="00833F6F"/>
    <w:rsid w:val="0083460B"/>
    <w:rsid w:val="00835436"/>
    <w:rsid w:val="0083743A"/>
    <w:rsid w:val="00840A17"/>
    <w:rsid w:val="0084136A"/>
    <w:rsid w:val="008419BC"/>
    <w:rsid w:val="00842FEC"/>
    <w:rsid w:val="00843066"/>
    <w:rsid w:val="008445BF"/>
    <w:rsid w:val="00844F1E"/>
    <w:rsid w:val="00845948"/>
    <w:rsid w:val="008465A2"/>
    <w:rsid w:val="00846C10"/>
    <w:rsid w:val="00846C8F"/>
    <w:rsid w:val="00847145"/>
    <w:rsid w:val="0084714B"/>
    <w:rsid w:val="00847898"/>
    <w:rsid w:val="00851892"/>
    <w:rsid w:val="00852477"/>
    <w:rsid w:val="008527B6"/>
    <w:rsid w:val="00853383"/>
    <w:rsid w:val="008539F3"/>
    <w:rsid w:val="00855099"/>
    <w:rsid w:val="008553A9"/>
    <w:rsid w:val="008558A9"/>
    <w:rsid w:val="00855C99"/>
    <w:rsid w:val="0085620E"/>
    <w:rsid w:val="0085676F"/>
    <w:rsid w:val="008567EB"/>
    <w:rsid w:val="00857E86"/>
    <w:rsid w:val="00857FD5"/>
    <w:rsid w:val="00860029"/>
    <w:rsid w:val="008603DD"/>
    <w:rsid w:val="008607BF"/>
    <w:rsid w:val="00860A47"/>
    <w:rsid w:val="00861BC2"/>
    <w:rsid w:val="00863921"/>
    <w:rsid w:val="00864404"/>
    <w:rsid w:val="00864CA5"/>
    <w:rsid w:val="00864D1B"/>
    <w:rsid w:val="008655FB"/>
    <w:rsid w:val="00866320"/>
    <w:rsid w:val="008666C9"/>
    <w:rsid w:val="00866758"/>
    <w:rsid w:val="00867BA0"/>
    <w:rsid w:val="00867CB6"/>
    <w:rsid w:val="0087092D"/>
    <w:rsid w:val="00872DEE"/>
    <w:rsid w:val="00873905"/>
    <w:rsid w:val="00873B3D"/>
    <w:rsid w:val="0087425A"/>
    <w:rsid w:val="00874E48"/>
    <w:rsid w:val="00875179"/>
    <w:rsid w:val="00876E80"/>
    <w:rsid w:val="0087734F"/>
    <w:rsid w:val="0087780D"/>
    <w:rsid w:val="00880973"/>
    <w:rsid w:val="0088155D"/>
    <w:rsid w:val="00881A25"/>
    <w:rsid w:val="00881E56"/>
    <w:rsid w:val="0088435B"/>
    <w:rsid w:val="00885A90"/>
    <w:rsid w:val="00885AD2"/>
    <w:rsid w:val="00886070"/>
    <w:rsid w:val="00886EC3"/>
    <w:rsid w:val="00890450"/>
    <w:rsid w:val="00890770"/>
    <w:rsid w:val="00890EAC"/>
    <w:rsid w:val="00891DAE"/>
    <w:rsid w:val="0089259A"/>
    <w:rsid w:val="00892DE3"/>
    <w:rsid w:val="00892E9F"/>
    <w:rsid w:val="00893DC2"/>
    <w:rsid w:val="00894E67"/>
    <w:rsid w:val="00895331"/>
    <w:rsid w:val="00896E81"/>
    <w:rsid w:val="008973C1"/>
    <w:rsid w:val="008A0487"/>
    <w:rsid w:val="008A0B17"/>
    <w:rsid w:val="008A0D45"/>
    <w:rsid w:val="008A1D43"/>
    <w:rsid w:val="008A4DB1"/>
    <w:rsid w:val="008A5C22"/>
    <w:rsid w:val="008A70F4"/>
    <w:rsid w:val="008A78C4"/>
    <w:rsid w:val="008B0F61"/>
    <w:rsid w:val="008B2480"/>
    <w:rsid w:val="008B2AB1"/>
    <w:rsid w:val="008B32B8"/>
    <w:rsid w:val="008B4112"/>
    <w:rsid w:val="008B490F"/>
    <w:rsid w:val="008B4EFD"/>
    <w:rsid w:val="008B514B"/>
    <w:rsid w:val="008B5395"/>
    <w:rsid w:val="008C01DA"/>
    <w:rsid w:val="008C074D"/>
    <w:rsid w:val="008C0A0A"/>
    <w:rsid w:val="008C0AF0"/>
    <w:rsid w:val="008C1F59"/>
    <w:rsid w:val="008C2AFA"/>
    <w:rsid w:val="008C40DE"/>
    <w:rsid w:val="008C5041"/>
    <w:rsid w:val="008C7ED6"/>
    <w:rsid w:val="008C7FE1"/>
    <w:rsid w:val="008D1334"/>
    <w:rsid w:val="008D1D66"/>
    <w:rsid w:val="008D26AD"/>
    <w:rsid w:val="008D43DD"/>
    <w:rsid w:val="008D44A2"/>
    <w:rsid w:val="008D485F"/>
    <w:rsid w:val="008D5C10"/>
    <w:rsid w:val="008D629A"/>
    <w:rsid w:val="008D7E00"/>
    <w:rsid w:val="008E04A0"/>
    <w:rsid w:val="008E07D0"/>
    <w:rsid w:val="008E0FF0"/>
    <w:rsid w:val="008E206D"/>
    <w:rsid w:val="008E42C3"/>
    <w:rsid w:val="008E472C"/>
    <w:rsid w:val="008E4A37"/>
    <w:rsid w:val="008E4C91"/>
    <w:rsid w:val="008E7892"/>
    <w:rsid w:val="008F1D68"/>
    <w:rsid w:val="008F1F66"/>
    <w:rsid w:val="008F1FA3"/>
    <w:rsid w:val="008F3DF7"/>
    <w:rsid w:val="008F4288"/>
    <w:rsid w:val="008F533C"/>
    <w:rsid w:val="008F642F"/>
    <w:rsid w:val="008F65FC"/>
    <w:rsid w:val="008F666F"/>
    <w:rsid w:val="008F6848"/>
    <w:rsid w:val="008F7F1E"/>
    <w:rsid w:val="009007EC"/>
    <w:rsid w:val="00901224"/>
    <w:rsid w:val="00901918"/>
    <w:rsid w:val="00901FE5"/>
    <w:rsid w:val="00902441"/>
    <w:rsid w:val="0090599C"/>
    <w:rsid w:val="00907333"/>
    <w:rsid w:val="00910EF9"/>
    <w:rsid w:val="00912677"/>
    <w:rsid w:val="009155CE"/>
    <w:rsid w:val="00915929"/>
    <w:rsid w:val="00915DD8"/>
    <w:rsid w:val="0091651E"/>
    <w:rsid w:val="00917916"/>
    <w:rsid w:val="00917FA4"/>
    <w:rsid w:val="00921AF3"/>
    <w:rsid w:val="00921D7A"/>
    <w:rsid w:val="009221E2"/>
    <w:rsid w:val="0092230A"/>
    <w:rsid w:val="00922B5B"/>
    <w:rsid w:val="0092482D"/>
    <w:rsid w:val="0092541D"/>
    <w:rsid w:val="00925F54"/>
    <w:rsid w:val="009263E3"/>
    <w:rsid w:val="009265F5"/>
    <w:rsid w:val="0093047B"/>
    <w:rsid w:val="00932155"/>
    <w:rsid w:val="009321B3"/>
    <w:rsid w:val="00932B79"/>
    <w:rsid w:val="0093346E"/>
    <w:rsid w:val="0093542D"/>
    <w:rsid w:val="0093605B"/>
    <w:rsid w:val="00937E49"/>
    <w:rsid w:val="0094003B"/>
    <w:rsid w:val="00940E69"/>
    <w:rsid w:val="00942371"/>
    <w:rsid w:val="00942E82"/>
    <w:rsid w:val="00943A74"/>
    <w:rsid w:val="00943E9F"/>
    <w:rsid w:val="009441AE"/>
    <w:rsid w:val="009454F1"/>
    <w:rsid w:val="00945FAF"/>
    <w:rsid w:val="00946892"/>
    <w:rsid w:val="00946FAC"/>
    <w:rsid w:val="00947F58"/>
    <w:rsid w:val="00947FAD"/>
    <w:rsid w:val="00951E97"/>
    <w:rsid w:val="00954B83"/>
    <w:rsid w:val="0095505E"/>
    <w:rsid w:val="009560D9"/>
    <w:rsid w:val="00956B12"/>
    <w:rsid w:val="00956B89"/>
    <w:rsid w:val="00956DF4"/>
    <w:rsid w:val="00957276"/>
    <w:rsid w:val="009605F1"/>
    <w:rsid w:val="009606B0"/>
    <w:rsid w:val="00960968"/>
    <w:rsid w:val="00960CC3"/>
    <w:rsid w:val="00960F5A"/>
    <w:rsid w:val="00961CDF"/>
    <w:rsid w:val="009624D9"/>
    <w:rsid w:val="00963F58"/>
    <w:rsid w:val="009643BC"/>
    <w:rsid w:val="00964BA9"/>
    <w:rsid w:val="0096628C"/>
    <w:rsid w:val="00966699"/>
    <w:rsid w:val="009667C1"/>
    <w:rsid w:val="0096684B"/>
    <w:rsid w:val="00967191"/>
    <w:rsid w:val="00967323"/>
    <w:rsid w:val="0096751B"/>
    <w:rsid w:val="00967B45"/>
    <w:rsid w:val="009706B7"/>
    <w:rsid w:val="00973026"/>
    <w:rsid w:val="009745B0"/>
    <w:rsid w:val="00976773"/>
    <w:rsid w:val="00976EC4"/>
    <w:rsid w:val="00977A38"/>
    <w:rsid w:val="00977F44"/>
    <w:rsid w:val="00980DBF"/>
    <w:rsid w:val="0098136D"/>
    <w:rsid w:val="00981A33"/>
    <w:rsid w:val="009834A7"/>
    <w:rsid w:val="009840F0"/>
    <w:rsid w:val="00984D27"/>
    <w:rsid w:val="009856B7"/>
    <w:rsid w:val="00986BDF"/>
    <w:rsid w:val="009903AB"/>
    <w:rsid w:val="00990D64"/>
    <w:rsid w:val="00991497"/>
    <w:rsid w:val="009917F1"/>
    <w:rsid w:val="009930DD"/>
    <w:rsid w:val="00993537"/>
    <w:rsid w:val="009944FF"/>
    <w:rsid w:val="00996A2E"/>
    <w:rsid w:val="009A01AF"/>
    <w:rsid w:val="009A01DE"/>
    <w:rsid w:val="009A0FD6"/>
    <w:rsid w:val="009A19DD"/>
    <w:rsid w:val="009A20AF"/>
    <w:rsid w:val="009A2750"/>
    <w:rsid w:val="009A3767"/>
    <w:rsid w:val="009A4536"/>
    <w:rsid w:val="009A46F7"/>
    <w:rsid w:val="009A586F"/>
    <w:rsid w:val="009A6D70"/>
    <w:rsid w:val="009A7240"/>
    <w:rsid w:val="009A77F9"/>
    <w:rsid w:val="009B02CF"/>
    <w:rsid w:val="009B0F83"/>
    <w:rsid w:val="009B11BB"/>
    <w:rsid w:val="009B1841"/>
    <w:rsid w:val="009B1D87"/>
    <w:rsid w:val="009B2791"/>
    <w:rsid w:val="009B2F68"/>
    <w:rsid w:val="009B31DB"/>
    <w:rsid w:val="009B4611"/>
    <w:rsid w:val="009B61B8"/>
    <w:rsid w:val="009B6A18"/>
    <w:rsid w:val="009C1106"/>
    <w:rsid w:val="009C174A"/>
    <w:rsid w:val="009C20C7"/>
    <w:rsid w:val="009C2317"/>
    <w:rsid w:val="009C24A9"/>
    <w:rsid w:val="009C2636"/>
    <w:rsid w:val="009C27E5"/>
    <w:rsid w:val="009C3C5A"/>
    <w:rsid w:val="009C418B"/>
    <w:rsid w:val="009C55F9"/>
    <w:rsid w:val="009C6232"/>
    <w:rsid w:val="009C67C3"/>
    <w:rsid w:val="009C7FBE"/>
    <w:rsid w:val="009D0198"/>
    <w:rsid w:val="009D1E83"/>
    <w:rsid w:val="009D1EA2"/>
    <w:rsid w:val="009D3ECA"/>
    <w:rsid w:val="009D4E6E"/>
    <w:rsid w:val="009D4F3C"/>
    <w:rsid w:val="009D4FBF"/>
    <w:rsid w:val="009D550B"/>
    <w:rsid w:val="009D57F4"/>
    <w:rsid w:val="009E12C8"/>
    <w:rsid w:val="009E206D"/>
    <w:rsid w:val="009E33CF"/>
    <w:rsid w:val="009E5F0F"/>
    <w:rsid w:val="009E600A"/>
    <w:rsid w:val="009E60B4"/>
    <w:rsid w:val="009E6554"/>
    <w:rsid w:val="009E7421"/>
    <w:rsid w:val="009F0EB9"/>
    <w:rsid w:val="009F0FF1"/>
    <w:rsid w:val="009F17A4"/>
    <w:rsid w:val="009F1E71"/>
    <w:rsid w:val="009F21D7"/>
    <w:rsid w:val="009F2998"/>
    <w:rsid w:val="009F3232"/>
    <w:rsid w:val="009F3573"/>
    <w:rsid w:val="009F69A1"/>
    <w:rsid w:val="009F797E"/>
    <w:rsid w:val="00A00F32"/>
    <w:rsid w:val="00A00FDF"/>
    <w:rsid w:val="00A0139E"/>
    <w:rsid w:val="00A03392"/>
    <w:rsid w:val="00A0595F"/>
    <w:rsid w:val="00A0692F"/>
    <w:rsid w:val="00A069AC"/>
    <w:rsid w:val="00A06B1A"/>
    <w:rsid w:val="00A06D18"/>
    <w:rsid w:val="00A10ACC"/>
    <w:rsid w:val="00A11F02"/>
    <w:rsid w:val="00A126BF"/>
    <w:rsid w:val="00A169F7"/>
    <w:rsid w:val="00A16E76"/>
    <w:rsid w:val="00A16F44"/>
    <w:rsid w:val="00A2071E"/>
    <w:rsid w:val="00A2105B"/>
    <w:rsid w:val="00A210D1"/>
    <w:rsid w:val="00A2127E"/>
    <w:rsid w:val="00A212A9"/>
    <w:rsid w:val="00A219C0"/>
    <w:rsid w:val="00A21F07"/>
    <w:rsid w:val="00A23138"/>
    <w:rsid w:val="00A23F8E"/>
    <w:rsid w:val="00A259C0"/>
    <w:rsid w:val="00A25EEE"/>
    <w:rsid w:val="00A26CF4"/>
    <w:rsid w:val="00A27BBE"/>
    <w:rsid w:val="00A3018F"/>
    <w:rsid w:val="00A30703"/>
    <w:rsid w:val="00A32358"/>
    <w:rsid w:val="00A34103"/>
    <w:rsid w:val="00A349BA"/>
    <w:rsid w:val="00A349F0"/>
    <w:rsid w:val="00A37A26"/>
    <w:rsid w:val="00A37AA6"/>
    <w:rsid w:val="00A40CCA"/>
    <w:rsid w:val="00A411E8"/>
    <w:rsid w:val="00A4462A"/>
    <w:rsid w:val="00A44C28"/>
    <w:rsid w:val="00A452FA"/>
    <w:rsid w:val="00A46B8C"/>
    <w:rsid w:val="00A47340"/>
    <w:rsid w:val="00A47A3F"/>
    <w:rsid w:val="00A47B35"/>
    <w:rsid w:val="00A5039F"/>
    <w:rsid w:val="00A50ABB"/>
    <w:rsid w:val="00A54107"/>
    <w:rsid w:val="00A556A2"/>
    <w:rsid w:val="00A55F17"/>
    <w:rsid w:val="00A560B3"/>
    <w:rsid w:val="00A57DA8"/>
    <w:rsid w:val="00A60E6A"/>
    <w:rsid w:val="00A6152F"/>
    <w:rsid w:val="00A62E0E"/>
    <w:rsid w:val="00A63A2C"/>
    <w:rsid w:val="00A66EA7"/>
    <w:rsid w:val="00A66F70"/>
    <w:rsid w:val="00A67CD7"/>
    <w:rsid w:val="00A7013C"/>
    <w:rsid w:val="00A7054C"/>
    <w:rsid w:val="00A70BC9"/>
    <w:rsid w:val="00A70D3C"/>
    <w:rsid w:val="00A713CC"/>
    <w:rsid w:val="00A720A0"/>
    <w:rsid w:val="00A72F14"/>
    <w:rsid w:val="00A73DA3"/>
    <w:rsid w:val="00A74707"/>
    <w:rsid w:val="00A76493"/>
    <w:rsid w:val="00A77748"/>
    <w:rsid w:val="00A803E8"/>
    <w:rsid w:val="00A807AE"/>
    <w:rsid w:val="00A821A3"/>
    <w:rsid w:val="00A82915"/>
    <w:rsid w:val="00A83AD4"/>
    <w:rsid w:val="00A846EE"/>
    <w:rsid w:val="00A84DC2"/>
    <w:rsid w:val="00A8621A"/>
    <w:rsid w:val="00A90EA2"/>
    <w:rsid w:val="00A94684"/>
    <w:rsid w:val="00A94D75"/>
    <w:rsid w:val="00A95E75"/>
    <w:rsid w:val="00A96CB4"/>
    <w:rsid w:val="00A970E0"/>
    <w:rsid w:val="00AA14BC"/>
    <w:rsid w:val="00AA31BD"/>
    <w:rsid w:val="00AA4335"/>
    <w:rsid w:val="00AA6290"/>
    <w:rsid w:val="00AA6DA4"/>
    <w:rsid w:val="00AA7122"/>
    <w:rsid w:val="00AB1352"/>
    <w:rsid w:val="00AB1E2E"/>
    <w:rsid w:val="00AB38BF"/>
    <w:rsid w:val="00AB648F"/>
    <w:rsid w:val="00AB66CF"/>
    <w:rsid w:val="00AB6EF5"/>
    <w:rsid w:val="00AB719D"/>
    <w:rsid w:val="00AB7E92"/>
    <w:rsid w:val="00AB7FA5"/>
    <w:rsid w:val="00AC0322"/>
    <w:rsid w:val="00AC1338"/>
    <w:rsid w:val="00AC17C3"/>
    <w:rsid w:val="00AC3EF6"/>
    <w:rsid w:val="00AC58DB"/>
    <w:rsid w:val="00AC746F"/>
    <w:rsid w:val="00AC7AF5"/>
    <w:rsid w:val="00AD1A3B"/>
    <w:rsid w:val="00AD2327"/>
    <w:rsid w:val="00AD2C72"/>
    <w:rsid w:val="00AD454A"/>
    <w:rsid w:val="00AD600B"/>
    <w:rsid w:val="00AD75E5"/>
    <w:rsid w:val="00AD7ECB"/>
    <w:rsid w:val="00AE009D"/>
    <w:rsid w:val="00AE1032"/>
    <w:rsid w:val="00AE1F2D"/>
    <w:rsid w:val="00AE2499"/>
    <w:rsid w:val="00AE2B39"/>
    <w:rsid w:val="00AE2F04"/>
    <w:rsid w:val="00AE2FEC"/>
    <w:rsid w:val="00AE3F8C"/>
    <w:rsid w:val="00AE4693"/>
    <w:rsid w:val="00AE54ED"/>
    <w:rsid w:val="00AE5E6E"/>
    <w:rsid w:val="00AF11E3"/>
    <w:rsid w:val="00AF4D15"/>
    <w:rsid w:val="00AF534D"/>
    <w:rsid w:val="00AF66ED"/>
    <w:rsid w:val="00AF6A67"/>
    <w:rsid w:val="00B01621"/>
    <w:rsid w:val="00B03270"/>
    <w:rsid w:val="00B03899"/>
    <w:rsid w:val="00B05ADE"/>
    <w:rsid w:val="00B10356"/>
    <w:rsid w:val="00B1058D"/>
    <w:rsid w:val="00B118CD"/>
    <w:rsid w:val="00B1191E"/>
    <w:rsid w:val="00B123B2"/>
    <w:rsid w:val="00B125D5"/>
    <w:rsid w:val="00B12B7D"/>
    <w:rsid w:val="00B13FE0"/>
    <w:rsid w:val="00B1656E"/>
    <w:rsid w:val="00B17522"/>
    <w:rsid w:val="00B204C8"/>
    <w:rsid w:val="00B20590"/>
    <w:rsid w:val="00B20909"/>
    <w:rsid w:val="00B210C3"/>
    <w:rsid w:val="00B2157D"/>
    <w:rsid w:val="00B22473"/>
    <w:rsid w:val="00B2309E"/>
    <w:rsid w:val="00B23666"/>
    <w:rsid w:val="00B23F81"/>
    <w:rsid w:val="00B25C8C"/>
    <w:rsid w:val="00B261DD"/>
    <w:rsid w:val="00B26266"/>
    <w:rsid w:val="00B302FA"/>
    <w:rsid w:val="00B30865"/>
    <w:rsid w:val="00B30E33"/>
    <w:rsid w:val="00B3162C"/>
    <w:rsid w:val="00B319F8"/>
    <w:rsid w:val="00B31F27"/>
    <w:rsid w:val="00B32806"/>
    <w:rsid w:val="00B32B33"/>
    <w:rsid w:val="00B33C70"/>
    <w:rsid w:val="00B3574D"/>
    <w:rsid w:val="00B3594A"/>
    <w:rsid w:val="00B3676C"/>
    <w:rsid w:val="00B36ABA"/>
    <w:rsid w:val="00B378E1"/>
    <w:rsid w:val="00B40314"/>
    <w:rsid w:val="00B4131E"/>
    <w:rsid w:val="00B41374"/>
    <w:rsid w:val="00B41A12"/>
    <w:rsid w:val="00B41BF5"/>
    <w:rsid w:val="00B41C96"/>
    <w:rsid w:val="00B41D67"/>
    <w:rsid w:val="00B435C3"/>
    <w:rsid w:val="00B43716"/>
    <w:rsid w:val="00B4503A"/>
    <w:rsid w:val="00B45516"/>
    <w:rsid w:val="00B50D75"/>
    <w:rsid w:val="00B514A9"/>
    <w:rsid w:val="00B515BD"/>
    <w:rsid w:val="00B5219D"/>
    <w:rsid w:val="00B53C49"/>
    <w:rsid w:val="00B5406D"/>
    <w:rsid w:val="00B56A54"/>
    <w:rsid w:val="00B56F29"/>
    <w:rsid w:val="00B60300"/>
    <w:rsid w:val="00B626AF"/>
    <w:rsid w:val="00B6363D"/>
    <w:rsid w:val="00B636DE"/>
    <w:rsid w:val="00B63CAB"/>
    <w:rsid w:val="00B647D6"/>
    <w:rsid w:val="00B64AB6"/>
    <w:rsid w:val="00B64BD7"/>
    <w:rsid w:val="00B65108"/>
    <w:rsid w:val="00B66306"/>
    <w:rsid w:val="00B66AC0"/>
    <w:rsid w:val="00B673A0"/>
    <w:rsid w:val="00B70E20"/>
    <w:rsid w:val="00B70EF8"/>
    <w:rsid w:val="00B70F61"/>
    <w:rsid w:val="00B739A5"/>
    <w:rsid w:val="00B74281"/>
    <w:rsid w:val="00B7501C"/>
    <w:rsid w:val="00B75769"/>
    <w:rsid w:val="00B76EF2"/>
    <w:rsid w:val="00B77DA8"/>
    <w:rsid w:val="00B80477"/>
    <w:rsid w:val="00B8103A"/>
    <w:rsid w:val="00B82ADF"/>
    <w:rsid w:val="00B82C6A"/>
    <w:rsid w:val="00B854A8"/>
    <w:rsid w:val="00B85E4B"/>
    <w:rsid w:val="00B86332"/>
    <w:rsid w:val="00B86AFB"/>
    <w:rsid w:val="00B909CA"/>
    <w:rsid w:val="00B90DA8"/>
    <w:rsid w:val="00B9350C"/>
    <w:rsid w:val="00B93861"/>
    <w:rsid w:val="00B93E6C"/>
    <w:rsid w:val="00B94271"/>
    <w:rsid w:val="00B94A94"/>
    <w:rsid w:val="00B94E94"/>
    <w:rsid w:val="00B953CC"/>
    <w:rsid w:val="00B95B03"/>
    <w:rsid w:val="00B95D22"/>
    <w:rsid w:val="00B9600C"/>
    <w:rsid w:val="00B962E0"/>
    <w:rsid w:val="00B96986"/>
    <w:rsid w:val="00B97131"/>
    <w:rsid w:val="00BA0398"/>
    <w:rsid w:val="00BA082F"/>
    <w:rsid w:val="00BA0961"/>
    <w:rsid w:val="00BA2A31"/>
    <w:rsid w:val="00BA2A4C"/>
    <w:rsid w:val="00BA31FE"/>
    <w:rsid w:val="00BA37D8"/>
    <w:rsid w:val="00BA3AD6"/>
    <w:rsid w:val="00BA3C4F"/>
    <w:rsid w:val="00BA58DF"/>
    <w:rsid w:val="00BA5CFE"/>
    <w:rsid w:val="00BB0B57"/>
    <w:rsid w:val="00BB22BD"/>
    <w:rsid w:val="00BB2692"/>
    <w:rsid w:val="00BB28D2"/>
    <w:rsid w:val="00BB302D"/>
    <w:rsid w:val="00BB38E0"/>
    <w:rsid w:val="00BB3EE6"/>
    <w:rsid w:val="00BB4688"/>
    <w:rsid w:val="00BB4D34"/>
    <w:rsid w:val="00BB5F16"/>
    <w:rsid w:val="00BB6711"/>
    <w:rsid w:val="00BB7277"/>
    <w:rsid w:val="00BB785F"/>
    <w:rsid w:val="00BC1378"/>
    <w:rsid w:val="00BC1A9E"/>
    <w:rsid w:val="00BC23C8"/>
    <w:rsid w:val="00BC27BD"/>
    <w:rsid w:val="00BC2C48"/>
    <w:rsid w:val="00BC390D"/>
    <w:rsid w:val="00BC57BA"/>
    <w:rsid w:val="00BC6C84"/>
    <w:rsid w:val="00BC72BD"/>
    <w:rsid w:val="00BC72EB"/>
    <w:rsid w:val="00BC7683"/>
    <w:rsid w:val="00BC78E5"/>
    <w:rsid w:val="00BC7F68"/>
    <w:rsid w:val="00BD1520"/>
    <w:rsid w:val="00BD2942"/>
    <w:rsid w:val="00BD3FDD"/>
    <w:rsid w:val="00BD4725"/>
    <w:rsid w:val="00BD5477"/>
    <w:rsid w:val="00BD54B6"/>
    <w:rsid w:val="00BE1866"/>
    <w:rsid w:val="00BE190B"/>
    <w:rsid w:val="00BE1D65"/>
    <w:rsid w:val="00BE2194"/>
    <w:rsid w:val="00BE26B5"/>
    <w:rsid w:val="00BE471C"/>
    <w:rsid w:val="00BE57FC"/>
    <w:rsid w:val="00BE5B00"/>
    <w:rsid w:val="00BE5F1F"/>
    <w:rsid w:val="00BE705D"/>
    <w:rsid w:val="00BE7D74"/>
    <w:rsid w:val="00BF10F8"/>
    <w:rsid w:val="00BF1347"/>
    <w:rsid w:val="00BF1FBB"/>
    <w:rsid w:val="00BF265D"/>
    <w:rsid w:val="00BF40C7"/>
    <w:rsid w:val="00BF53C7"/>
    <w:rsid w:val="00BF56F8"/>
    <w:rsid w:val="00BF6D59"/>
    <w:rsid w:val="00BF78E1"/>
    <w:rsid w:val="00C00C03"/>
    <w:rsid w:val="00C01AFB"/>
    <w:rsid w:val="00C01C00"/>
    <w:rsid w:val="00C0367D"/>
    <w:rsid w:val="00C03E59"/>
    <w:rsid w:val="00C03F8F"/>
    <w:rsid w:val="00C04422"/>
    <w:rsid w:val="00C06BCE"/>
    <w:rsid w:val="00C077D2"/>
    <w:rsid w:val="00C07EC2"/>
    <w:rsid w:val="00C10E81"/>
    <w:rsid w:val="00C117A2"/>
    <w:rsid w:val="00C12ABE"/>
    <w:rsid w:val="00C130FB"/>
    <w:rsid w:val="00C14FAD"/>
    <w:rsid w:val="00C16C58"/>
    <w:rsid w:val="00C179A0"/>
    <w:rsid w:val="00C20B62"/>
    <w:rsid w:val="00C20EA4"/>
    <w:rsid w:val="00C215C4"/>
    <w:rsid w:val="00C2420B"/>
    <w:rsid w:val="00C2450D"/>
    <w:rsid w:val="00C245B5"/>
    <w:rsid w:val="00C247F3"/>
    <w:rsid w:val="00C24CC2"/>
    <w:rsid w:val="00C25280"/>
    <w:rsid w:val="00C25C5B"/>
    <w:rsid w:val="00C260BE"/>
    <w:rsid w:val="00C266DD"/>
    <w:rsid w:val="00C269DE"/>
    <w:rsid w:val="00C301B6"/>
    <w:rsid w:val="00C31F3E"/>
    <w:rsid w:val="00C3303E"/>
    <w:rsid w:val="00C33A86"/>
    <w:rsid w:val="00C33D97"/>
    <w:rsid w:val="00C360D6"/>
    <w:rsid w:val="00C36E20"/>
    <w:rsid w:val="00C37E01"/>
    <w:rsid w:val="00C4074E"/>
    <w:rsid w:val="00C40DB2"/>
    <w:rsid w:val="00C41D4C"/>
    <w:rsid w:val="00C42C0E"/>
    <w:rsid w:val="00C438EB"/>
    <w:rsid w:val="00C43C11"/>
    <w:rsid w:val="00C442DC"/>
    <w:rsid w:val="00C44EC6"/>
    <w:rsid w:val="00C45A95"/>
    <w:rsid w:val="00C46611"/>
    <w:rsid w:val="00C46C86"/>
    <w:rsid w:val="00C475E3"/>
    <w:rsid w:val="00C47912"/>
    <w:rsid w:val="00C47C2B"/>
    <w:rsid w:val="00C501A6"/>
    <w:rsid w:val="00C513A7"/>
    <w:rsid w:val="00C51D75"/>
    <w:rsid w:val="00C52911"/>
    <w:rsid w:val="00C52E0B"/>
    <w:rsid w:val="00C532E8"/>
    <w:rsid w:val="00C54989"/>
    <w:rsid w:val="00C55538"/>
    <w:rsid w:val="00C5635A"/>
    <w:rsid w:val="00C57DE3"/>
    <w:rsid w:val="00C60707"/>
    <w:rsid w:val="00C61634"/>
    <w:rsid w:val="00C61DB7"/>
    <w:rsid w:val="00C62C50"/>
    <w:rsid w:val="00C6484A"/>
    <w:rsid w:val="00C649F8"/>
    <w:rsid w:val="00C64E14"/>
    <w:rsid w:val="00C6528B"/>
    <w:rsid w:val="00C65B0F"/>
    <w:rsid w:val="00C66469"/>
    <w:rsid w:val="00C671FE"/>
    <w:rsid w:val="00C67374"/>
    <w:rsid w:val="00C677FD"/>
    <w:rsid w:val="00C6790F"/>
    <w:rsid w:val="00C7071E"/>
    <w:rsid w:val="00C7163F"/>
    <w:rsid w:val="00C71DEB"/>
    <w:rsid w:val="00C72A2C"/>
    <w:rsid w:val="00C72EA2"/>
    <w:rsid w:val="00C7302F"/>
    <w:rsid w:val="00C746F4"/>
    <w:rsid w:val="00C749F1"/>
    <w:rsid w:val="00C74A1C"/>
    <w:rsid w:val="00C74F34"/>
    <w:rsid w:val="00C75301"/>
    <w:rsid w:val="00C75757"/>
    <w:rsid w:val="00C7617C"/>
    <w:rsid w:val="00C76217"/>
    <w:rsid w:val="00C81521"/>
    <w:rsid w:val="00C82BE1"/>
    <w:rsid w:val="00C82E40"/>
    <w:rsid w:val="00C8345E"/>
    <w:rsid w:val="00C83FE7"/>
    <w:rsid w:val="00C840A5"/>
    <w:rsid w:val="00C84B38"/>
    <w:rsid w:val="00C86F0E"/>
    <w:rsid w:val="00C87251"/>
    <w:rsid w:val="00C87C04"/>
    <w:rsid w:val="00C90772"/>
    <w:rsid w:val="00C90E97"/>
    <w:rsid w:val="00C9222C"/>
    <w:rsid w:val="00C926E1"/>
    <w:rsid w:val="00C935ED"/>
    <w:rsid w:val="00C94955"/>
    <w:rsid w:val="00C94BBA"/>
    <w:rsid w:val="00C94FB1"/>
    <w:rsid w:val="00C954D3"/>
    <w:rsid w:val="00C957F4"/>
    <w:rsid w:val="00C95F39"/>
    <w:rsid w:val="00C96A59"/>
    <w:rsid w:val="00CA0D31"/>
    <w:rsid w:val="00CA0E05"/>
    <w:rsid w:val="00CA29BB"/>
    <w:rsid w:val="00CA30C9"/>
    <w:rsid w:val="00CA362A"/>
    <w:rsid w:val="00CA3F2C"/>
    <w:rsid w:val="00CA417D"/>
    <w:rsid w:val="00CA6CE5"/>
    <w:rsid w:val="00CA7EE0"/>
    <w:rsid w:val="00CB01F7"/>
    <w:rsid w:val="00CB1267"/>
    <w:rsid w:val="00CB207A"/>
    <w:rsid w:val="00CB22AC"/>
    <w:rsid w:val="00CB2E92"/>
    <w:rsid w:val="00CB3872"/>
    <w:rsid w:val="00CB4343"/>
    <w:rsid w:val="00CB4D1C"/>
    <w:rsid w:val="00CB59A3"/>
    <w:rsid w:val="00CB6F82"/>
    <w:rsid w:val="00CC06FF"/>
    <w:rsid w:val="00CC0758"/>
    <w:rsid w:val="00CC09B7"/>
    <w:rsid w:val="00CC0F9D"/>
    <w:rsid w:val="00CC0FE3"/>
    <w:rsid w:val="00CC1C0B"/>
    <w:rsid w:val="00CC1C1C"/>
    <w:rsid w:val="00CC3135"/>
    <w:rsid w:val="00CC45E1"/>
    <w:rsid w:val="00CC614D"/>
    <w:rsid w:val="00CC62AC"/>
    <w:rsid w:val="00CD1F6B"/>
    <w:rsid w:val="00CD3CD9"/>
    <w:rsid w:val="00CD4409"/>
    <w:rsid w:val="00CD46DB"/>
    <w:rsid w:val="00CE1188"/>
    <w:rsid w:val="00CE2F01"/>
    <w:rsid w:val="00CE3587"/>
    <w:rsid w:val="00CE42EC"/>
    <w:rsid w:val="00CE7AA2"/>
    <w:rsid w:val="00CF1191"/>
    <w:rsid w:val="00CF11AF"/>
    <w:rsid w:val="00CF1695"/>
    <w:rsid w:val="00CF22C8"/>
    <w:rsid w:val="00CF2483"/>
    <w:rsid w:val="00CF35EF"/>
    <w:rsid w:val="00CF3741"/>
    <w:rsid w:val="00CF3806"/>
    <w:rsid w:val="00CF3AC5"/>
    <w:rsid w:val="00CF40B4"/>
    <w:rsid w:val="00CF4ABB"/>
    <w:rsid w:val="00CF4FCD"/>
    <w:rsid w:val="00CF5ED3"/>
    <w:rsid w:val="00CF6F4B"/>
    <w:rsid w:val="00D01661"/>
    <w:rsid w:val="00D03A10"/>
    <w:rsid w:val="00D03C52"/>
    <w:rsid w:val="00D058A1"/>
    <w:rsid w:val="00D05EDE"/>
    <w:rsid w:val="00D06E1E"/>
    <w:rsid w:val="00D07487"/>
    <w:rsid w:val="00D07B12"/>
    <w:rsid w:val="00D10039"/>
    <w:rsid w:val="00D115AF"/>
    <w:rsid w:val="00D11B74"/>
    <w:rsid w:val="00D134B3"/>
    <w:rsid w:val="00D135E3"/>
    <w:rsid w:val="00D13628"/>
    <w:rsid w:val="00D157E7"/>
    <w:rsid w:val="00D15B99"/>
    <w:rsid w:val="00D174EE"/>
    <w:rsid w:val="00D17C84"/>
    <w:rsid w:val="00D218A6"/>
    <w:rsid w:val="00D22A9D"/>
    <w:rsid w:val="00D230DE"/>
    <w:rsid w:val="00D24922"/>
    <w:rsid w:val="00D25148"/>
    <w:rsid w:val="00D25203"/>
    <w:rsid w:val="00D25929"/>
    <w:rsid w:val="00D2597F"/>
    <w:rsid w:val="00D260BF"/>
    <w:rsid w:val="00D271AC"/>
    <w:rsid w:val="00D30270"/>
    <w:rsid w:val="00D30AB1"/>
    <w:rsid w:val="00D319B9"/>
    <w:rsid w:val="00D31B5B"/>
    <w:rsid w:val="00D355CF"/>
    <w:rsid w:val="00D3633C"/>
    <w:rsid w:val="00D369B7"/>
    <w:rsid w:val="00D378C5"/>
    <w:rsid w:val="00D41B35"/>
    <w:rsid w:val="00D4214D"/>
    <w:rsid w:val="00D461F1"/>
    <w:rsid w:val="00D4694D"/>
    <w:rsid w:val="00D46DF2"/>
    <w:rsid w:val="00D47050"/>
    <w:rsid w:val="00D471C0"/>
    <w:rsid w:val="00D473E1"/>
    <w:rsid w:val="00D500BD"/>
    <w:rsid w:val="00D5056D"/>
    <w:rsid w:val="00D50C65"/>
    <w:rsid w:val="00D524E7"/>
    <w:rsid w:val="00D531CD"/>
    <w:rsid w:val="00D53432"/>
    <w:rsid w:val="00D53629"/>
    <w:rsid w:val="00D536B5"/>
    <w:rsid w:val="00D53B4E"/>
    <w:rsid w:val="00D545F8"/>
    <w:rsid w:val="00D54BB7"/>
    <w:rsid w:val="00D55D19"/>
    <w:rsid w:val="00D565A2"/>
    <w:rsid w:val="00D5692D"/>
    <w:rsid w:val="00D60931"/>
    <w:rsid w:val="00D60D83"/>
    <w:rsid w:val="00D60E3C"/>
    <w:rsid w:val="00D616B3"/>
    <w:rsid w:val="00D6174C"/>
    <w:rsid w:val="00D62855"/>
    <w:rsid w:val="00D628B9"/>
    <w:rsid w:val="00D64EB2"/>
    <w:rsid w:val="00D65C60"/>
    <w:rsid w:val="00D66624"/>
    <w:rsid w:val="00D6672D"/>
    <w:rsid w:val="00D67ABA"/>
    <w:rsid w:val="00D70346"/>
    <w:rsid w:val="00D70C31"/>
    <w:rsid w:val="00D7147B"/>
    <w:rsid w:val="00D72247"/>
    <w:rsid w:val="00D7345A"/>
    <w:rsid w:val="00D73520"/>
    <w:rsid w:val="00D739C8"/>
    <w:rsid w:val="00D74200"/>
    <w:rsid w:val="00D743F7"/>
    <w:rsid w:val="00D74543"/>
    <w:rsid w:val="00D7493D"/>
    <w:rsid w:val="00D760D6"/>
    <w:rsid w:val="00D7617C"/>
    <w:rsid w:val="00D76733"/>
    <w:rsid w:val="00D7676B"/>
    <w:rsid w:val="00D76AC7"/>
    <w:rsid w:val="00D76F48"/>
    <w:rsid w:val="00D77C73"/>
    <w:rsid w:val="00D80406"/>
    <w:rsid w:val="00D80AA9"/>
    <w:rsid w:val="00D80F9D"/>
    <w:rsid w:val="00D815D9"/>
    <w:rsid w:val="00D81CD3"/>
    <w:rsid w:val="00D82AB7"/>
    <w:rsid w:val="00D85D26"/>
    <w:rsid w:val="00D8652E"/>
    <w:rsid w:val="00D86B8F"/>
    <w:rsid w:val="00D86D67"/>
    <w:rsid w:val="00D8772F"/>
    <w:rsid w:val="00D92FE8"/>
    <w:rsid w:val="00D9369D"/>
    <w:rsid w:val="00D941EE"/>
    <w:rsid w:val="00D94C75"/>
    <w:rsid w:val="00D9504B"/>
    <w:rsid w:val="00D966A9"/>
    <w:rsid w:val="00DA3AAA"/>
    <w:rsid w:val="00DA566C"/>
    <w:rsid w:val="00DA7C6F"/>
    <w:rsid w:val="00DB07D9"/>
    <w:rsid w:val="00DB09C7"/>
    <w:rsid w:val="00DB0A07"/>
    <w:rsid w:val="00DB180F"/>
    <w:rsid w:val="00DB19B4"/>
    <w:rsid w:val="00DB23EE"/>
    <w:rsid w:val="00DB2C40"/>
    <w:rsid w:val="00DB7683"/>
    <w:rsid w:val="00DC12A5"/>
    <w:rsid w:val="00DC12CF"/>
    <w:rsid w:val="00DC1600"/>
    <w:rsid w:val="00DC18B4"/>
    <w:rsid w:val="00DC2F09"/>
    <w:rsid w:val="00DC3BEE"/>
    <w:rsid w:val="00DC5E5A"/>
    <w:rsid w:val="00DC6163"/>
    <w:rsid w:val="00DC6F0C"/>
    <w:rsid w:val="00DC7B4C"/>
    <w:rsid w:val="00DD0A63"/>
    <w:rsid w:val="00DD12E9"/>
    <w:rsid w:val="00DD1F19"/>
    <w:rsid w:val="00DD2B81"/>
    <w:rsid w:val="00DD3AC1"/>
    <w:rsid w:val="00DD5B82"/>
    <w:rsid w:val="00DD66C3"/>
    <w:rsid w:val="00DD6828"/>
    <w:rsid w:val="00DE01C7"/>
    <w:rsid w:val="00DE021B"/>
    <w:rsid w:val="00DE05F3"/>
    <w:rsid w:val="00DE105B"/>
    <w:rsid w:val="00DE2E46"/>
    <w:rsid w:val="00DE3A85"/>
    <w:rsid w:val="00DE3C66"/>
    <w:rsid w:val="00DE476E"/>
    <w:rsid w:val="00DE4902"/>
    <w:rsid w:val="00DE5604"/>
    <w:rsid w:val="00DE5E10"/>
    <w:rsid w:val="00DE5EAE"/>
    <w:rsid w:val="00DE62D2"/>
    <w:rsid w:val="00DF0006"/>
    <w:rsid w:val="00DF0259"/>
    <w:rsid w:val="00DF038A"/>
    <w:rsid w:val="00DF073A"/>
    <w:rsid w:val="00DF163C"/>
    <w:rsid w:val="00DF2F39"/>
    <w:rsid w:val="00DF34A0"/>
    <w:rsid w:val="00DF3884"/>
    <w:rsid w:val="00DF3B88"/>
    <w:rsid w:val="00DF67A6"/>
    <w:rsid w:val="00DF712B"/>
    <w:rsid w:val="00DF745B"/>
    <w:rsid w:val="00E00A8E"/>
    <w:rsid w:val="00E02AB6"/>
    <w:rsid w:val="00E02F6E"/>
    <w:rsid w:val="00E033CE"/>
    <w:rsid w:val="00E04C4B"/>
    <w:rsid w:val="00E060AC"/>
    <w:rsid w:val="00E074FF"/>
    <w:rsid w:val="00E07BD8"/>
    <w:rsid w:val="00E07EAB"/>
    <w:rsid w:val="00E1179E"/>
    <w:rsid w:val="00E11DA9"/>
    <w:rsid w:val="00E11FB4"/>
    <w:rsid w:val="00E1249F"/>
    <w:rsid w:val="00E12A6F"/>
    <w:rsid w:val="00E12DB9"/>
    <w:rsid w:val="00E137EB"/>
    <w:rsid w:val="00E13BA1"/>
    <w:rsid w:val="00E15A53"/>
    <w:rsid w:val="00E15C62"/>
    <w:rsid w:val="00E15F91"/>
    <w:rsid w:val="00E16364"/>
    <w:rsid w:val="00E168FC"/>
    <w:rsid w:val="00E20D58"/>
    <w:rsid w:val="00E2139E"/>
    <w:rsid w:val="00E21A70"/>
    <w:rsid w:val="00E2305C"/>
    <w:rsid w:val="00E231E7"/>
    <w:rsid w:val="00E25281"/>
    <w:rsid w:val="00E263DD"/>
    <w:rsid w:val="00E26446"/>
    <w:rsid w:val="00E26A53"/>
    <w:rsid w:val="00E27213"/>
    <w:rsid w:val="00E30E12"/>
    <w:rsid w:val="00E32BFB"/>
    <w:rsid w:val="00E33163"/>
    <w:rsid w:val="00E3348E"/>
    <w:rsid w:val="00E338A1"/>
    <w:rsid w:val="00E33F93"/>
    <w:rsid w:val="00E34234"/>
    <w:rsid w:val="00E37370"/>
    <w:rsid w:val="00E375BB"/>
    <w:rsid w:val="00E37614"/>
    <w:rsid w:val="00E40920"/>
    <w:rsid w:val="00E40CFA"/>
    <w:rsid w:val="00E4116D"/>
    <w:rsid w:val="00E41F04"/>
    <w:rsid w:val="00E46BE2"/>
    <w:rsid w:val="00E505BF"/>
    <w:rsid w:val="00E51347"/>
    <w:rsid w:val="00E518DF"/>
    <w:rsid w:val="00E51BCD"/>
    <w:rsid w:val="00E5305F"/>
    <w:rsid w:val="00E5347C"/>
    <w:rsid w:val="00E53BFA"/>
    <w:rsid w:val="00E5454B"/>
    <w:rsid w:val="00E55185"/>
    <w:rsid w:val="00E57231"/>
    <w:rsid w:val="00E5785D"/>
    <w:rsid w:val="00E607AB"/>
    <w:rsid w:val="00E6233C"/>
    <w:rsid w:val="00E623CF"/>
    <w:rsid w:val="00E62EC7"/>
    <w:rsid w:val="00E6359E"/>
    <w:rsid w:val="00E64A26"/>
    <w:rsid w:val="00E67853"/>
    <w:rsid w:val="00E7077A"/>
    <w:rsid w:val="00E71481"/>
    <w:rsid w:val="00E72016"/>
    <w:rsid w:val="00E726A0"/>
    <w:rsid w:val="00E730F7"/>
    <w:rsid w:val="00E7415A"/>
    <w:rsid w:val="00E74583"/>
    <w:rsid w:val="00E74DCE"/>
    <w:rsid w:val="00E74F67"/>
    <w:rsid w:val="00E765D0"/>
    <w:rsid w:val="00E76DF2"/>
    <w:rsid w:val="00E76F73"/>
    <w:rsid w:val="00E7732C"/>
    <w:rsid w:val="00E77BB0"/>
    <w:rsid w:val="00E83249"/>
    <w:rsid w:val="00E83256"/>
    <w:rsid w:val="00E835DB"/>
    <w:rsid w:val="00E83BD1"/>
    <w:rsid w:val="00E854E7"/>
    <w:rsid w:val="00E90237"/>
    <w:rsid w:val="00E90FA3"/>
    <w:rsid w:val="00E91066"/>
    <w:rsid w:val="00E911AF"/>
    <w:rsid w:val="00E9156B"/>
    <w:rsid w:val="00E91AB4"/>
    <w:rsid w:val="00E91C70"/>
    <w:rsid w:val="00E929C8"/>
    <w:rsid w:val="00E936C4"/>
    <w:rsid w:val="00E93717"/>
    <w:rsid w:val="00E93875"/>
    <w:rsid w:val="00E939B0"/>
    <w:rsid w:val="00E9449B"/>
    <w:rsid w:val="00E95648"/>
    <w:rsid w:val="00E95BC6"/>
    <w:rsid w:val="00E95D9C"/>
    <w:rsid w:val="00E966DD"/>
    <w:rsid w:val="00E96E98"/>
    <w:rsid w:val="00E96FB6"/>
    <w:rsid w:val="00EA0CAC"/>
    <w:rsid w:val="00EA15F3"/>
    <w:rsid w:val="00EA2E1F"/>
    <w:rsid w:val="00EA350D"/>
    <w:rsid w:val="00EA4332"/>
    <w:rsid w:val="00EA5985"/>
    <w:rsid w:val="00EA6117"/>
    <w:rsid w:val="00EA7A80"/>
    <w:rsid w:val="00EB02FD"/>
    <w:rsid w:val="00EB13E5"/>
    <w:rsid w:val="00EB14F6"/>
    <w:rsid w:val="00EB1BDA"/>
    <w:rsid w:val="00EB2B1D"/>
    <w:rsid w:val="00EB34E9"/>
    <w:rsid w:val="00EB3FBF"/>
    <w:rsid w:val="00EB4004"/>
    <w:rsid w:val="00EB55C1"/>
    <w:rsid w:val="00EB798C"/>
    <w:rsid w:val="00EC1BD0"/>
    <w:rsid w:val="00EC2725"/>
    <w:rsid w:val="00EC2EAD"/>
    <w:rsid w:val="00EC46F0"/>
    <w:rsid w:val="00EC764C"/>
    <w:rsid w:val="00EC7938"/>
    <w:rsid w:val="00ED0A12"/>
    <w:rsid w:val="00ED0A8B"/>
    <w:rsid w:val="00ED1D82"/>
    <w:rsid w:val="00ED2EB7"/>
    <w:rsid w:val="00ED2F8C"/>
    <w:rsid w:val="00ED3A08"/>
    <w:rsid w:val="00ED3D3B"/>
    <w:rsid w:val="00ED422C"/>
    <w:rsid w:val="00ED4428"/>
    <w:rsid w:val="00ED466F"/>
    <w:rsid w:val="00ED4CB1"/>
    <w:rsid w:val="00ED5038"/>
    <w:rsid w:val="00ED6DD9"/>
    <w:rsid w:val="00EE0090"/>
    <w:rsid w:val="00EE00CD"/>
    <w:rsid w:val="00EE0E42"/>
    <w:rsid w:val="00EE20A5"/>
    <w:rsid w:val="00EE2E0F"/>
    <w:rsid w:val="00EE2F92"/>
    <w:rsid w:val="00EE5798"/>
    <w:rsid w:val="00EE783C"/>
    <w:rsid w:val="00EE7CD8"/>
    <w:rsid w:val="00EF011D"/>
    <w:rsid w:val="00EF026B"/>
    <w:rsid w:val="00EF03E0"/>
    <w:rsid w:val="00EF10EA"/>
    <w:rsid w:val="00EF1C54"/>
    <w:rsid w:val="00EF29B8"/>
    <w:rsid w:val="00EF3D40"/>
    <w:rsid w:val="00EF4397"/>
    <w:rsid w:val="00EF439D"/>
    <w:rsid w:val="00EF450D"/>
    <w:rsid w:val="00EF592C"/>
    <w:rsid w:val="00EF617E"/>
    <w:rsid w:val="00EF6354"/>
    <w:rsid w:val="00EF64E2"/>
    <w:rsid w:val="00EF6560"/>
    <w:rsid w:val="00EF6657"/>
    <w:rsid w:val="00EF6A1A"/>
    <w:rsid w:val="00EF70F6"/>
    <w:rsid w:val="00EF770C"/>
    <w:rsid w:val="00EF78C2"/>
    <w:rsid w:val="00F00E94"/>
    <w:rsid w:val="00F01D43"/>
    <w:rsid w:val="00F0441D"/>
    <w:rsid w:val="00F04843"/>
    <w:rsid w:val="00F06387"/>
    <w:rsid w:val="00F063B9"/>
    <w:rsid w:val="00F1035F"/>
    <w:rsid w:val="00F107AA"/>
    <w:rsid w:val="00F11837"/>
    <w:rsid w:val="00F1199B"/>
    <w:rsid w:val="00F123E4"/>
    <w:rsid w:val="00F12BBC"/>
    <w:rsid w:val="00F13070"/>
    <w:rsid w:val="00F143A8"/>
    <w:rsid w:val="00F14BF0"/>
    <w:rsid w:val="00F16CD0"/>
    <w:rsid w:val="00F17ED0"/>
    <w:rsid w:val="00F2237A"/>
    <w:rsid w:val="00F25EE2"/>
    <w:rsid w:val="00F26458"/>
    <w:rsid w:val="00F27772"/>
    <w:rsid w:val="00F2778E"/>
    <w:rsid w:val="00F30744"/>
    <w:rsid w:val="00F30F19"/>
    <w:rsid w:val="00F32680"/>
    <w:rsid w:val="00F3317E"/>
    <w:rsid w:val="00F334E2"/>
    <w:rsid w:val="00F33A0E"/>
    <w:rsid w:val="00F34F7A"/>
    <w:rsid w:val="00F350C9"/>
    <w:rsid w:val="00F35167"/>
    <w:rsid w:val="00F363EC"/>
    <w:rsid w:val="00F37BC4"/>
    <w:rsid w:val="00F4308A"/>
    <w:rsid w:val="00F502EB"/>
    <w:rsid w:val="00F504E2"/>
    <w:rsid w:val="00F50654"/>
    <w:rsid w:val="00F51BE9"/>
    <w:rsid w:val="00F51DC5"/>
    <w:rsid w:val="00F51F89"/>
    <w:rsid w:val="00F5499E"/>
    <w:rsid w:val="00F600FA"/>
    <w:rsid w:val="00F60496"/>
    <w:rsid w:val="00F612FE"/>
    <w:rsid w:val="00F6384E"/>
    <w:rsid w:val="00F63CB4"/>
    <w:rsid w:val="00F64C79"/>
    <w:rsid w:val="00F6774E"/>
    <w:rsid w:val="00F70273"/>
    <w:rsid w:val="00F703DE"/>
    <w:rsid w:val="00F714F0"/>
    <w:rsid w:val="00F7161A"/>
    <w:rsid w:val="00F7201B"/>
    <w:rsid w:val="00F72D62"/>
    <w:rsid w:val="00F763A6"/>
    <w:rsid w:val="00F779DA"/>
    <w:rsid w:val="00F80125"/>
    <w:rsid w:val="00F806A5"/>
    <w:rsid w:val="00F81CB6"/>
    <w:rsid w:val="00F82007"/>
    <w:rsid w:val="00F8416F"/>
    <w:rsid w:val="00F841DC"/>
    <w:rsid w:val="00F84BB5"/>
    <w:rsid w:val="00F86775"/>
    <w:rsid w:val="00F871F7"/>
    <w:rsid w:val="00F87462"/>
    <w:rsid w:val="00F90860"/>
    <w:rsid w:val="00F9092E"/>
    <w:rsid w:val="00F91EC0"/>
    <w:rsid w:val="00F92A06"/>
    <w:rsid w:val="00F94BEE"/>
    <w:rsid w:val="00F95182"/>
    <w:rsid w:val="00F958C4"/>
    <w:rsid w:val="00F95997"/>
    <w:rsid w:val="00FA0395"/>
    <w:rsid w:val="00FA0763"/>
    <w:rsid w:val="00FA14FE"/>
    <w:rsid w:val="00FA2516"/>
    <w:rsid w:val="00FA2C2D"/>
    <w:rsid w:val="00FA3E04"/>
    <w:rsid w:val="00FA44DD"/>
    <w:rsid w:val="00FA4CB6"/>
    <w:rsid w:val="00FA51CA"/>
    <w:rsid w:val="00FA5A19"/>
    <w:rsid w:val="00FA65D0"/>
    <w:rsid w:val="00FA7CF3"/>
    <w:rsid w:val="00FA7FFE"/>
    <w:rsid w:val="00FB101A"/>
    <w:rsid w:val="00FB1CD5"/>
    <w:rsid w:val="00FB25C7"/>
    <w:rsid w:val="00FB26C5"/>
    <w:rsid w:val="00FB2E49"/>
    <w:rsid w:val="00FB40E2"/>
    <w:rsid w:val="00FB5636"/>
    <w:rsid w:val="00FB5BDE"/>
    <w:rsid w:val="00FB711D"/>
    <w:rsid w:val="00FB71F6"/>
    <w:rsid w:val="00FB7860"/>
    <w:rsid w:val="00FB78C4"/>
    <w:rsid w:val="00FC08A6"/>
    <w:rsid w:val="00FC3D72"/>
    <w:rsid w:val="00FC4CCD"/>
    <w:rsid w:val="00FC5703"/>
    <w:rsid w:val="00FC6712"/>
    <w:rsid w:val="00FC6AD4"/>
    <w:rsid w:val="00FC6D5B"/>
    <w:rsid w:val="00FC792D"/>
    <w:rsid w:val="00FD0AB5"/>
    <w:rsid w:val="00FD0C3B"/>
    <w:rsid w:val="00FD1A58"/>
    <w:rsid w:val="00FD1FDC"/>
    <w:rsid w:val="00FD325D"/>
    <w:rsid w:val="00FD3A06"/>
    <w:rsid w:val="00FD3B0D"/>
    <w:rsid w:val="00FD4F86"/>
    <w:rsid w:val="00FD7675"/>
    <w:rsid w:val="00FE0C94"/>
    <w:rsid w:val="00FE0E61"/>
    <w:rsid w:val="00FE13EA"/>
    <w:rsid w:val="00FE17FC"/>
    <w:rsid w:val="00FE200C"/>
    <w:rsid w:val="00FE2995"/>
    <w:rsid w:val="00FE3929"/>
    <w:rsid w:val="00FE3F75"/>
    <w:rsid w:val="00FE7063"/>
    <w:rsid w:val="00FE70B0"/>
    <w:rsid w:val="00FF0072"/>
    <w:rsid w:val="00FF1036"/>
    <w:rsid w:val="00FF187A"/>
    <w:rsid w:val="00FF1C08"/>
    <w:rsid w:val="00FF27AA"/>
    <w:rsid w:val="00FF2E62"/>
    <w:rsid w:val="00FF2E90"/>
    <w:rsid w:val="00FF35C7"/>
    <w:rsid w:val="00FF3A06"/>
    <w:rsid w:val="00FF3E8E"/>
    <w:rsid w:val="00FF4D46"/>
    <w:rsid w:val="00FF5CF9"/>
    <w:rsid w:val="00FF71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FA134"/>
  <w15:chartTrackingRefBased/>
  <w15:docId w15:val="{D6B09D54-36F1-4077-8745-9AF318A99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702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uiPriority w:val="9"/>
    <w:semiHidden/>
    <w:unhideWhenUsed/>
    <w:qFormat/>
    <w:rsid w:val="00FE70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link w:val="Pealkiri3Mrk"/>
    <w:uiPriority w:val="9"/>
    <w:qFormat/>
    <w:rsid w:val="00963F58"/>
    <w:pPr>
      <w:spacing w:before="240"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FA2516"/>
    <w:pPr>
      <w:ind w:left="720"/>
      <w:contextualSpacing/>
    </w:pPr>
  </w:style>
  <w:style w:type="character" w:styleId="Kommentaariviide">
    <w:name w:val="annotation reference"/>
    <w:basedOn w:val="Liguvaikefont"/>
    <w:uiPriority w:val="99"/>
    <w:semiHidden/>
    <w:unhideWhenUsed/>
    <w:rsid w:val="00FA2516"/>
    <w:rPr>
      <w:sz w:val="16"/>
      <w:szCs w:val="16"/>
    </w:rPr>
  </w:style>
  <w:style w:type="paragraph" w:styleId="Kommentaaritekst">
    <w:name w:val="annotation text"/>
    <w:basedOn w:val="Normaallaad"/>
    <w:link w:val="KommentaaritekstMrk"/>
    <w:uiPriority w:val="99"/>
    <w:unhideWhenUsed/>
    <w:rsid w:val="00FA2516"/>
    <w:pPr>
      <w:spacing w:line="240" w:lineRule="auto"/>
    </w:pPr>
    <w:rPr>
      <w:sz w:val="20"/>
      <w:szCs w:val="20"/>
    </w:rPr>
  </w:style>
  <w:style w:type="character" w:customStyle="1" w:styleId="KommentaaritekstMrk">
    <w:name w:val="Kommentaari tekst Märk"/>
    <w:basedOn w:val="Liguvaikefont"/>
    <w:link w:val="Kommentaaritekst"/>
    <w:uiPriority w:val="99"/>
    <w:rsid w:val="00FA2516"/>
    <w:rPr>
      <w:sz w:val="20"/>
      <w:szCs w:val="20"/>
    </w:rPr>
  </w:style>
  <w:style w:type="paragraph" w:styleId="Kommentaariteema">
    <w:name w:val="annotation subject"/>
    <w:basedOn w:val="Kommentaaritekst"/>
    <w:next w:val="Kommentaaritekst"/>
    <w:link w:val="KommentaariteemaMrk"/>
    <w:uiPriority w:val="99"/>
    <w:semiHidden/>
    <w:unhideWhenUsed/>
    <w:rsid w:val="00FA2516"/>
    <w:rPr>
      <w:b/>
      <w:bCs/>
    </w:rPr>
  </w:style>
  <w:style w:type="character" w:customStyle="1" w:styleId="KommentaariteemaMrk">
    <w:name w:val="Kommentaari teema Märk"/>
    <w:basedOn w:val="KommentaaritekstMrk"/>
    <w:link w:val="Kommentaariteema"/>
    <w:uiPriority w:val="99"/>
    <w:semiHidden/>
    <w:rsid w:val="00FA2516"/>
    <w:rPr>
      <w:b/>
      <w:bCs/>
      <w:sz w:val="20"/>
      <w:szCs w:val="20"/>
    </w:rPr>
  </w:style>
  <w:style w:type="paragraph" w:styleId="Jutumullitekst">
    <w:name w:val="Balloon Text"/>
    <w:basedOn w:val="Normaallaad"/>
    <w:link w:val="JutumullitekstMrk"/>
    <w:uiPriority w:val="99"/>
    <w:semiHidden/>
    <w:unhideWhenUsed/>
    <w:rsid w:val="00FA251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A2516"/>
    <w:rPr>
      <w:rFonts w:ascii="Segoe UI" w:hAnsi="Segoe UI" w:cs="Segoe UI"/>
      <w:sz w:val="18"/>
      <w:szCs w:val="18"/>
    </w:rPr>
  </w:style>
  <w:style w:type="paragraph" w:styleId="Normaallaadveeb">
    <w:name w:val="Normal (Web)"/>
    <w:basedOn w:val="Normaallaad"/>
    <w:uiPriority w:val="99"/>
    <w:unhideWhenUsed/>
    <w:rsid w:val="00FA2516"/>
    <w:pPr>
      <w:spacing w:before="240" w:after="100" w:afterAutospacing="1" w:line="240" w:lineRule="auto"/>
    </w:pPr>
    <w:rPr>
      <w:rFonts w:ascii="Times New Roman" w:eastAsia="Times New Roman" w:hAnsi="Times New Roman" w:cs="Times New Roman"/>
      <w:sz w:val="24"/>
      <w:szCs w:val="24"/>
      <w:lang w:eastAsia="et-EE"/>
    </w:rPr>
  </w:style>
  <w:style w:type="character" w:customStyle="1" w:styleId="Pealkiri3Mrk">
    <w:name w:val="Pealkiri 3 Märk"/>
    <w:basedOn w:val="Liguvaikefont"/>
    <w:link w:val="Pealkiri3"/>
    <w:uiPriority w:val="9"/>
    <w:rsid w:val="00963F58"/>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963F58"/>
    <w:rPr>
      <w:b/>
      <w:bCs/>
    </w:rPr>
  </w:style>
  <w:style w:type="character" w:customStyle="1" w:styleId="tyhik">
    <w:name w:val="tyhik"/>
    <w:basedOn w:val="Liguvaikefont"/>
    <w:rsid w:val="00963F58"/>
  </w:style>
  <w:style w:type="paragraph" w:styleId="Vahedeta">
    <w:name w:val="No Spacing"/>
    <w:uiPriority w:val="1"/>
    <w:qFormat/>
    <w:rsid w:val="00A32358"/>
    <w:pPr>
      <w:spacing w:after="0" w:line="240" w:lineRule="auto"/>
    </w:pPr>
    <w:rPr>
      <w:rFonts w:ascii="Times New Roman" w:eastAsia="Calibri" w:hAnsi="Times New Roman" w:cs="Times New Roman"/>
      <w:sz w:val="24"/>
    </w:rPr>
  </w:style>
  <w:style w:type="character" w:customStyle="1" w:styleId="mm">
    <w:name w:val="mm"/>
    <w:basedOn w:val="Liguvaikefont"/>
    <w:rsid w:val="00EA15F3"/>
  </w:style>
  <w:style w:type="character" w:styleId="Hperlink">
    <w:name w:val="Hyperlink"/>
    <w:basedOn w:val="Liguvaikefont"/>
    <w:uiPriority w:val="99"/>
    <w:unhideWhenUsed/>
    <w:rsid w:val="00EA15F3"/>
    <w:rPr>
      <w:color w:val="0000FF"/>
      <w:u w:val="single"/>
    </w:rPr>
  </w:style>
  <w:style w:type="paragraph" w:customStyle="1" w:styleId="CM1">
    <w:name w:val="CM1"/>
    <w:basedOn w:val="Normaallaad"/>
    <w:next w:val="Normaallaad"/>
    <w:uiPriority w:val="99"/>
    <w:rsid w:val="004443C8"/>
    <w:pPr>
      <w:autoSpaceDE w:val="0"/>
      <w:autoSpaceDN w:val="0"/>
      <w:adjustRightInd w:val="0"/>
      <w:spacing w:after="0" w:line="240" w:lineRule="auto"/>
    </w:pPr>
    <w:rPr>
      <w:rFonts w:ascii="Times New Roman" w:hAnsi="Times New Roman" w:cs="Times New Roman"/>
      <w:sz w:val="24"/>
      <w:szCs w:val="24"/>
    </w:rPr>
  </w:style>
  <w:style w:type="paragraph" w:customStyle="1" w:styleId="CM3">
    <w:name w:val="CM3"/>
    <w:basedOn w:val="Normaallaad"/>
    <w:next w:val="Normaallaad"/>
    <w:uiPriority w:val="99"/>
    <w:rsid w:val="004443C8"/>
    <w:pPr>
      <w:autoSpaceDE w:val="0"/>
      <w:autoSpaceDN w:val="0"/>
      <w:adjustRightInd w:val="0"/>
      <w:spacing w:after="0" w:line="240" w:lineRule="auto"/>
    </w:pPr>
    <w:rPr>
      <w:rFonts w:ascii="Times New Roman" w:hAnsi="Times New Roman" w:cs="Times New Roman"/>
      <w:sz w:val="24"/>
      <w:szCs w:val="24"/>
    </w:rPr>
  </w:style>
  <w:style w:type="paragraph" w:customStyle="1" w:styleId="CM4">
    <w:name w:val="CM4"/>
    <w:basedOn w:val="Normaallaad"/>
    <w:next w:val="Normaallaad"/>
    <w:uiPriority w:val="99"/>
    <w:rsid w:val="004443C8"/>
    <w:pPr>
      <w:autoSpaceDE w:val="0"/>
      <w:autoSpaceDN w:val="0"/>
      <w:adjustRightInd w:val="0"/>
      <w:spacing w:after="0" w:line="240" w:lineRule="auto"/>
    </w:pPr>
    <w:rPr>
      <w:rFonts w:ascii="Times New Roman" w:hAnsi="Times New Roman" w:cs="Times New Roman"/>
      <w:sz w:val="24"/>
      <w:szCs w:val="24"/>
    </w:rPr>
  </w:style>
  <w:style w:type="paragraph" w:customStyle="1" w:styleId="Default">
    <w:name w:val="Default"/>
    <w:uiPriority w:val="99"/>
    <w:rsid w:val="0032772C"/>
    <w:pPr>
      <w:autoSpaceDE w:val="0"/>
      <w:autoSpaceDN w:val="0"/>
      <w:adjustRightInd w:val="0"/>
      <w:spacing w:after="0" w:line="240" w:lineRule="auto"/>
    </w:pPr>
    <w:rPr>
      <w:rFonts w:ascii="Arial" w:hAnsi="Arial" w:cs="Arial"/>
      <w:color w:val="000000"/>
      <w:sz w:val="24"/>
      <w:szCs w:val="24"/>
    </w:rPr>
  </w:style>
  <w:style w:type="character" w:styleId="Rhutus">
    <w:name w:val="Emphasis"/>
    <w:basedOn w:val="Liguvaikefont"/>
    <w:uiPriority w:val="20"/>
    <w:qFormat/>
    <w:rsid w:val="00EA6117"/>
    <w:rPr>
      <w:b/>
      <w:bCs/>
      <w:i w:val="0"/>
      <w:iCs w:val="0"/>
    </w:rPr>
  </w:style>
  <w:style w:type="character" w:customStyle="1" w:styleId="st1">
    <w:name w:val="st1"/>
    <w:basedOn w:val="Liguvaikefont"/>
    <w:rsid w:val="00EA6117"/>
  </w:style>
  <w:style w:type="character" w:styleId="Klastatudhperlink">
    <w:name w:val="FollowedHyperlink"/>
    <w:basedOn w:val="Liguvaikefont"/>
    <w:uiPriority w:val="99"/>
    <w:semiHidden/>
    <w:unhideWhenUsed/>
    <w:rsid w:val="00FD4F86"/>
    <w:rPr>
      <w:color w:val="800080" w:themeColor="followedHyperlink"/>
      <w:u w:val="single"/>
    </w:rPr>
  </w:style>
  <w:style w:type="paragraph" w:styleId="Redaktsioon">
    <w:name w:val="Revision"/>
    <w:hidden/>
    <w:uiPriority w:val="99"/>
    <w:semiHidden/>
    <w:rsid w:val="00151FF7"/>
    <w:pPr>
      <w:spacing w:after="0" w:line="240" w:lineRule="auto"/>
    </w:pPr>
  </w:style>
  <w:style w:type="paragraph" w:customStyle="1" w:styleId="muutmisksk">
    <w:name w:val="muutmiskäsk"/>
    <w:basedOn w:val="Normaallaad"/>
    <w:qFormat/>
    <w:rsid w:val="00BB6711"/>
    <w:pPr>
      <w:widowControl w:val="0"/>
      <w:autoSpaceDN w:val="0"/>
      <w:adjustRightInd w:val="0"/>
      <w:spacing w:before="240" w:after="0" w:line="240" w:lineRule="auto"/>
      <w:jc w:val="both"/>
    </w:pPr>
    <w:rPr>
      <w:rFonts w:ascii="Times New Roman" w:eastAsia="Times New Roman" w:hAnsi="Times New Roman" w:cs="Times New Roman"/>
      <w:sz w:val="24"/>
      <w:szCs w:val="24"/>
      <w:lang w:eastAsia="et-EE"/>
    </w:rPr>
  </w:style>
  <w:style w:type="paragraph" w:customStyle="1" w:styleId="uuspeatkijaotis">
    <w:name w:val="uus peatüki (jaotis"/>
    <w:aliases w:val="osa,jagu ) pealkiri"/>
    <w:basedOn w:val="Normaallaad"/>
    <w:qFormat/>
    <w:rsid w:val="00BB6711"/>
    <w:pPr>
      <w:widowControl w:val="0"/>
      <w:autoSpaceDN w:val="0"/>
      <w:adjustRightInd w:val="0"/>
      <w:spacing w:after="120" w:line="240" w:lineRule="auto"/>
      <w:jc w:val="center"/>
    </w:pPr>
    <w:rPr>
      <w:rFonts w:ascii="Times New Roman" w:eastAsia="Times New Roman" w:hAnsi="Times New Roman" w:cs="Times New Roman"/>
      <w:b/>
      <w:caps/>
      <w:sz w:val="24"/>
      <w:szCs w:val="24"/>
      <w:lang w:eastAsia="et-EE"/>
    </w:rPr>
  </w:style>
  <w:style w:type="character" w:styleId="Lahendamatamainimine">
    <w:name w:val="Unresolved Mention"/>
    <w:basedOn w:val="Liguvaikefont"/>
    <w:uiPriority w:val="99"/>
    <w:semiHidden/>
    <w:unhideWhenUsed/>
    <w:rsid w:val="00A4462A"/>
    <w:rPr>
      <w:color w:val="605E5C"/>
      <w:shd w:val="clear" w:color="auto" w:fill="E1DFDD"/>
    </w:rPr>
  </w:style>
  <w:style w:type="character" w:customStyle="1" w:styleId="Pealkiri2Mrk">
    <w:name w:val="Pealkiri 2 Märk"/>
    <w:basedOn w:val="Liguvaikefont"/>
    <w:link w:val="Pealkiri2"/>
    <w:uiPriority w:val="9"/>
    <w:semiHidden/>
    <w:rsid w:val="00FE7063"/>
    <w:rPr>
      <w:rFonts w:asciiTheme="majorHAnsi" w:eastAsiaTheme="majorEastAsia" w:hAnsiTheme="majorHAnsi" w:cstheme="majorBidi"/>
      <w:color w:val="365F91" w:themeColor="accent1" w:themeShade="BF"/>
      <w:sz w:val="26"/>
      <w:szCs w:val="26"/>
    </w:rPr>
  </w:style>
  <w:style w:type="character" w:customStyle="1" w:styleId="cf01">
    <w:name w:val="cf01"/>
    <w:basedOn w:val="Liguvaikefont"/>
    <w:rsid w:val="007C399E"/>
    <w:rPr>
      <w:rFonts w:ascii="Segoe UI" w:hAnsi="Segoe UI" w:cs="Segoe UI" w:hint="default"/>
      <w:sz w:val="18"/>
      <w:szCs w:val="18"/>
    </w:rPr>
  </w:style>
  <w:style w:type="character" w:customStyle="1" w:styleId="cf11">
    <w:name w:val="cf11"/>
    <w:basedOn w:val="Liguvaikefont"/>
    <w:rsid w:val="007C399E"/>
    <w:rPr>
      <w:rFonts w:ascii="Segoe UI" w:hAnsi="Segoe UI" w:cs="Segoe UI" w:hint="default"/>
      <w:sz w:val="18"/>
      <w:szCs w:val="18"/>
    </w:rPr>
  </w:style>
  <w:style w:type="character" w:customStyle="1" w:styleId="Pealkiri1Mrk">
    <w:name w:val="Pealkiri 1 Märk"/>
    <w:basedOn w:val="Liguvaikefont"/>
    <w:link w:val="Pealkiri1"/>
    <w:uiPriority w:val="9"/>
    <w:rsid w:val="00F70273"/>
    <w:rPr>
      <w:rFonts w:asciiTheme="majorHAnsi" w:eastAsiaTheme="majorEastAsia" w:hAnsiTheme="majorHAnsi" w:cstheme="majorBidi"/>
      <w:color w:val="365F91" w:themeColor="accent1" w:themeShade="BF"/>
      <w:sz w:val="32"/>
      <w:szCs w:val="32"/>
    </w:rPr>
  </w:style>
  <w:style w:type="paragraph" w:styleId="Pis">
    <w:name w:val="header"/>
    <w:basedOn w:val="Normaallaad"/>
    <w:link w:val="PisMrk"/>
    <w:uiPriority w:val="99"/>
    <w:unhideWhenUsed/>
    <w:rsid w:val="001844A8"/>
    <w:pPr>
      <w:tabs>
        <w:tab w:val="center" w:pos="4536"/>
        <w:tab w:val="right" w:pos="9072"/>
      </w:tabs>
      <w:spacing w:after="0" w:line="240" w:lineRule="auto"/>
    </w:pPr>
  </w:style>
  <w:style w:type="character" w:customStyle="1" w:styleId="PisMrk">
    <w:name w:val="Päis Märk"/>
    <w:basedOn w:val="Liguvaikefont"/>
    <w:link w:val="Pis"/>
    <w:uiPriority w:val="99"/>
    <w:rsid w:val="001844A8"/>
  </w:style>
  <w:style w:type="paragraph" w:styleId="Jalus">
    <w:name w:val="footer"/>
    <w:basedOn w:val="Normaallaad"/>
    <w:link w:val="JalusMrk"/>
    <w:uiPriority w:val="99"/>
    <w:unhideWhenUsed/>
    <w:rsid w:val="001844A8"/>
    <w:pPr>
      <w:tabs>
        <w:tab w:val="center" w:pos="4536"/>
        <w:tab w:val="right" w:pos="9072"/>
      </w:tabs>
      <w:spacing w:after="0" w:line="240" w:lineRule="auto"/>
    </w:pPr>
  </w:style>
  <w:style w:type="character" w:customStyle="1" w:styleId="JalusMrk">
    <w:name w:val="Jalus Märk"/>
    <w:basedOn w:val="Liguvaikefont"/>
    <w:link w:val="Jalus"/>
    <w:uiPriority w:val="99"/>
    <w:rsid w:val="00184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0657">
      <w:bodyDiv w:val="1"/>
      <w:marLeft w:val="0"/>
      <w:marRight w:val="0"/>
      <w:marTop w:val="0"/>
      <w:marBottom w:val="0"/>
      <w:divBdr>
        <w:top w:val="none" w:sz="0" w:space="0" w:color="auto"/>
        <w:left w:val="none" w:sz="0" w:space="0" w:color="auto"/>
        <w:bottom w:val="none" w:sz="0" w:space="0" w:color="auto"/>
        <w:right w:val="none" w:sz="0" w:space="0" w:color="auto"/>
      </w:divBdr>
      <w:divsChild>
        <w:div w:id="1475486182">
          <w:marLeft w:val="0"/>
          <w:marRight w:val="0"/>
          <w:marTop w:val="0"/>
          <w:marBottom w:val="0"/>
          <w:divBdr>
            <w:top w:val="none" w:sz="0" w:space="0" w:color="auto"/>
            <w:left w:val="none" w:sz="0" w:space="0" w:color="auto"/>
            <w:bottom w:val="none" w:sz="0" w:space="0" w:color="auto"/>
            <w:right w:val="none" w:sz="0" w:space="0" w:color="auto"/>
          </w:divBdr>
          <w:divsChild>
            <w:div w:id="1620065300">
              <w:marLeft w:val="0"/>
              <w:marRight w:val="0"/>
              <w:marTop w:val="0"/>
              <w:marBottom w:val="0"/>
              <w:divBdr>
                <w:top w:val="none" w:sz="0" w:space="0" w:color="auto"/>
                <w:left w:val="none" w:sz="0" w:space="0" w:color="auto"/>
                <w:bottom w:val="none" w:sz="0" w:space="0" w:color="auto"/>
                <w:right w:val="none" w:sz="0" w:space="0" w:color="auto"/>
              </w:divBdr>
              <w:divsChild>
                <w:div w:id="890187902">
                  <w:marLeft w:val="0"/>
                  <w:marRight w:val="0"/>
                  <w:marTop w:val="0"/>
                  <w:marBottom w:val="0"/>
                  <w:divBdr>
                    <w:top w:val="none" w:sz="0" w:space="0" w:color="auto"/>
                    <w:left w:val="none" w:sz="0" w:space="0" w:color="auto"/>
                    <w:bottom w:val="none" w:sz="0" w:space="0" w:color="auto"/>
                    <w:right w:val="none" w:sz="0" w:space="0" w:color="auto"/>
                  </w:divBdr>
                  <w:divsChild>
                    <w:div w:id="31263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85707">
      <w:bodyDiv w:val="1"/>
      <w:marLeft w:val="0"/>
      <w:marRight w:val="0"/>
      <w:marTop w:val="0"/>
      <w:marBottom w:val="0"/>
      <w:divBdr>
        <w:top w:val="none" w:sz="0" w:space="0" w:color="auto"/>
        <w:left w:val="none" w:sz="0" w:space="0" w:color="auto"/>
        <w:bottom w:val="none" w:sz="0" w:space="0" w:color="auto"/>
        <w:right w:val="none" w:sz="0" w:space="0" w:color="auto"/>
      </w:divBdr>
      <w:divsChild>
        <w:div w:id="1571306704">
          <w:marLeft w:val="0"/>
          <w:marRight w:val="0"/>
          <w:marTop w:val="0"/>
          <w:marBottom w:val="0"/>
          <w:divBdr>
            <w:top w:val="none" w:sz="0" w:space="0" w:color="auto"/>
            <w:left w:val="none" w:sz="0" w:space="0" w:color="auto"/>
            <w:bottom w:val="none" w:sz="0" w:space="0" w:color="auto"/>
            <w:right w:val="none" w:sz="0" w:space="0" w:color="auto"/>
          </w:divBdr>
          <w:divsChild>
            <w:div w:id="1592009116">
              <w:marLeft w:val="0"/>
              <w:marRight w:val="0"/>
              <w:marTop w:val="0"/>
              <w:marBottom w:val="0"/>
              <w:divBdr>
                <w:top w:val="none" w:sz="0" w:space="0" w:color="auto"/>
                <w:left w:val="none" w:sz="0" w:space="0" w:color="auto"/>
                <w:bottom w:val="none" w:sz="0" w:space="0" w:color="auto"/>
                <w:right w:val="none" w:sz="0" w:space="0" w:color="auto"/>
              </w:divBdr>
              <w:divsChild>
                <w:div w:id="205217504">
                  <w:marLeft w:val="0"/>
                  <w:marRight w:val="0"/>
                  <w:marTop w:val="0"/>
                  <w:marBottom w:val="0"/>
                  <w:divBdr>
                    <w:top w:val="none" w:sz="0" w:space="0" w:color="auto"/>
                    <w:left w:val="none" w:sz="0" w:space="0" w:color="auto"/>
                    <w:bottom w:val="none" w:sz="0" w:space="0" w:color="auto"/>
                    <w:right w:val="none" w:sz="0" w:space="0" w:color="auto"/>
                  </w:divBdr>
                  <w:divsChild>
                    <w:div w:id="84267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46728">
      <w:bodyDiv w:val="1"/>
      <w:marLeft w:val="0"/>
      <w:marRight w:val="0"/>
      <w:marTop w:val="0"/>
      <w:marBottom w:val="0"/>
      <w:divBdr>
        <w:top w:val="none" w:sz="0" w:space="0" w:color="auto"/>
        <w:left w:val="none" w:sz="0" w:space="0" w:color="auto"/>
        <w:bottom w:val="none" w:sz="0" w:space="0" w:color="auto"/>
        <w:right w:val="none" w:sz="0" w:space="0" w:color="auto"/>
      </w:divBdr>
      <w:divsChild>
        <w:div w:id="696735553">
          <w:marLeft w:val="0"/>
          <w:marRight w:val="0"/>
          <w:marTop w:val="0"/>
          <w:marBottom w:val="0"/>
          <w:divBdr>
            <w:top w:val="none" w:sz="0" w:space="0" w:color="auto"/>
            <w:left w:val="none" w:sz="0" w:space="0" w:color="auto"/>
            <w:bottom w:val="none" w:sz="0" w:space="0" w:color="auto"/>
            <w:right w:val="none" w:sz="0" w:space="0" w:color="auto"/>
          </w:divBdr>
          <w:divsChild>
            <w:div w:id="926309584">
              <w:marLeft w:val="0"/>
              <w:marRight w:val="0"/>
              <w:marTop w:val="0"/>
              <w:marBottom w:val="0"/>
              <w:divBdr>
                <w:top w:val="none" w:sz="0" w:space="0" w:color="auto"/>
                <w:left w:val="none" w:sz="0" w:space="0" w:color="auto"/>
                <w:bottom w:val="none" w:sz="0" w:space="0" w:color="auto"/>
                <w:right w:val="none" w:sz="0" w:space="0" w:color="auto"/>
              </w:divBdr>
              <w:divsChild>
                <w:div w:id="897978697">
                  <w:marLeft w:val="0"/>
                  <w:marRight w:val="0"/>
                  <w:marTop w:val="0"/>
                  <w:marBottom w:val="0"/>
                  <w:divBdr>
                    <w:top w:val="none" w:sz="0" w:space="0" w:color="auto"/>
                    <w:left w:val="none" w:sz="0" w:space="0" w:color="auto"/>
                    <w:bottom w:val="none" w:sz="0" w:space="0" w:color="auto"/>
                    <w:right w:val="none" w:sz="0" w:space="0" w:color="auto"/>
                  </w:divBdr>
                  <w:divsChild>
                    <w:div w:id="6216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671911">
      <w:bodyDiv w:val="1"/>
      <w:marLeft w:val="0"/>
      <w:marRight w:val="0"/>
      <w:marTop w:val="0"/>
      <w:marBottom w:val="0"/>
      <w:divBdr>
        <w:top w:val="none" w:sz="0" w:space="0" w:color="auto"/>
        <w:left w:val="none" w:sz="0" w:space="0" w:color="auto"/>
        <w:bottom w:val="none" w:sz="0" w:space="0" w:color="auto"/>
        <w:right w:val="none" w:sz="0" w:space="0" w:color="auto"/>
      </w:divBdr>
    </w:div>
    <w:div w:id="359010556">
      <w:bodyDiv w:val="1"/>
      <w:marLeft w:val="0"/>
      <w:marRight w:val="0"/>
      <w:marTop w:val="0"/>
      <w:marBottom w:val="0"/>
      <w:divBdr>
        <w:top w:val="none" w:sz="0" w:space="0" w:color="auto"/>
        <w:left w:val="none" w:sz="0" w:space="0" w:color="auto"/>
        <w:bottom w:val="none" w:sz="0" w:space="0" w:color="auto"/>
        <w:right w:val="none" w:sz="0" w:space="0" w:color="auto"/>
      </w:divBdr>
    </w:div>
    <w:div w:id="409817243">
      <w:bodyDiv w:val="1"/>
      <w:marLeft w:val="0"/>
      <w:marRight w:val="0"/>
      <w:marTop w:val="0"/>
      <w:marBottom w:val="0"/>
      <w:divBdr>
        <w:top w:val="none" w:sz="0" w:space="0" w:color="auto"/>
        <w:left w:val="none" w:sz="0" w:space="0" w:color="auto"/>
        <w:bottom w:val="none" w:sz="0" w:space="0" w:color="auto"/>
        <w:right w:val="none" w:sz="0" w:space="0" w:color="auto"/>
      </w:divBdr>
    </w:div>
    <w:div w:id="433520800">
      <w:bodyDiv w:val="1"/>
      <w:marLeft w:val="0"/>
      <w:marRight w:val="0"/>
      <w:marTop w:val="0"/>
      <w:marBottom w:val="0"/>
      <w:divBdr>
        <w:top w:val="none" w:sz="0" w:space="0" w:color="auto"/>
        <w:left w:val="none" w:sz="0" w:space="0" w:color="auto"/>
        <w:bottom w:val="none" w:sz="0" w:space="0" w:color="auto"/>
        <w:right w:val="none" w:sz="0" w:space="0" w:color="auto"/>
      </w:divBdr>
      <w:divsChild>
        <w:div w:id="1764450318">
          <w:marLeft w:val="547"/>
          <w:marRight w:val="0"/>
          <w:marTop w:val="77"/>
          <w:marBottom w:val="0"/>
          <w:divBdr>
            <w:top w:val="none" w:sz="0" w:space="0" w:color="auto"/>
            <w:left w:val="none" w:sz="0" w:space="0" w:color="auto"/>
            <w:bottom w:val="none" w:sz="0" w:space="0" w:color="auto"/>
            <w:right w:val="none" w:sz="0" w:space="0" w:color="auto"/>
          </w:divBdr>
        </w:div>
      </w:divsChild>
    </w:div>
    <w:div w:id="451093641">
      <w:bodyDiv w:val="1"/>
      <w:marLeft w:val="0"/>
      <w:marRight w:val="0"/>
      <w:marTop w:val="0"/>
      <w:marBottom w:val="0"/>
      <w:divBdr>
        <w:top w:val="none" w:sz="0" w:space="0" w:color="auto"/>
        <w:left w:val="none" w:sz="0" w:space="0" w:color="auto"/>
        <w:bottom w:val="none" w:sz="0" w:space="0" w:color="auto"/>
        <w:right w:val="none" w:sz="0" w:space="0" w:color="auto"/>
      </w:divBdr>
    </w:div>
    <w:div w:id="502627320">
      <w:bodyDiv w:val="1"/>
      <w:marLeft w:val="0"/>
      <w:marRight w:val="0"/>
      <w:marTop w:val="0"/>
      <w:marBottom w:val="0"/>
      <w:divBdr>
        <w:top w:val="none" w:sz="0" w:space="0" w:color="auto"/>
        <w:left w:val="none" w:sz="0" w:space="0" w:color="auto"/>
        <w:bottom w:val="none" w:sz="0" w:space="0" w:color="auto"/>
        <w:right w:val="none" w:sz="0" w:space="0" w:color="auto"/>
      </w:divBdr>
    </w:div>
    <w:div w:id="508325957">
      <w:bodyDiv w:val="1"/>
      <w:marLeft w:val="0"/>
      <w:marRight w:val="0"/>
      <w:marTop w:val="0"/>
      <w:marBottom w:val="0"/>
      <w:divBdr>
        <w:top w:val="none" w:sz="0" w:space="0" w:color="auto"/>
        <w:left w:val="none" w:sz="0" w:space="0" w:color="auto"/>
        <w:bottom w:val="none" w:sz="0" w:space="0" w:color="auto"/>
        <w:right w:val="none" w:sz="0" w:space="0" w:color="auto"/>
      </w:divBdr>
    </w:div>
    <w:div w:id="555242047">
      <w:bodyDiv w:val="1"/>
      <w:marLeft w:val="0"/>
      <w:marRight w:val="0"/>
      <w:marTop w:val="0"/>
      <w:marBottom w:val="0"/>
      <w:divBdr>
        <w:top w:val="none" w:sz="0" w:space="0" w:color="auto"/>
        <w:left w:val="none" w:sz="0" w:space="0" w:color="auto"/>
        <w:bottom w:val="none" w:sz="0" w:space="0" w:color="auto"/>
        <w:right w:val="none" w:sz="0" w:space="0" w:color="auto"/>
      </w:divBdr>
    </w:div>
    <w:div w:id="705369662">
      <w:bodyDiv w:val="1"/>
      <w:marLeft w:val="0"/>
      <w:marRight w:val="0"/>
      <w:marTop w:val="0"/>
      <w:marBottom w:val="0"/>
      <w:divBdr>
        <w:top w:val="none" w:sz="0" w:space="0" w:color="auto"/>
        <w:left w:val="none" w:sz="0" w:space="0" w:color="auto"/>
        <w:bottom w:val="none" w:sz="0" w:space="0" w:color="auto"/>
        <w:right w:val="none" w:sz="0" w:space="0" w:color="auto"/>
      </w:divBdr>
      <w:divsChild>
        <w:div w:id="582224694">
          <w:marLeft w:val="0"/>
          <w:marRight w:val="0"/>
          <w:marTop w:val="0"/>
          <w:marBottom w:val="0"/>
          <w:divBdr>
            <w:top w:val="none" w:sz="0" w:space="0" w:color="auto"/>
            <w:left w:val="none" w:sz="0" w:space="0" w:color="auto"/>
            <w:bottom w:val="none" w:sz="0" w:space="0" w:color="auto"/>
            <w:right w:val="none" w:sz="0" w:space="0" w:color="auto"/>
          </w:divBdr>
          <w:divsChild>
            <w:div w:id="2033413252">
              <w:marLeft w:val="0"/>
              <w:marRight w:val="0"/>
              <w:marTop w:val="0"/>
              <w:marBottom w:val="0"/>
              <w:divBdr>
                <w:top w:val="none" w:sz="0" w:space="0" w:color="auto"/>
                <w:left w:val="none" w:sz="0" w:space="0" w:color="auto"/>
                <w:bottom w:val="none" w:sz="0" w:space="0" w:color="auto"/>
                <w:right w:val="none" w:sz="0" w:space="0" w:color="auto"/>
              </w:divBdr>
              <w:divsChild>
                <w:div w:id="967049319">
                  <w:marLeft w:val="0"/>
                  <w:marRight w:val="0"/>
                  <w:marTop w:val="0"/>
                  <w:marBottom w:val="0"/>
                  <w:divBdr>
                    <w:top w:val="none" w:sz="0" w:space="0" w:color="auto"/>
                    <w:left w:val="none" w:sz="0" w:space="0" w:color="auto"/>
                    <w:bottom w:val="none" w:sz="0" w:space="0" w:color="auto"/>
                    <w:right w:val="none" w:sz="0" w:space="0" w:color="auto"/>
                  </w:divBdr>
                  <w:divsChild>
                    <w:div w:id="158368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218352">
      <w:bodyDiv w:val="1"/>
      <w:marLeft w:val="0"/>
      <w:marRight w:val="0"/>
      <w:marTop w:val="0"/>
      <w:marBottom w:val="0"/>
      <w:divBdr>
        <w:top w:val="none" w:sz="0" w:space="0" w:color="auto"/>
        <w:left w:val="none" w:sz="0" w:space="0" w:color="auto"/>
        <w:bottom w:val="none" w:sz="0" w:space="0" w:color="auto"/>
        <w:right w:val="none" w:sz="0" w:space="0" w:color="auto"/>
      </w:divBdr>
    </w:div>
    <w:div w:id="725027249">
      <w:bodyDiv w:val="1"/>
      <w:marLeft w:val="0"/>
      <w:marRight w:val="0"/>
      <w:marTop w:val="0"/>
      <w:marBottom w:val="0"/>
      <w:divBdr>
        <w:top w:val="none" w:sz="0" w:space="0" w:color="auto"/>
        <w:left w:val="none" w:sz="0" w:space="0" w:color="auto"/>
        <w:bottom w:val="none" w:sz="0" w:space="0" w:color="auto"/>
        <w:right w:val="none" w:sz="0" w:space="0" w:color="auto"/>
      </w:divBdr>
      <w:divsChild>
        <w:div w:id="2065907751">
          <w:marLeft w:val="0"/>
          <w:marRight w:val="0"/>
          <w:marTop w:val="0"/>
          <w:marBottom w:val="0"/>
          <w:divBdr>
            <w:top w:val="none" w:sz="0" w:space="0" w:color="auto"/>
            <w:left w:val="none" w:sz="0" w:space="0" w:color="auto"/>
            <w:bottom w:val="none" w:sz="0" w:space="0" w:color="auto"/>
            <w:right w:val="none" w:sz="0" w:space="0" w:color="auto"/>
          </w:divBdr>
          <w:divsChild>
            <w:div w:id="482088574">
              <w:marLeft w:val="0"/>
              <w:marRight w:val="0"/>
              <w:marTop w:val="0"/>
              <w:marBottom w:val="0"/>
              <w:divBdr>
                <w:top w:val="none" w:sz="0" w:space="0" w:color="auto"/>
                <w:left w:val="none" w:sz="0" w:space="0" w:color="auto"/>
                <w:bottom w:val="none" w:sz="0" w:space="0" w:color="auto"/>
                <w:right w:val="none" w:sz="0" w:space="0" w:color="auto"/>
              </w:divBdr>
              <w:divsChild>
                <w:div w:id="1856848658">
                  <w:marLeft w:val="0"/>
                  <w:marRight w:val="0"/>
                  <w:marTop w:val="0"/>
                  <w:marBottom w:val="0"/>
                  <w:divBdr>
                    <w:top w:val="none" w:sz="0" w:space="0" w:color="auto"/>
                    <w:left w:val="none" w:sz="0" w:space="0" w:color="auto"/>
                    <w:bottom w:val="none" w:sz="0" w:space="0" w:color="auto"/>
                    <w:right w:val="none" w:sz="0" w:space="0" w:color="auto"/>
                  </w:divBdr>
                  <w:divsChild>
                    <w:div w:id="3125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597706">
      <w:bodyDiv w:val="1"/>
      <w:marLeft w:val="0"/>
      <w:marRight w:val="0"/>
      <w:marTop w:val="0"/>
      <w:marBottom w:val="0"/>
      <w:divBdr>
        <w:top w:val="none" w:sz="0" w:space="0" w:color="auto"/>
        <w:left w:val="none" w:sz="0" w:space="0" w:color="auto"/>
        <w:bottom w:val="none" w:sz="0" w:space="0" w:color="auto"/>
        <w:right w:val="none" w:sz="0" w:space="0" w:color="auto"/>
      </w:divBdr>
    </w:div>
    <w:div w:id="983238461">
      <w:bodyDiv w:val="1"/>
      <w:marLeft w:val="0"/>
      <w:marRight w:val="0"/>
      <w:marTop w:val="0"/>
      <w:marBottom w:val="0"/>
      <w:divBdr>
        <w:top w:val="none" w:sz="0" w:space="0" w:color="auto"/>
        <w:left w:val="none" w:sz="0" w:space="0" w:color="auto"/>
        <w:bottom w:val="none" w:sz="0" w:space="0" w:color="auto"/>
        <w:right w:val="none" w:sz="0" w:space="0" w:color="auto"/>
      </w:divBdr>
    </w:div>
    <w:div w:id="1032077001">
      <w:bodyDiv w:val="1"/>
      <w:marLeft w:val="0"/>
      <w:marRight w:val="0"/>
      <w:marTop w:val="0"/>
      <w:marBottom w:val="0"/>
      <w:divBdr>
        <w:top w:val="none" w:sz="0" w:space="0" w:color="auto"/>
        <w:left w:val="none" w:sz="0" w:space="0" w:color="auto"/>
        <w:bottom w:val="none" w:sz="0" w:space="0" w:color="auto"/>
        <w:right w:val="none" w:sz="0" w:space="0" w:color="auto"/>
      </w:divBdr>
    </w:div>
    <w:div w:id="1067722891">
      <w:bodyDiv w:val="1"/>
      <w:marLeft w:val="0"/>
      <w:marRight w:val="0"/>
      <w:marTop w:val="0"/>
      <w:marBottom w:val="0"/>
      <w:divBdr>
        <w:top w:val="none" w:sz="0" w:space="0" w:color="auto"/>
        <w:left w:val="none" w:sz="0" w:space="0" w:color="auto"/>
        <w:bottom w:val="none" w:sz="0" w:space="0" w:color="auto"/>
        <w:right w:val="none" w:sz="0" w:space="0" w:color="auto"/>
      </w:divBdr>
    </w:div>
    <w:div w:id="1208568991">
      <w:bodyDiv w:val="1"/>
      <w:marLeft w:val="0"/>
      <w:marRight w:val="0"/>
      <w:marTop w:val="0"/>
      <w:marBottom w:val="0"/>
      <w:divBdr>
        <w:top w:val="none" w:sz="0" w:space="0" w:color="auto"/>
        <w:left w:val="none" w:sz="0" w:space="0" w:color="auto"/>
        <w:bottom w:val="none" w:sz="0" w:space="0" w:color="auto"/>
        <w:right w:val="none" w:sz="0" w:space="0" w:color="auto"/>
      </w:divBdr>
    </w:div>
    <w:div w:id="1249390047">
      <w:bodyDiv w:val="1"/>
      <w:marLeft w:val="0"/>
      <w:marRight w:val="0"/>
      <w:marTop w:val="0"/>
      <w:marBottom w:val="0"/>
      <w:divBdr>
        <w:top w:val="none" w:sz="0" w:space="0" w:color="auto"/>
        <w:left w:val="none" w:sz="0" w:space="0" w:color="auto"/>
        <w:bottom w:val="none" w:sz="0" w:space="0" w:color="auto"/>
        <w:right w:val="none" w:sz="0" w:space="0" w:color="auto"/>
      </w:divBdr>
    </w:div>
    <w:div w:id="1272129207">
      <w:bodyDiv w:val="1"/>
      <w:marLeft w:val="0"/>
      <w:marRight w:val="0"/>
      <w:marTop w:val="0"/>
      <w:marBottom w:val="0"/>
      <w:divBdr>
        <w:top w:val="none" w:sz="0" w:space="0" w:color="auto"/>
        <w:left w:val="none" w:sz="0" w:space="0" w:color="auto"/>
        <w:bottom w:val="none" w:sz="0" w:space="0" w:color="auto"/>
        <w:right w:val="none" w:sz="0" w:space="0" w:color="auto"/>
      </w:divBdr>
    </w:div>
    <w:div w:id="1414357136">
      <w:bodyDiv w:val="1"/>
      <w:marLeft w:val="0"/>
      <w:marRight w:val="0"/>
      <w:marTop w:val="0"/>
      <w:marBottom w:val="0"/>
      <w:divBdr>
        <w:top w:val="none" w:sz="0" w:space="0" w:color="auto"/>
        <w:left w:val="none" w:sz="0" w:space="0" w:color="auto"/>
        <w:bottom w:val="none" w:sz="0" w:space="0" w:color="auto"/>
        <w:right w:val="none" w:sz="0" w:space="0" w:color="auto"/>
      </w:divBdr>
      <w:divsChild>
        <w:div w:id="1346252909">
          <w:marLeft w:val="0"/>
          <w:marRight w:val="0"/>
          <w:marTop w:val="0"/>
          <w:marBottom w:val="0"/>
          <w:divBdr>
            <w:top w:val="none" w:sz="0" w:space="0" w:color="auto"/>
            <w:left w:val="none" w:sz="0" w:space="0" w:color="auto"/>
            <w:bottom w:val="none" w:sz="0" w:space="0" w:color="auto"/>
            <w:right w:val="none" w:sz="0" w:space="0" w:color="auto"/>
          </w:divBdr>
          <w:divsChild>
            <w:div w:id="1999452603">
              <w:marLeft w:val="0"/>
              <w:marRight w:val="0"/>
              <w:marTop w:val="0"/>
              <w:marBottom w:val="0"/>
              <w:divBdr>
                <w:top w:val="none" w:sz="0" w:space="0" w:color="auto"/>
                <w:left w:val="none" w:sz="0" w:space="0" w:color="auto"/>
                <w:bottom w:val="none" w:sz="0" w:space="0" w:color="auto"/>
                <w:right w:val="none" w:sz="0" w:space="0" w:color="auto"/>
              </w:divBdr>
              <w:divsChild>
                <w:div w:id="890270424">
                  <w:marLeft w:val="0"/>
                  <w:marRight w:val="0"/>
                  <w:marTop w:val="0"/>
                  <w:marBottom w:val="0"/>
                  <w:divBdr>
                    <w:top w:val="none" w:sz="0" w:space="0" w:color="auto"/>
                    <w:left w:val="none" w:sz="0" w:space="0" w:color="auto"/>
                    <w:bottom w:val="none" w:sz="0" w:space="0" w:color="auto"/>
                    <w:right w:val="none" w:sz="0" w:space="0" w:color="auto"/>
                  </w:divBdr>
                  <w:divsChild>
                    <w:div w:id="40661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542245">
      <w:bodyDiv w:val="1"/>
      <w:marLeft w:val="0"/>
      <w:marRight w:val="0"/>
      <w:marTop w:val="0"/>
      <w:marBottom w:val="0"/>
      <w:divBdr>
        <w:top w:val="none" w:sz="0" w:space="0" w:color="auto"/>
        <w:left w:val="none" w:sz="0" w:space="0" w:color="auto"/>
        <w:bottom w:val="none" w:sz="0" w:space="0" w:color="auto"/>
        <w:right w:val="none" w:sz="0" w:space="0" w:color="auto"/>
      </w:divBdr>
      <w:divsChild>
        <w:div w:id="58329485">
          <w:marLeft w:val="0"/>
          <w:marRight w:val="0"/>
          <w:marTop w:val="0"/>
          <w:marBottom w:val="0"/>
          <w:divBdr>
            <w:top w:val="none" w:sz="0" w:space="0" w:color="auto"/>
            <w:left w:val="none" w:sz="0" w:space="0" w:color="auto"/>
            <w:bottom w:val="none" w:sz="0" w:space="0" w:color="auto"/>
            <w:right w:val="none" w:sz="0" w:space="0" w:color="auto"/>
          </w:divBdr>
        </w:div>
        <w:div w:id="495459692">
          <w:marLeft w:val="0"/>
          <w:marRight w:val="0"/>
          <w:marTop w:val="0"/>
          <w:marBottom w:val="0"/>
          <w:divBdr>
            <w:top w:val="none" w:sz="0" w:space="0" w:color="auto"/>
            <w:left w:val="none" w:sz="0" w:space="0" w:color="auto"/>
            <w:bottom w:val="none" w:sz="0" w:space="0" w:color="auto"/>
            <w:right w:val="none" w:sz="0" w:space="0" w:color="auto"/>
          </w:divBdr>
        </w:div>
      </w:divsChild>
    </w:div>
    <w:div w:id="1468668057">
      <w:bodyDiv w:val="1"/>
      <w:marLeft w:val="0"/>
      <w:marRight w:val="0"/>
      <w:marTop w:val="0"/>
      <w:marBottom w:val="0"/>
      <w:divBdr>
        <w:top w:val="none" w:sz="0" w:space="0" w:color="auto"/>
        <w:left w:val="none" w:sz="0" w:space="0" w:color="auto"/>
        <w:bottom w:val="none" w:sz="0" w:space="0" w:color="auto"/>
        <w:right w:val="none" w:sz="0" w:space="0" w:color="auto"/>
      </w:divBdr>
    </w:div>
    <w:div w:id="1609653938">
      <w:bodyDiv w:val="1"/>
      <w:marLeft w:val="0"/>
      <w:marRight w:val="0"/>
      <w:marTop w:val="0"/>
      <w:marBottom w:val="0"/>
      <w:divBdr>
        <w:top w:val="none" w:sz="0" w:space="0" w:color="auto"/>
        <w:left w:val="none" w:sz="0" w:space="0" w:color="auto"/>
        <w:bottom w:val="none" w:sz="0" w:space="0" w:color="auto"/>
        <w:right w:val="none" w:sz="0" w:space="0" w:color="auto"/>
      </w:divBdr>
    </w:div>
    <w:div w:id="1729651078">
      <w:bodyDiv w:val="1"/>
      <w:marLeft w:val="0"/>
      <w:marRight w:val="0"/>
      <w:marTop w:val="0"/>
      <w:marBottom w:val="0"/>
      <w:divBdr>
        <w:top w:val="none" w:sz="0" w:space="0" w:color="auto"/>
        <w:left w:val="none" w:sz="0" w:space="0" w:color="auto"/>
        <w:bottom w:val="none" w:sz="0" w:space="0" w:color="auto"/>
        <w:right w:val="none" w:sz="0" w:space="0" w:color="auto"/>
      </w:divBdr>
    </w:div>
    <w:div w:id="1732927440">
      <w:bodyDiv w:val="1"/>
      <w:marLeft w:val="0"/>
      <w:marRight w:val="0"/>
      <w:marTop w:val="0"/>
      <w:marBottom w:val="0"/>
      <w:divBdr>
        <w:top w:val="none" w:sz="0" w:space="0" w:color="auto"/>
        <w:left w:val="none" w:sz="0" w:space="0" w:color="auto"/>
        <w:bottom w:val="none" w:sz="0" w:space="0" w:color="auto"/>
        <w:right w:val="none" w:sz="0" w:space="0" w:color="auto"/>
      </w:divBdr>
      <w:divsChild>
        <w:div w:id="1343820670">
          <w:marLeft w:val="0"/>
          <w:marRight w:val="0"/>
          <w:marTop w:val="0"/>
          <w:marBottom w:val="0"/>
          <w:divBdr>
            <w:top w:val="none" w:sz="0" w:space="0" w:color="auto"/>
            <w:left w:val="none" w:sz="0" w:space="0" w:color="auto"/>
            <w:bottom w:val="none" w:sz="0" w:space="0" w:color="auto"/>
            <w:right w:val="none" w:sz="0" w:space="0" w:color="auto"/>
          </w:divBdr>
          <w:divsChild>
            <w:div w:id="2079480110">
              <w:marLeft w:val="0"/>
              <w:marRight w:val="0"/>
              <w:marTop w:val="0"/>
              <w:marBottom w:val="0"/>
              <w:divBdr>
                <w:top w:val="none" w:sz="0" w:space="0" w:color="auto"/>
                <w:left w:val="none" w:sz="0" w:space="0" w:color="auto"/>
                <w:bottom w:val="none" w:sz="0" w:space="0" w:color="auto"/>
                <w:right w:val="none" w:sz="0" w:space="0" w:color="auto"/>
              </w:divBdr>
              <w:divsChild>
                <w:div w:id="1177616654">
                  <w:marLeft w:val="0"/>
                  <w:marRight w:val="0"/>
                  <w:marTop w:val="0"/>
                  <w:marBottom w:val="0"/>
                  <w:divBdr>
                    <w:top w:val="none" w:sz="0" w:space="0" w:color="auto"/>
                    <w:left w:val="none" w:sz="0" w:space="0" w:color="auto"/>
                    <w:bottom w:val="none" w:sz="0" w:space="0" w:color="auto"/>
                    <w:right w:val="none" w:sz="0" w:space="0" w:color="auto"/>
                  </w:divBdr>
                  <w:divsChild>
                    <w:div w:id="110199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898207">
      <w:bodyDiv w:val="1"/>
      <w:marLeft w:val="0"/>
      <w:marRight w:val="0"/>
      <w:marTop w:val="0"/>
      <w:marBottom w:val="0"/>
      <w:divBdr>
        <w:top w:val="none" w:sz="0" w:space="0" w:color="auto"/>
        <w:left w:val="none" w:sz="0" w:space="0" w:color="auto"/>
        <w:bottom w:val="none" w:sz="0" w:space="0" w:color="auto"/>
        <w:right w:val="none" w:sz="0" w:space="0" w:color="auto"/>
      </w:divBdr>
    </w:div>
    <w:div w:id="1785149440">
      <w:bodyDiv w:val="1"/>
      <w:marLeft w:val="0"/>
      <w:marRight w:val="0"/>
      <w:marTop w:val="0"/>
      <w:marBottom w:val="0"/>
      <w:divBdr>
        <w:top w:val="none" w:sz="0" w:space="0" w:color="auto"/>
        <w:left w:val="none" w:sz="0" w:space="0" w:color="auto"/>
        <w:bottom w:val="none" w:sz="0" w:space="0" w:color="auto"/>
        <w:right w:val="none" w:sz="0" w:space="0" w:color="auto"/>
      </w:divBdr>
      <w:divsChild>
        <w:div w:id="603419215">
          <w:marLeft w:val="0"/>
          <w:marRight w:val="0"/>
          <w:marTop w:val="0"/>
          <w:marBottom w:val="0"/>
          <w:divBdr>
            <w:top w:val="none" w:sz="0" w:space="0" w:color="auto"/>
            <w:left w:val="none" w:sz="0" w:space="0" w:color="auto"/>
            <w:bottom w:val="none" w:sz="0" w:space="0" w:color="auto"/>
            <w:right w:val="none" w:sz="0" w:space="0" w:color="auto"/>
          </w:divBdr>
          <w:divsChild>
            <w:div w:id="1855459674">
              <w:marLeft w:val="0"/>
              <w:marRight w:val="0"/>
              <w:marTop w:val="0"/>
              <w:marBottom w:val="0"/>
              <w:divBdr>
                <w:top w:val="none" w:sz="0" w:space="0" w:color="auto"/>
                <w:left w:val="none" w:sz="0" w:space="0" w:color="auto"/>
                <w:bottom w:val="none" w:sz="0" w:space="0" w:color="auto"/>
                <w:right w:val="none" w:sz="0" w:space="0" w:color="auto"/>
              </w:divBdr>
              <w:divsChild>
                <w:div w:id="905454257">
                  <w:marLeft w:val="0"/>
                  <w:marRight w:val="0"/>
                  <w:marTop w:val="0"/>
                  <w:marBottom w:val="0"/>
                  <w:divBdr>
                    <w:top w:val="none" w:sz="0" w:space="0" w:color="auto"/>
                    <w:left w:val="none" w:sz="0" w:space="0" w:color="auto"/>
                    <w:bottom w:val="none" w:sz="0" w:space="0" w:color="auto"/>
                    <w:right w:val="none" w:sz="0" w:space="0" w:color="auto"/>
                  </w:divBdr>
                  <w:divsChild>
                    <w:div w:id="29093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033448">
      <w:bodyDiv w:val="1"/>
      <w:marLeft w:val="0"/>
      <w:marRight w:val="0"/>
      <w:marTop w:val="0"/>
      <w:marBottom w:val="0"/>
      <w:divBdr>
        <w:top w:val="none" w:sz="0" w:space="0" w:color="auto"/>
        <w:left w:val="none" w:sz="0" w:space="0" w:color="auto"/>
        <w:bottom w:val="none" w:sz="0" w:space="0" w:color="auto"/>
        <w:right w:val="none" w:sz="0" w:space="0" w:color="auto"/>
      </w:divBdr>
      <w:divsChild>
        <w:div w:id="1517689787">
          <w:marLeft w:val="0"/>
          <w:marRight w:val="0"/>
          <w:marTop w:val="0"/>
          <w:marBottom w:val="0"/>
          <w:divBdr>
            <w:top w:val="none" w:sz="0" w:space="0" w:color="auto"/>
            <w:left w:val="none" w:sz="0" w:space="0" w:color="auto"/>
            <w:bottom w:val="none" w:sz="0" w:space="0" w:color="auto"/>
            <w:right w:val="none" w:sz="0" w:space="0" w:color="auto"/>
          </w:divBdr>
          <w:divsChild>
            <w:div w:id="1172915267">
              <w:marLeft w:val="0"/>
              <w:marRight w:val="0"/>
              <w:marTop w:val="0"/>
              <w:marBottom w:val="0"/>
              <w:divBdr>
                <w:top w:val="none" w:sz="0" w:space="0" w:color="auto"/>
                <w:left w:val="none" w:sz="0" w:space="0" w:color="auto"/>
                <w:bottom w:val="none" w:sz="0" w:space="0" w:color="auto"/>
                <w:right w:val="none" w:sz="0" w:space="0" w:color="auto"/>
              </w:divBdr>
              <w:divsChild>
                <w:div w:id="1510294675">
                  <w:marLeft w:val="0"/>
                  <w:marRight w:val="0"/>
                  <w:marTop w:val="0"/>
                  <w:marBottom w:val="0"/>
                  <w:divBdr>
                    <w:top w:val="none" w:sz="0" w:space="0" w:color="auto"/>
                    <w:left w:val="none" w:sz="0" w:space="0" w:color="auto"/>
                    <w:bottom w:val="none" w:sz="0" w:space="0" w:color="auto"/>
                    <w:right w:val="none" w:sz="0" w:space="0" w:color="auto"/>
                  </w:divBdr>
                  <w:divsChild>
                    <w:div w:id="30632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475017">
      <w:bodyDiv w:val="1"/>
      <w:marLeft w:val="0"/>
      <w:marRight w:val="0"/>
      <w:marTop w:val="0"/>
      <w:marBottom w:val="0"/>
      <w:divBdr>
        <w:top w:val="none" w:sz="0" w:space="0" w:color="auto"/>
        <w:left w:val="none" w:sz="0" w:space="0" w:color="auto"/>
        <w:bottom w:val="none" w:sz="0" w:space="0" w:color="auto"/>
        <w:right w:val="none" w:sz="0" w:space="0" w:color="auto"/>
      </w:divBdr>
      <w:divsChild>
        <w:div w:id="1490170656">
          <w:marLeft w:val="0"/>
          <w:marRight w:val="0"/>
          <w:marTop w:val="0"/>
          <w:marBottom w:val="0"/>
          <w:divBdr>
            <w:top w:val="none" w:sz="0" w:space="0" w:color="auto"/>
            <w:left w:val="none" w:sz="0" w:space="0" w:color="auto"/>
            <w:bottom w:val="none" w:sz="0" w:space="0" w:color="auto"/>
            <w:right w:val="none" w:sz="0" w:space="0" w:color="auto"/>
          </w:divBdr>
          <w:divsChild>
            <w:div w:id="291593111">
              <w:marLeft w:val="0"/>
              <w:marRight w:val="0"/>
              <w:marTop w:val="0"/>
              <w:marBottom w:val="0"/>
              <w:divBdr>
                <w:top w:val="none" w:sz="0" w:space="0" w:color="auto"/>
                <w:left w:val="none" w:sz="0" w:space="0" w:color="auto"/>
                <w:bottom w:val="none" w:sz="0" w:space="0" w:color="auto"/>
                <w:right w:val="none" w:sz="0" w:space="0" w:color="auto"/>
              </w:divBdr>
              <w:divsChild>
                <w:div w:id="669023968">
                  <w:marLeft w:val="0"/>
                  <w:marRight w:val="0"/>
                  <w:marTop w:val="0"/>
                  <w:marBottom w:val="0"/>
                  <w:divBdr>
                    <w:top w:val="none" w:sz="0" w:space="0" w:color="auto"/>
                    <w:left w:val="none" w:sz="0" w:space="0" w:color="auto"/>
                    <w:bottom w:val="none" w:sz="0" w:space="0" w:color="auto"/>
                    <w:right w:val="none" w:sz="0" w:space="0" w:color="auto"/>
                  </w:divBdr>
                  <w:divsChild>
                    <w:div w:id="924268188">
                      <w:marLeft w:val="0"/>
                      <w:marRight w:val="0"/>
                      <w:marTop w:val="0"/>
                      <w:marBottom w:val="0"/>
                      <w:divBdr>
                        <w:top w:val="none" w:sz="0" w:space="0" w:color="auto"/>
                        <w:left w:val="none" w:sz="0" w:space="0" w:color="auto"/>
                        <w:bottom w:val="none" w:sz="0" w:space="0" w:color="auto"/>
                        <w:right w:val="none" w:sz="0" w:space="0" w:color="auto"/>
                      </w:divBdr>
                      <w:divsChild>
                        <w:div w:id="635909842">
                          <w:marLeft w:val="0"/>
                          <w:marRight w:val="0"/>
                          <w:marTop w:val="0"/>
                          <w:marBottom w:val="0"/>
                          <w:divBdr>
                            <w:top w:val="none" w:sz="0" w:space="0" w:color="auto"/>
                            <w:left w:val="none" w:sz="0" w:space="0" w:color="auto"/>
                            <w:bottom w:val="none" w:sz="0" w:space="0" w:color="auto"/>
                            <w:right w:val="none" w:sz="0" w:space="0" w:color="auto"/>
                          </w:divBdr>
                          <w:divsChild>
                            <w:div w:id="1235969349">
                              <w:marLeft w:val="0"/>
                              <w:marRight w:val="0"/>
                              <w:marTop w:val="0"/>
                              <w:marBottom w:val="0"/>
                              <w:divBdr>
                                <w:top w:val="none" w:sz="0" w:space="0" w:color="auto"/>
                                <w:left w:val="none" w:sz="0" w:space="0" w:color="auto"/>
                                <w:bottom w:val="none" w:sz="0" w:space="0" w:color="auto"/>
                                <w:right w:val="none" w:sz="0" w:space="0" w:color="auto"/>
                              </w:divBdr>
                              <w:divsChild>
                                <w:div w:id="18975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534501">
      <w:bodyDiv w:val="1"/>
      <w:marLeft w:val="0"/>
      <w:marRight w:val="0"/>
      <w:marTop w:val="0"/>
      <w:marBottom w:val="0"/>
      <w:divBdr>
        <w:top w:val="none" w:sz="0" w:space="0" w:color="auto"/>
        <w:left w:val="none" w:sz="0" w:space="0" w:color="auto"/>
        <w:bottom w:val="none" w:sz="0" w:space="0" w:color="auto"/>
        <w:right w:val="none" w:sz="0" w:space="0" w:color="auto"/>
      </w:divBdr>
    </w:div>
    <w:div w:id="1928229904">
      <w:bodyDiv w:val="1"/>
      <w:marLeft w:val="0"/>
      <w:marRight w:val="0"/>
      <w:marTop w:val="0"/>
      <w:marBottom w:val="0"/>
      <w:divBdr>
        <w:top w:val="none" w:sz="0" w:space="0" w:color="auto"/>
        <w:left w:val="none" w:sz="0" w:space="0" w:color="auto"/>
        <w:bottom w:val="none" w:sz="0" w:space="0" w:color="auto"/>
        <w:right w:val="none" w:sz="0" w:space="0" w:color="auto"/>
      </w:divBdr>
    </w:div>
    <w:div w:id="1947346008">
      <w:bodyDiv w:val="1"/>
      <w:marLeft w:val="0"/>
      <w:marRight w:val="0"/>
      <w:marTop w:val="0"/>
      <w:marBottom w:val="0"/>
      <w:divBdr>
        <w:top w:val="none" w:sz="0" w:space="0" w:color="auto"/>
        <w:left w:val="none" w:sz="0" w:space="0" w:color="auto"/>
        <w:bottom w:val="none" w:sz="0" w:space="0" w:color="auto"/>
        <w:right w:val="none" w:sz="0" w:space="0" w:color="auto"/>
      </w:divBdr>
      <w:divsChild>
        <w:div w:id="1835142348">
          <w:marLeft w:val="0"/>
          <w:marRight w:val="0"/>
          <w:marTop w:val="0"/>
          <w:marBottom w:val="0"/>
          <w:divBdr>
            <w:top w:val="none" w:sz="0" w:space="0" w:color="auto"/>
            <w:left w:val="none" w:sz="0" w:space="0" w:color="auto"/>
            <w:bottom w:val="none" w:sz="0" w:space="0" w:color="auto"/>
            <w:right w:val="none" w:sz="0" w:space="0" w:color="auto"/>
          </w:divBdr>
          <w:divsChild>
            <w:div w:id="1145438327">
              <w:marLeft w:val="0"/>
              <w:marRight w:val="0"/>
              <w:marTop w:val="0"/>
              <w:marBottom w:val="0"/>
              <w:divBdr>
                <w:top w:val="none" w:sz="0" w:space="0" w:color="auto"/>
                <w:left w:val="none" w:sz="0" w:space="0" w:color="auto"/>
                <w:bottom w:val="none" w:sz="0" w:space="0" w:color="auto"/>
                <w:right w:val="none" w:sz="0" w:space="0" w:color="auto"/>
              </w:divBdr>
              <w:divsChild>
                <w:div w:id="121576398">
                  <w:marLeft w:val="0"/>
                  <w:marRight w:val="0"/>
                  <w:marTop w:val="0"/>
                  <w:marBottom w:val="0"/>
                  <w:divBdr>
                    <w:top w:val="none" w:sz="0" w:space="0" w:color="auto"/>
                    <w:left w:val="none" w:sz="0" w:space="0" w:color="auto"/>
                    <w:bottom w:val="none" w:sz="0" w:space="0" w:color="auto"/>
                    <w:right w:val="none" w:sz="0" w:space="0" w:color="auto"/>
                  </w:divBdr>
                  <w:divsChild>
                    <w:div w:id="203970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388458">
      <w:bodyDiv w:val="1"/>
      <w:marLeft w:val="0"/>
      <w:marRight w:val="0"/>
      <w:marTop w:val="0"/>
      <w:marBottom w:val="0"/>
      <w:divBdr>
        <w:top w:val="none" w:sz="0" w:space="0" w:color="auto"/>
        <w:left w:val="none" w:sz="0" w:space="0" w:color="auto"/>
        <w:bottom w:val="none" w:sz="0" w:space="0" w:color="auto"/>
        <w:right w:val="none" w:sz="0" w:space="0" w:color="auto"/>
      </w:divBdr>
      <w:divsChild>
        <w:div w:id="1299258743">
          <w:marLeft w:val="0"/>
          <w:marRight w:val="0"/>
          <w:marTop w:val="0"/>
          <w:marBottom w:val="0"/>
          <w:divBdr>
            <w:top w:val="none" w:sz="0" w:space="0" w:color="auto"/>
            <w:left w:val="none" w:sz="0" w:space="0" w:color="auto"/>
            <w:bottom w:val="none" w:sz="0" w:space="0" w:color="auto"/>
            <w:right w:val="none" w:sz="0" w:space="0" w:color="auto"/>
          </w:divBdr>
          <w:divsChild>
            <w:div w:id="1121388333">
              <w:marLeft w:val="0"/>
              <w:marRight w:val="0"/>
              <w:marTop w:val="0"/>
              <w:marBottom w:val="0"/>
              <w:divBdr>
                <w:top w:val="none" w:sz="0" w:space="0" w:color="auto"/>
                <w:left w:val="none" w:sz="0" w:space="0" w:color="auto"/>
                <w:bottom w:val="none" w:sz="0" w:space="0" w:color="auto"/>
                <w:right w:val="none" w:sz="0" w:space="0" w:color="auto"/>
              </w:divBdr>
              <w:divsChild>
                <w:div w:id="1709066867">
                  <w:marLeft w:val="0"/>
                  <w:marRight w:val="0"/>
                  <w:marTop w:val="0"/>
                  <w:marBottom w:val="0"/>
                  <w:divBdr>
                    <w:top w:val="none" w:sz="0" w:space="0" w:color="auto"/>
                    <w:left w:val="none" w:sz="0" w:space="0" w:color="auto"/>
                    <w:bottom w:val="none" w:sz="0" w:space="0" w:color="auto"/>
                    <w:right w:val="none" w:sz="0" w:space="0" w:color="auto"/>
                  </w:divBdr>
                  <w:divsChild>
                    <w:div w:id="191555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611304">
      <w:bodyDiv w:val="1"/>
      <w:marLeft w:val="0"/>
      <w:marRight w:val="0"/>
      <w:marTop w:val="0"/>
      <w:marBottom w:val="0"/>
      <w:divBdr>
        <w:top w:val="none" w:sz="0" w:space="0" w:color="auto"/>
        <w:left w:val="none" w:sz="0" w:space="0" w:color="auto"/>
        <w:bottom w:val="none" w:sz="0" w:space="0" w:color="auto"/>
        <w:right w:val="none" w:sz="0" w:space="0" w:color="auto"/>
      </w:divBdr>
      <w:divsChild>
        <w:div w:id="1827747120">
          <w:marLeft w:val="0"/>
          <w:marRight w:val="0"/>
          <w:marTop w:val="0"/>
          <w:marBottom w:val="0"/>
          <w:divBdr>
            <w:top w:val="none" w:sz="0" w:space="0" w:color="auto"/>
            <w:left w:val="none" w:sz="0" w:space="0" w:color="auto"/>
            <w:bottom w:val="none" w:sz="0" w:space="0" w:color="auto"/>
            <w:right w:val="none" w:sz="0" w:space="0" w:color="auto"/>
          </w:divBdr>
          <w:divsChild>
            <w:div w:id="1528328846">
              <w:marLeft w:val="0"/>
              <w:marRight w:val="0"/>
              <w:marTop w:val="0"/>
              <w:marBottom w:val="0"/>
              <w:divBdr>
                <w:top w:val="none" w:sz="0" w:space="0" w:color="auto"/>
                <w:left w:val="none" w:sz="0" w:space="0" w:color="auto"/>
                <w:bottom w:val="none" w:sz="0" w:space="0" w:color="auto"/>
                <w:right w:val="none" w:sz="0" w:space="0" w:color="auto"/>
              </w:divBdr>
              <w:divsChild>
                <w:div w:id="497160355">
                  <w:marLeft w:val="0"/>
                  <w:marRight w:val="0"/>
                  <w:marTop w:val="0"/>
                  <w:marBottom w:val="0"/>
                  <w:divBdr>
                    <w:top w:val="none" w:sz="0" w:space="0" w:color="auto"/>
                    <w:left w:val="none" w:sz="0" w:space="0" w:color="auto"/>
                    <w:bottom w:val="none" w:sz="0" w:space="0" w:color="auto"/>
                    <w:right w:val="none" w:sz="0" w:space="0" w:color="auto"/>
                  </w:divBdr>
                  <w:divsChild>
                    <w:div w:id="3821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759214">
      <w:bodyDiv w:val="1"/>
      <w:marLeft w:val="0"/>
      <w:marRight w:val="0"/>
      <w:marTop w:val="0"/>
      <w:marBottom w:val="0"/>
      <w:divBdr>
        <w:top w:val="none" w:sz="0" w:space="0" w:color="auto"/>
        <w:left w:val="none" w:sz="0" w:space="0" w:color="auto"/>
        <w:bottom w:val="none" w:sz="0" w:space="0" w:color="auto"/>
        <w:right w:val="none" w:sz="0" w:space="0" w:color="auto"/>
      </w:divBdr>
      <w:divsChild>
        <w:div w:id="381174008">
          <w:marLeft w:val="0"/>
          <w:marRight w:val="0"/>
          <w:marTop w:val="0"/>
          <w:marBottom w:val="0"/>
          <w:divBdr>
            <w:top w:val="none" w:sz="0" w:space="0" w:color="auto"/>
            <w:left w:val="none" w:sz="0" w:space="0" w:color="auto"/>
            <w:bottom w:val="none" w:sz="0" w:space="0" w:color="auto"/>
            <w:right w:val="none" w:sz="0" w:space="0" w:color="auto"/>
          </w:divBdr>
          <w:divsChild>
            <w:div w:id="386346515">
              <w:marLeft w:val="0"/>
              <w:marRight w:val="0"/>
              <w:marTop w:val="0"/>
              <w:marBottom w:val="0"/>
              <w:divBdr>
                <w:top w:val="none" w:sz="0" w:space="0" w:color="auto"/>
                <w:left w:val="none" w:sz="0" w:space="0" w:color="auto"/>
                <w:bottom w:val="none" w:sz="0" w:space="0" w:color="auto"/>
                <w:right w:val="none" w:sz="0" w:space="0" w:color="auto"/>
              </w:divBdr>
              <w:divsChild>
                <w:div w:id="220022329">
                  <w:marLeft w:val="0"/>
                  <w:marRight w:val="0"/>
                  <w:marTop w:val="0"/>
                  <w:marBottom w:val="0"/>
                  <w:divBdr>
                    <w:top w:val="none" w:sz="0" w:space="0" w:color="auto"/>
                    <w:left w:val="none" w:sz="0" w:space="0" w:color="auto"/>
                    <w:bottom w:val="none" w:sz="0" w:space="0" w:color="auto"/>
                    <w:right w:val="none" w:sz="0" w:space="0" w:color="auto"/>
                  </w:divBdr>
                  <w:divsChild>
                    <w:div w:id="204979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682730">
      <w:bodyDiv w:val="1"/>
      <w:marLeft w:val="0"/>
      <w:marRight w:val="0"/>
      <w:marTop w:val="0"/>
      <w:marBottom w:val="0"/>
      <w:divBdr>
        <w:top w:val="none" w:sz="0" w:space="0" w:color="auto"/>
        <w:left w:val="none" w:sz="0" w:space="0" w:color="auto"/>
        <w:bottom w:val="none" w:sz="0" w:space="0" w:color="auto"/>
        <w:right w:val="none" w:sz="0" w:space="0" w:color="auto"/>
      </w:divBdr>
      <w:divsChild>
        <w:div w:id="348798293">
          <w:marLeft w:val="0"/>
          <w:marRight w:val="0"/>
          <w:marTop w:val="0"/>
          <w:marBottom w:val="0"/>
          <w:divBdr>
            <w:top w:val="none" w:sz="0" w:space="0" w:color="auto"/>
            <w:left w:val="none" w:sz="0" w:space="0" w:color="auto"/>
            <w:bottom w:val="none" w:sz="0" w:space="0" w:color="auto"/>
            <w:right w:val="none" w:sz="0" w:space="0" w:color="auto"/>
          </w:divBdr>
          <w:divsChild>
            <w:div w:id="1937782972">
              <w:marLeft w:val="0"/>
              <w:marRight w:val="0"/>
              <w:marTop w:val="0"/>
              <w:marBottom w:val="0"/>
              <w:divBdr>
                <w:top w:val="none" w:sz="0" w:space="0" w:color="auto"/>
                <w:left w:val="none" w:sz="0" w:space="0" w:color="auto"/>
                <w:bottom w:val="none" w:sz="0" w:space="0" w:color="auto"/>
                <w:right w:val="none" w:sz="0" w:space="0" w:color="auto"/>
              </w:divBdr>
              <w:divsChild>
                <w:div w:id="775829654">
                  <w:marLeft w:val="0"/>
                  <w:marRight w:val="0"/>
                  <w:marTop w:val="0"/>
                  <w:marBottom w:val="0"/>
                  <w:divBdr>
                    <w:top w:val="none" w:sz="0" w:space="0" w:color="auto"/>
                    <w:left w:val="none" w:sz="0" w:space="0" w:color="auto"/>
                    <w:bottom w:val="none" w:sz="0" w:space="0" w:color="auto"/>
                    <w:right w:val="none" w:sz="0" w:space="0" w:color="auto"/>
                  </w:divBdr>
                  <w:divsChild>
                    <w:div w:id="118220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864543">
      <w:bodyDiv w:val="1"/>
      <w:marLeft w:val="0"/>
      <w:marRight w:val="0"/>
      <w:marTop w:val="0"/>
      <w:marBottom w:val="0"/>
      <w:divBdr>
        <w:top w:val="none" w:sz="0" w:space="0" w:color="auto"/>
        <w:left w:val="none" w:sz="0" w:space="0" w:color="auto"/>
        <w:bottom w:val="none" w:sz="0" w:space="0" w:color="auto"/>
        <w:right w:val="none" w:sz="0" w:space="0" w:color="auto"/>
      </w:divBdr>
    </w:div>
    <w:div w:id="2117019107">
      <w:bodyDiv w:val="1"/>
      <w:marLeft w:val="0"/>
      <w:marRight w:val="0"/>
      <w:marTop w:val="0"/>
      <w:marBottom w:val="0"/>
      <w:divBdr>
        <w:top w:val="none" w:sz="0" w:space="0" w:color="auto"/>
        <w:left w:val="none" w:sz="0" w:space="0" w:color="auto"/>
        <w:bottom w:val="none" w:sz="0" w:space="0" w:color="auto"/>
        <w:right w:val="none" w:sz="0" w:space="0" w:color="auto"/>
      </w:divBdr>
    </w:div>
    <w:div w:id="2138792018">
      <w:bodyDiv w:val="1"/>
      <w:marLeft w:val="0"/>
      <w:marRight w:val="0"/>
      <w:marTop w:val="0"/>
      <w:marBottom w:val="0"/>
      <w:divBdr>
        <w:top w:val="none" w:sz="0" w:space="0" w:color="auto"/>
        <w:left w:val="none" w:sz="0" w:space="0" w:color="auto"/>
        <w:bottom w:val="none" w:sz="0" w:space="0" w:color="auto"/>
        <w:right w:val="none" w:sz="0" w:space="0" w:color="auto"/>
      </w:divBdr>
      <w:divsChild>
        <w:div w:id="675689642">
          <w:marLeft w:val="0"/>
          <w:marRight w:val="0"/>
          <w:marTop w:val="0"/>
          <w:marBottom w:val="0"/>
          <w:divBdr>
            <w:top w:val="none" w:sz="0" w:space="0" w:color="auto"/>
            <w:left w:val="none" w:sz="0" w:space="0" w:color="auto"/>
            <w:bottom w:val="none" w:sz="0" w:space="0" w:color="auto"/>
            <w:right w:val="none" w:sz="0" w:space="0" w:color="auto"/>
          </w:divBdr>
          <w:divsChild>
            <w:div w:id="1385056612">
              <w:marLeft w:val="0"/>
              <w:marRight w:val="0"/>
              <w:marTop w:val="0"/>
              <w:marBottom w:val="0"/>
              <w:divBdr>
                <w:top w:val="none" w:sz="0" w:space="0" w:color="auto"/>
                <w:left w:val="none" w:sz="0" w:space="0" w:color="auto"/>
                <w:bottom w:val="none" w:sz="0" w:space="0" w:color="auto"/>
                <w:right w:val="none" w:sz="0" w:space="0" w:color="auto"/>
              </w:divBdr>
              <w:divsChild>
                <w:div w:id="1270358814">
                  <w:marLeft w:val="0"/>
                  <w:marRight w:val="0"/>
                  <w:marTop w:val="0"/>
                  <w:marBottom w:val="0"/>
                  <w:divBdr>
                    <w:top w:val="none" w:sz="0" w:space="0" w:color="auto"/>
                    <w:left w:val="none" w:sz="0" w:space="0" w:color="auto"/>
                    <w:bottom w:val="none" w:sz="0" w:space="0" w:color="auto"/>
                    <w:right w:val="none" w:sz="0" w:space="0" w:color="auto"/>
                  </w:divBdr>
                  <w:divsChild>
                    <w:div w:id="90256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A002C2825F3F74CAF0EB32EF06985B4" ma:contentTypeVersion="2" ma:contentTypeDescription="Loo uus dokument" ma:contentTypeScope="" ma:versionID="c221b59a03c2d790676b18f733b9226c">
  <xsd:schema xmlns:xsd="http://www.w3.org/2001/XMLSchema" xmlns:xs="http://www.w3.org/2001/XMLSchema" xmlns:p="http://schemas.microsoft.com/office/2006/metadata/properties" xmlns:ns2="508f4fb5-ab29-4df0-87b4-0144f09b413a" targetNamespace="http://schemas.microsoft.com/office/2006/metadata/properties" ma:root="true" ma:fieldsID="256823acfa6e9c8c150f15156601f26d"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570CA7-16B3-4F8D-8429-A125A7390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499D50-505D-402C-BD49-2007A1793BC0}">
  <ds:schemaRefs>
    <ds:schemaRef ds:uri="http://schemas.openxmlformats.org/officeDocument/2006/bibliography"/>
  </ds:schemaRefs>
</ds:datastoreItem>
</file>

<file path=customXml/itemProps3.xml><?xml version="1.0" encoding="utf-8"?>
<ds:datastoreItem xmlns:ds="http://schemas.openxmlformats.org/officeDocument/2006/customXml" ds:itemID="{7E267DF8-E6C8-442D-94C8-A49E5231C9E0}">
  <ds:schemaRefs>
    <ds:schemaRef ds:uri="http://schemas.microsoft.com/sharepoint/v3/contenttype/forms"/>
  </ds:schemaRefs>
</ds:datastoreItem>
</file>

<file path=customXml/itemProps4.xml><?xml version="1.0" encoding="utf-8"?>
<ds:datastoreItem xmlns:ds="http://schemas.openxmlformats.org/officeDocument/2006/customXml" ds:itemID="{DEDC64D2-B00E-4A61-A12F-380BAE03FA8C}">
  <ds:schemaRefs>
    <ds:schemaRef ds:uri="http://www.w3.org/XML/1998/namespace"/>
    <ds:schemaRef ds:uri="http://schemas.microsoft.com/office/2006/documentManagement/types"/>
    <ds:schemaRef ds:uri="http://purl.org/dc/elements/1.1/"/>
    <ds:schemaRef ds:uri="http://purl.org/dc/terms/"/>
    <ds:schemaRef ds:uri="508f4fb5-ab29-4df0-87b4-0144f09b413a"/>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9</Pages>
  <Words>3186</Words>
  <Characters>18481</Characters>
  <Application>Microsoft Office Word</Application>
  <DocSecurity>0</DocSecurity>
  <Lines>154</Lines>
  <Paragraphs>43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SMIT</Company>
  <LinksUpToDate>false</LinksUpToDate>
  <CharactersWithSpaces>21624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Aibast</dc:creator>
  <cp:keywords/>
  <dc:description/>
  <cp:lastModifiedBy>Kärt Voor</cp:lastModifiedBy>
  <cp:revision>67</cp:revision>
  <cp:lastPrinted>2018-02-12T12:48:00Z</cp:lastPrinted>
  <dcterms:created xsi:type="dcterms:W3CDTF">2024-09-02T07:59:00Z</dcterms:created>
  <dcterms:modified xsi:type="dcterms:W3CDTF">2024-09-18T13:07:00Z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0x0101002A002C2825F3F74CAF0EB32EF06985B4</vt:lpwstr>
  </property>
</Properties>
</file>